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EC846B" w14:textId="77777777" w:rsidR="00D50D36" w:rsidRPr="00D50D36" w:rsidRDefault="00D50D36" w:rsidP="00032D5D">
      <w:pPr>
        <w:widowControl w:val="0"/>
        <w:ind w:right="-7" w:firstLine="567"/>
        <w:jc w:val="right"/>
        <w:rPr>
          <w:rFonts w:ascii="GHEA Grapalat" w:hAnsi="GHEA Grapalat" w:cs="Sylfaen"/>
          <w:i/>
          <w:u w:val="single"/>
        </w:rPr>
      </w:pPr>
    </w:p>
    <w:p w14:paraId="31A0F3C9" w14:textId="77777777" w:rsidR="00642EFE" w:rsidRPr="009044F1" w:rsidRDefault="00642EFE" w:rsidP="00032D5D">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6B5239D" w14:textId="765F2C0F" w:rsidR="00642EFE" w:rsidRPr="00BA7128" w:rsidRDefault="00642EFE" w:rsidP="00032D5D">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A34892">
        <w:rPr>
          <w:rFonts w:ascii="GHEA Grapalat" w:hAnsi="GHEA Grapalat"/>
          <w:i w:val="0"/>
          <w:sz w:val="24"/>
          <w:szCs w:val="24"/>
        </w:rPr>
        <w:t>ЗАПРОСА КОТИРОВОК</w:t>
      </w:r>
      <w:r w:rsidR="00A34892">
        <w:rPr>
          <w:rStyle w:val="FootnoteReference"/>
          <w:rFonts w:ascii="GHEA Grapalat" w:hAnsi="GHEA Grapalat"/>
          <w:i w:val="0"/>
          <w:sz w:val="24"/>
          <w:szCs w:val="24"/>
        </w:rPr>
        <w:t xml:space="preserve"> </w:t>
      </w:r>
      <w:r w:rsidR="00BA7128">
        <w:rPr>
          <w:rStyle w:val="FootnoteReference"/>
          <w:rFonts w:ascii="GHEA Grapalat" w:hAnsi="GHEA Grapalat"/>
          <w:i w:val="0"/>
          <w:sz w:val="24"/>
          <w:szCs w:val="24"/>
        </w:rPr>
        <w:footnoteReference w:customMarkFollows="1" w:id="1"/>
        <w:t>*</w:t>
      </w:r>
    </w:p>
    <w:p w14:paraId="205FAC2C" w14:textId="77777777" w:rsidR="00B250B1" w:rsidRDefault="00B250B1" w:rsidP="00B250B1">
      <w:pPr>
        <w:pStyle w:val="BodyTextIndent"/>
        <w:widowControl w:val="0"/>
        <w:spacing w:line="240" w:lineRule="auto"/>
        <w:ind w:firstLine="0"/>
        <w:jc w:val="center"/>
        <w:rPr>
          <w:rFonts w:ascii="GHEA Grapalat" w:hAnsi="GHEA Grapalat"/>
          <w:i w:val="0"/>
          <w:sz w:val="24"/>
          <w:szCs w:val="24"/>
        </w:rPr>
      </w:pPr>
      <w:r w:rsidRPr="00AE7A29">
        <w:rPr>
          <w:rFonts w:ascii="GHEA Grapalat" w:hAnsi="GHEA Grapalat"/>
          <w:i w:val="0"/>
          <w:sz w:val="24"/>
          <w:szCs w:val="24"/>
        </w:rPr>
        <w:t xml:space="preserve">С применением пункта 2 части 6 статьи 15 Закона </w:t>
      </w:r>
      <w:r>
        <w:rPr>
          <w:rFonts w:ascii="GHEA Grapalat" w:hAnsi="GHEA Grapalat"/>
          <w:i w:val="0"/>
          <w:sz w:val="24"/>
          <w:szCs w:val="24"/>
        </w:rPr>
        <w:t>«</w:t>
      </w:r>
      <w:r w:rsidRPr="00AE7A29">
        <w:rPr>
          <w:rFonts w:ascii="GHEA Grapalat" w:hAnsi="GHEA Grapalat"/>
          <w:i w:val="0"/>
          <w:sz w:val="24"/>
          <w:szCs w:val="24"/>
        </w:rPr>
        <w:t>О закупках</w:t>
      </w:r>
      <w:r>
        <w:rPr>
          <w:rFonts w:ascii="GHEA Grapalat" w:hAnsi="GHEA Grapalat"/>
          <w:i w:val="0"/>
          <w:sz w:val="24"/>
          <w:szCs w:val="24"/>
        </w:rPr>
        <w:t>»</w:t>
      </w:r>
    </w:p>
    <w:p w14:paraId="6E23FD59" w14:textId="77777777" w:rsidR="00642EFE" w:rsidRPr="009044F1" w:rsidRDefault="00642EFE" w:rsidP="00032D5D">
      <w:pPr>
        <w:pStyle w:val="BodyTextIndent"/>
        <w:widowControl w:val="0"/>
        <w:spacing w:line="240" w:lineRule="auto"/>
        <w:ind w:firstLine="0"/>
        <w:jc w:val="center"/>
        <w:rPr>
          <w:rFonts w:ascii="GHEA Grapalat" w:hAnsi="GHEA Grapalat"/>
          <w:i w:val="0"/>
          <w:sz w:val="24"/>
          <w:szCs w:val="24"/>
        </w:rPr>
      </w:pPr>
    </w:p>
    <w:p w14:paraId="7A94C934" w14:textId="4012C7CD" w:rsidR="00FC5DF2" w:rsidRPr="00FC5DF2" w:rsidRDefault="00642EFE" w:rsidP="00FC5DF2">
      <w:pPr>
        <w:pStyle w:val="BodyText"/>
        <w:widowControl w:val="0"/>
        <w:spacing w:after="0"/>
        <w:ind w:firstLine="567"/>
        <w:jc w:val="center"/>
        <w:rPr>
          <w:rFonts w:ascii="GHEA Grapalat" w:hAnsi="GHEA Grapalat"/>
        </w:rPr>
      </w:pPr>
      <w:r w:rsidRPr="00FC5DF2">
        <w:rPr>
          <w:rFonts w:ascii="GHEA Grapalat" w:hAnsi="GHEA Grapalat"/>
        </w:rPr>
        <w:t xml:space="preserve">Настоящий текст объявления утвержден Решением </w:t>
      </w:r>
      <w:r w:rsidR="00417E48" w:rsidRPr="00FC5DF2">
        <w:rPr>
          <w:rFonts w:ascii="GHEA Grapalat" w:hAnsi="GHEA Grapalat"/>
        </w:rPr>
        <w:t xml:space="preserve">Оценочной </w:t>
      </w:r>
      <w:r w:rsidRPr="00FC5DF2">
        <w:rPr>
          <w:rFonts w:ascii="GHEA Grapalat" w:hAnsi="GHEA Grapalat"/>
        </w:rPr>
        <w:t>Комиссии</w:t>
      </w:r>
      <w:r w:rsidR="00FC5DF2">
        <w:rPr>
          <w:rFonts w:ascii="GHEA Grapalat" w:hAnsi="GHEA Grapalat"/>
          <w:lang w:val="hy-AM"/>
        </w:rPr>
        <w:t xml:space="preserve"> </w:t>
      </w:r>
      <w:r w:rsidR="00FC5DF2" w:rsidRPr="00FC5DF2">
        <w:rPr>
          <w:rFonts w:ascii="GHEA Grapalat" w:hAnsi="GHEA Grapalat"/>
        </w:rPr>
        <w:t>№ 3</w:t>
      </w:r>
      <w:r w:rsidRPr="00FC5DF2">
        <w:rPr>
          <w:rFonts w:ascii="GHEA Grapalat" w:hAnsi="GHEA Grapalat"/>
        </w:rPr>
        <w:t xml:space="preserve"> от "</w:t>
      </w:r>
      <w:r w:rsidR="006E022E">
        <w:rPr>
          <w:rFonts w:ascii="GHEA Grapalat" w:hAnsi="GHEA Grapalat"/>
          <w:lang w:val="hy-AM"/>
        </w:rPr>
        <w:t>09</w:t>
      </w:r>
      <w:r w:rsidRPr="00FC5DF2">
        <w:rPr>
          <w:rFonts w:ascii="GHEA Grapalat" w:hAnsi="GHEA Grapalat"/>
        </w:rPr>
        <w:t>" "</w:t>
      </w:r>
      <w:r w:rsidR="00EF04E3">
        <w:rPr>
          <w:rFonts w:ascii="GHEA Grapalat" w:hAnsi="GHEA Grapalat"/>
          <w:lang w:val="hy-AM"/>
        </w:rPr>
        <w:t>1</w:t>
      </w:r>
      <w:r w:rsidR="00B250B1">
        <w:rPr>
          <w:rFonts w:ascii="GHEA Grapalat" w:hAnsi="GHEA Grapalat"/>
          <w:lang w:val="hy-AM"/>
        </w:rPr>
        <w:t>2</w:t>
      </w:r>
      <w:r w:rsidRPr="00FC5DF2">
        <w:rPr>
          <w:rFonts w:ascii="GHEA Grapalat" w:hAnsi="GHEA Grapalat"/>
        </w:rPr>
        <w:t xml:space="preserve">" </w:t>
      </w:r>
      <w:r w:rsidR="009141E0" w:rsidRPr="00FC5DF2">
        <w:rPr>
          <w:rFonts w:ascii="GHEA Grapalat" w:hAnsi="GHEA Grapalat"/>
        </w:rPr>
        <w:t>202</w:t>
      </w:r>
      <w:r w:rsidR="000C2441" w:rsidRPr="00FC5DF2">
        <w:rPr>
          <w:rFonts w:ascii="GHEA Grapalat" w:hAnsi="GHEA Grapalat"/>
          <w:lang w:val="hy-AM"/>
        </w:rPr>
        <w:t>5</w:t>
      </w:r>
      <w:r w:rsidR="00AA7117" w:rsidRPr="00FC5DF2">
        <w:rPr>
          <w:rFonts w:ascii="GHEA Grapalat" w:hAnsi="GHEA Grapalat"/>
        </w:rPr>
        <w:t xml:space="preserve"> </w:t>
      </w:r>
      <w:r w:rsidRPr="00FC5DF2">
        <w:rPr>
          <w:rFonts w:ascii="GHEA Grapalat" w:hAnsi="GHEA Grapalat"/>
        </w:rPr>
        <w:t xml:space="preserve">года </w:t>
      </w:r>
      <w:r w:rsidR="00FC5DF2" w:rsidRPr="00FC5DF2">
        <w:rPr>
          <w:rFonts w:ascii="GHEA Grapalat" w:hAnsi="GHEA Grapalat"/>
        </w:rPr>
        <w:t xml:space="preserve"> .</w:t>
      </w:r>
    </w:p>
    <w:p w14:paraId="75BB2BD3" w14:textId="38F7DABC" w:rsidR="0091042F" w:rsidRPr="00601797" w:rsidRDefault="0091042F" w:rsidP="00032D5D">
      <w:pPr>
        <w:pStyle w:val="BodyTextIndent"/>
        <w:widowControl w:val="0"/>
        <w:spacing w:line="240" w:lineRule="auto"/>
        <w:ind w:firstLine="0"/>
        <w:jc w:val="center"/>
        <w:rPr>
          <w:rFonts w:ascii="GHEA Grapalat" w:hAnsi="GHEA Grapalat"/>
          <w:i w:val="0"/>
          <w:color w:val="FF0000"/>
          <w:sz w:val="24"/>
          <w:szCs w:val="24"/>
        </w:rPr>
      </w:pPr>
    </w:p>
    <w:p w14:paraId="288D3E75" w14:textId="730211F0" w:rsidR="0091042F" w:rsidRPr="009044F1" w:rsidRDefault="0006703E" w:rsidP="00032D5D">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601797">
        <w:rPr>
          <w:rFonts w:ascii="GHEA Grapalat" w:hAnsi="GHEA Grapalat"/>
          <w:i w:val="0"/>
          <w:sz w:val="24"/>
          <w:szCs w:val="24"/>
        </w:rPr>
        <w:t>EQ-</w:t>
      </w:r>
      <w:r w:rsidR="005F1514">
        <w:rPr>
          <w:rFonts w:ascii="GHEA Grapalat" w:hAnsi="GHEA Grapalat"/>
          <w:i w:val="0"/>
          <w:sz w:val="24"/>
          <w:szCs w:val="24"/>
        </w:rPr>
        <w:t>GHAShDzB-</w:t>
      </w:r>
      <w:r w:rsidR="00B250B1">
        <w:rPr>
          <w:rFonts w:ascii="GHEA Grapalat" w:hAnsi="GHEA Grapalat"/>
          <w:i w:val="0"/>
          <w:sz w:val="24"/>
          <w:szCs w:val="24"/>
        </w:rPr>
        <w:t>26/8</w:t>
      </w:r>
    </w:p>
    <w:p w14:paraId="4DA1CB45" w14:textId="77777777" w:rsidR="0091042F" w:rsidRPr="009044F1" w:rsidRDefault="0091042F" w:rsidP="00032D5D">
      <w:pPr>
        <w:pStyle w:val="BodyTextIndent"/>
        <w:widowControl w:val="0"/>
        <w:spacing w:line="240" w:lineRule="auto"/>
        <w:rPr>
          <w:rFonts w:ascii="GHEA Grapalat" w:hAnsi="GHEA Grapalat"/>
          <w:i w:val="0"/>
          <w:sz w:val="24"/>
          <w:szCs w:val="24"/>
        </w:rPr>
      </w:pPr>
    </w:p>
    <w:p w14:paraId="78B9F6A4" w14:textId="0AEBC2DD" w:rsidR="00642EFE" w:rsidRPr="009044F1" w:rsidRDefault="008D3ECC" w:rsidP="00032D5D">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lang w:val="hy-AM"/>
        </w:rPr>
        <w:t xml:space="preserve">        </w:t>
      </w:r>
      <w:r w:rsidR="00601797" w:rsidRPr="00601797">
        <w:rPr>
          <w:rFonts w:ascii="GHEA Grapalat" w:hAnsi="GHEA Grapalat"/>
          <w:i w:val="0"/>
          <w:sz w:val="24"/>
          <w:szCs w:val="24"/>
        </w:rPr>
        <w:t xml:space="preserve">Заказчик мэрия г.Еревана, находящийся по адресу находящийся по адресу:  РА, г.Ереван, ул. Аргишти 1 </w:t>
      </w:r>
      <w:r w:rsidR="00A34892">
        <w:rPr>
          <w:rFonts w:ascii="GHEA Grapalat" w:hAnsi="GHEA Grapalat"/>
          <w:i w:val="0"/>
          <w:sz w:val="24"/>
          <w:szCs w:val="24"/>
        </w:rPr>
        <w:t>запроса котировок</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 посредством системы электронных закупок Armeps (</w:t>
      </w:r>
      <w:r w:rsidR="00642EFE">
        <w:fldChar w:fldCharType="begin"/>
      </w:r>
      <w:r w:rsidR="00642EFE">
        <w:instrText>HYPERLINK "http://www.armeps.am/" \h</w:instrText>
      </w:r>
      <w:r w:rsidR="00642EFE">
        <w:fldChar w:fldCharType="separate"/>
      </w:r>
      <w:r w:rsidR="00642EFE" w:rsidRPr="009044F1">
        <w:rPr>
          <w:rFonts w:ascii="GHEA Grapalat" w:hAnsi="GHEA Grapalat"/>
          <w:i w:val="0"/>
          <w:sz w:val="24"/>
          <w:szCs w:val="24"/>
        </w:rPr>
        <w:t>www.armeps.am</w:t>
      </w:r>
      <w:r w:rsidR="00642EFE">
        <w:fldChar w:fldCharType="end"/>
      </w:r>
      <w:r w:rsidR="00642EFE" w:rsidRPr="009044F1">
        <w:rPr>
          <w:rFonts w:ascii="GHEA Grapalat" w:hAnsi="GHEA Grapalat"/>
          <w:i w:val="0"/>
          <w:sz w:val="24"/>
          <w:szCs w:val="24"/>
        </w:rPr>
        <w:t>).</w:t>
      </w:r>
    </w:p>
    <w:p w14:paraId="2BB346DA" w14:textId="78F3C496" w:rsidR="00341A74" w:rsidRPr="003A1EBB" w:rsidRDefault="00A20B69" w:rsidP="00C570D9">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sidRPr="005144A4">
        <w:rPr>
          <w:rFonts w:ascii="Calibri" w:hAnsi="Calibri" w:cs="Calibri"/>
          <w:i w:val="0"/>
          <w:sz w:val="24"/>
          <w:szCs w:val="24"/>
        </w:rPr>
        <w:t> </w:t>
      </w:r>
      <w:r w:rsidRPr="00C570D9">
        <w:rPr>
          <w:rFonts w:ascii="GHEA Grapalat" w:hAnsi="GHEA Grapalat"/>
          <w:i w:val="0"/>
          <w:sz w:val="24"/>
          <w:szCs w:val="24"/>
        </w:rPr>
        <w:t>установленном</w:t>
      </w:r>
      <w:r w:rsidR="00782D60" w:rsidRPr="005144A4">
        <w:rPr>
          <w:rFonts w:ascii="Calibri" w:hAnsi="Calibri" w:cs="Calibri"/>
          <w:i w:val="0"/>
          <w:sz w:val="24"/>
          <w:szCs w:val="24"/>
        </w:rPr>
        <w:t> </w:t>
      </w:r>
      <w:r w:rsidRPr="00C570D9">
        <w:rPr>
          <w:rFonts w:ascii="GHEA Grapalat" w:hAnsi="GHEA Grapalat"/>
          <w:i w:val="0"/>
          <w:sz w:val="24"/>
          <w:szCs w:val="24"/>
        </w:rPr>
        <w:t xml:space="preserve">порядке будет предложено заключить договор </w:t>
      </w:r>
      <w:r w:rsidR="005144A4">
        <w:rPr>
          <w:rFonts w:ascii="GHEA Grapalat" w:hAnsi="GHEA Grapalat"/>
          <w:i w:val="0"/>
          <w:sz w:val="24"/>
          <w:szCs w:val="24"/>
        </w:rPr>
        <w:t>по</w:t>
      </w:r>
      <w:r w:rsidRPr="00C570D9">
        <w:rPr>
          <w:rFonts w:ascii="GHEA Grapalat" w:hAnsi="GHEA Grapalat"/>
          <w:i w:val="0"/>
          <w:sz w:val="24"/>
          <w:szCs w:val="24"/>
        </w:rPr>
        <w:t xml:space="preserve"> п</w:t>
      </w:r>
      <w:r w:rsidR="005144A4">
        <w:rPr>
          <w:rFonts w:ascii="GHEA Grapalat" w:hAnsi="GHEA Grapalat"/>
          <w:i w:val="0"/>
          <w:sz w:val="24"/>
          <w:szCs w:val="24"/>
        </w:rPr>
        <w:t>риобретению</w:t>
      </w:r>
      <w:r w:rsidR="00C570D9">
        <w:rPr>
          <w:rFonts w:ascii="GHEA Grapalat" w:hAnsi="GHEA Grapalat"/>
          <w:i w:val="0"/>
          <w:sz w:val="24"/>
          <w:szCs w:val="24"/>
        </w:rPr>
        <w:t xml:space="preserve"> </w:t>
      </w:r>
      <w:r w:rsidR="00B11808">
        <w:rPr>
          <w:rFonts w:ascii="GHEA Grapalat" w:hAnsi="GHEA Grapalat"/>
          <w:i w:val="0"/>
          <w:sz w:val="24"/>
          <w:szCs w:val="24"/>
        </w:rPr>
        <w:t>с</w:t>
      </w:r>
      <w:r w:rsidR="00B11808" w:rsidRPr="00B11808">
        <w:rPr>
          <w:rFonts w:ascii="GHEA Grapalat" w:hAnsi="GHEA Grapalat"/>
          <w:i w:val="0"/>
          <w:sz w:val="24"/>
          <w:szCs w:val="24"/>
        </w:rPr>
        <w:t>троительны</w:t>
      </w:r>
      <w:r w:rsidR="00B11808">
        <w:rPr>
          <w:rFonts w:ascii="GHEA Grapalat" w:hAnsi="GHEA Grapalat"/>
          <w:i w:val="0"/>
          <w:sz w:val="24"/>
          <w:szCs w:val="24"/>
        </w:rPr>
        <w:t>х</w:t>
      </w:r>
      <w:r w:rsidR="00B11808" w:rsidRPr="00B11808">
        <w:rPr>
          <w:rFonts w:ascii="GHEA Grapalat" w:hAnsi="GHEA Grapalat"/>
          <w:i w:val="0"/>
          <w:sz w:val="24"/>
          <w:szCs w:val="24"/>
        </w:rPr>
        <w:t xml:space="preserve"> работ</w:t>
      </w:r>
      <w:r w:rsidR="00BB16F8">
        <w:rPr>
          <w:rFonts w:ascii="GHEA Grapalat" w:hAnsi="GHEA Grapalat"/>
          <w:i w:val="0"/>
          <w:sz w:val="24"/>
          <w:szCs w:val="24"/>
        </w:rPr>
        <w:t xml:space="preserve"> по р</w:t>
      </w:r>
      <w:r w:rsidR="00BB16F8" w:rsidRPr="00B11808">
        <w:rPr>
          <w:rFonts w:ascii="GHEA Grapalat" w:hAnsi="GHEA Grapalat"/>
          <w:i w:val="0"/>
          <w:sz w:val="24"/>
          <w:szCs w:val="24"/>
        </w:rPr>
        <w:t>емонт</w:t>
      </w:r>
      <w:r w:rsidR="00BB16F8">
        <w:rPr>
          <w:rFonts w:ascii="GHEA Grapalat" w:hAnsi="GHEA Grapalat"/>
          <w:i w:val="0"/>
          <w:sz w:val="24"/>
          <w:szCs w:val="24"/>
        </w:rPr>
        <w:t>у</w:t>
      </w:r>
      <w:r w:rsidR="00BB16F8" w:rsidRPr="00B11808">
        <w:rPr>
          <w:rFonts w:ascii="GHEA Grapalat" w:hAnsi="GHEA Grapalat"/>
          <w:i w:val="0"/>
          <w:sz w:val="24"/>
          <w:szCs w:val="24"/>
        </w:rPr>
        <w:t xml:space="preserve"> бордюров</w:t>
      </w:r>
      <w:r w:rsidR="00B11808" w:rsidRPr="00B11808">
        <w:rPr>
          <w:rFonts w:ascii="GHEA Grapalat" w:hAnsi="GHEA Grapalat"/>
          <w:i w:val="0"/>
          <w:sz w:val="24"/>
          <w:szCs w:val="24"/>
        </w:rPr>
        <w:t xml:space="preserve"> на территории административного района Малатия-Себастия </w:t>
      </w:r>
      <w:r w:rsidR="00782D60">
        <w:rPr>
          <w:rFonts w:ascii="GHEA Grapalat" w:hAnsi="GHEA Grapalat"/>
          <w:i w:val="0"/>
          <w:sz w:val="24"/>
          <w:szCs w:val="24"/>
        </w:rPr>
        <w:t>(далее — договор).</w:t>
      </w:r>
    </w:p>
    <w:p w14:paraId="1D6FB85B" w14:textId="68B70FB5" w:rsidR="00357D48" w:rsidRPr="009044F1" w:rsidRDefault="00B11808" w:rsidP="00032D5D">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rPr>
        <w:t xml:space="preserve">       </w:t>
      </w:r>
      <w:r w:rsidR="00A20B69"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00A20B69" w:rsidRPr="009044F1">
        <w:rPr>
          <w:rFonts w:ascii="GHEA Grapalat" w:hAnsi="GHEA Grapalat"/>
          <w:i w:val="0"/>
          <w:sz w:val="24"/>
          <w:szCs w:val="24"/>
        </w:rPr>
        <w:t>.</w:t>
      </w:r>
    </w:p>
    <w:p w14:paraId="62002A69" w14:textId="77777777" w:rsidR="00357D48" w:rsidRPr="003F762C" w:rsidRDefault="00052084" w:rsidP="00032D5D">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1E6A7B75" w14:textId="77777777" w:rsidR="0067579A" w:rsidRPr="00D5443D" w:rsidRDefault="00357D48" w:rsidP="00032D5D">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60EF11F" w14:textId="1034ADE6" w:rsidR="005939DE" w:rsidRPr="00C07F24" w:rsidRDefault="00677658" w:rsidP="00032D5D">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9044F1">
        <w:rPr>
          <w:rFonts w:ascii="GHEA Grapalat" w:hAnsi="GHEA Grapalat"/>
          <w:i w:val="0"/>
          <w:sz w:val="24"/>
          <w:szCs w:val="24"/>
        </w:rPr>
        <w:t>www.armeps.am</w:t>
      </w:r>
      <w:r>
        <w:fldChar w:fldCharType="end"/>
      </w:r>
      <w:r w:rsidR="002166CE">
        <w:rPr>
          <w:rFonts w:ascii="GHEA Grapalat" w:hAnsi="GHEA Grapalat"/>
          <w:i w:val="0"/>
          <w:sz w:val="24"/>
          <w:szCs w:val="24"/>
        </w:rPr>
        <w:t xml:space="preserve">), </w:t>
      </w:r>
      <w:r w:rsidR="00601797">
        <w:rPr>
          <w:rFonts w:ascii="GHEA Grapalat" w:hAnsi="GHEA Grapalat"/>
        </w:rPr>
        <w:t xml:space="preserve">до </w:t>
      </w:r>
      <w:r w:rsidR="00647074">
        <w:rPr>
          <w:rFonts w:ascii="GHEA Grapalat" w:hAnsi="GHEA Grapalat"/>
          <w:b/>
          <w:i w:val="0"/>
          <w:iCs/>
          <w:lang w:val="hy-AM"/>
        </w:rPr>
        <w:t>11:00</w:t>
      </w:r>
      <w:r w:rsidR="00601797" w:rsidRPr="00601797">
        <w:rPr>
          <w:rFonts w:ascii="GHEA Grapalat" w:hAnsi="GHEA Grapalat"/>
          <w:b/>
          <w:i w:val="0"/>
          <w:iCs/>
          <w:lang w:val="hy-AM"/>
        </w:rPr>
        <w:t xml:space="preserve"> часов </w:t>
      </w:r>
      <w:r w:rsidR="006E022E">
        <w:rPr>
          <w:rFonts w:ascii="GHEA Grapalat" w:hAnsi="GHEA Grapalat"/>
          <w:b/>
          <w:i w:val="0"/>
          <w:iCs/>
          <w:lang w:val="hy-AM"/>
        </w:rPr>
        <w:t>18</w:t>
      </w:r>
      <w:r w:rsidR="008D5BD3">
        <w:rPr>
          <w:rFonts w:ascii="GHEA Grapalat" w:hAnsi="GHEA Grapalat"/>
          <w:b/>
          <w:i w:val="0"/>
          <w:iCs/>
          <w:lang w:val="hy-AM"/>
        </w:rPr>
        <w:t>.</w:t>
      </w:r>
      <w:r w:rsidR="00EF04E3">
        <w:rPr>
          <w:rFonts w:ascii="GHEA Grapalat" w:hAnsi="GHEA Grapalat"/>
          <w:b/>
          <w:i w:val="0"/>
          <w:iCs/>
          <w:lang w:val="hy-AM"/>
        </w:rPr>
        <w:t>1</w:t>
      </w:r>
      <w:r w:rsidR="00244401">
        <w:rPr>
          <w:rFonts w:ascii="GHEA Grapalat" w:hAnsi="GHEA Grapalat"/>
          <w:b/>
          <w:i w:val="0"/>
          <w:iCs/>
        </w:rPr>
        <w:t>2</w:t>
      </w:r>
      <w:r w:rsidR="008D5BD3">
        <w:rPr>
          <w:rFonts w:ascii="GHEA Grapalat" w:hAnsi="GHEA Grapalat"/>
          <w:b/>
          <w:i w:val="0"/>
          <w:iCs/>
          <w:lang w:val="hy-AM"/>
        </w:rPr>
        <w:t>.2025</w:t>
      </w:r>
      <w:r w:rsidRPr="009044F1">
        <w:rPr>
          <w:rFonts w:ascii="GHEA Grapalat" w:hAnsi="GHEA Grapalat"/>
          <w:i w:val="0"/>
          <w:sz w:val="24"/>
          <w:szCs w:val="24"/>
        </w:rPr>
        <w:t xml:space="preserve"> с даты опубликования настоящего объявления.</w:t>
      </w:r>
    </w:p>
    <w:p w14:paraId="36452640" w14:textId="77777777" w:rsidR="00357D48" w:rsidRPr="001B32D9" w:rsidRDefault="005D7731" w:rsidP="00032D5D">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sidR="001B32D9">
        <w:rPr>
          <w:rFonts w:ascii="GHEA Grapalat" w:hAnsi="GHEA Grapalat"/>
          <w:i w:val="0"/>
          <w:sz w:val="24"/>
          <w:szCs w:val="24"/>
        </w:rPr>
        <w:t>а английском или русском языке.</w:t>
      </w:r>
    </w:p>
    <w:p w14:paraId="15D945FC" w14:textId="5EBBDD71" w:rsidR="004E2FC6" w:rsidRPr="001B32D9" w:rsidRDefault="0060526C" w:rsidP="00032D5D">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647074">
        <w:rPr>
          <w:rFonts w:ascii="GHEA Grapalat" w:hAnsi="GHEA Grapalat"/>
          <w:b/>
          <w:i w:val="0"/>
          <w:iCs/>
          <w:lang w:val="hy-AM"/>
        </w:rPr>
        <w:t>11:00</w:t>
      </w:r>
      <w:r w:rsidR="00601797" w:rsidRPr="00601797">
        <w:rPr>
          <w:rFonts w:ascii="GHEA Grapalat" w:hAnsi="GHEA Grapalat"/>
          <w:b/>
          <w:i w:val="0"/>
          <w:iCs/>
          <w:lang w:val="hy-AM"/>
        </w:rPr>
        <w:t xml:space="preserve"> часов </w:t>
      </w:r>
      <w:r w:rsidR="006E022E">
        <w:rPr>
          <w:rFonts w:ascii="GHEA Grapalat" w:hAnsi="GHEA Grapalat"/>
          <w:b/>
          <w:i w:val="0"/>
          <w:iCs/>
          <w:lang w:val="hy-AM"/>
        </w:rPr>
        <w:t>18</w:t>
      </w:r>
      <w:r w:rsidR="00EF04E3">
        <w:rPr>
          <w:rFonts w:ascii="GHEA Grapalat" w:hAnsi="GHEA Grapalat"/>
          <w:b/>
          <w:i w:val="0"/>
          <w:iCs/>
          <w:lang w:val="hy-AM"/>
        </w:rPr>
        <w:t>.1</w:t>
      </w:r>
      <w:r w:rsidR="00244401">
        <w:rPr>
          <w:rFonts w:ascii="GHEA Grapalat" w:hAnsi="GHEA Grapalat"/>
          <w:b/>
          <w:i w:val="0"/>
          <w:iCs/>
        </w:rPr>
        <w:t>2</w:t>
      </w:r>
      <w:r w:rsidR="00C570D9">
        <w:rPr>
          <w:rFonts w:ascii="GHEA Grapalat" w:hAnsi="GHEA Grapalat"/>
          <w:b/>
          <w:i w:val="0"/>
          <w:iCs/>
          <w:lang w:val="hy-AM"/>
        </w:rPr>
        <w:t>.2025</w:t>
      </w:r>
      <w:r w:rsidR="00C570D9" w:rsidRPr="009044F1">
        <w:rPr>
          <w:rFonts w:ascii="GHEA Grapalat" w:hAnsi="GHEA Grapalat"/>
          <w:i w:val="0"/>
          <w:sz w:val="24"/>
          <w:szCs w:val="24"/>
        </w:rPr>
        <w:t xml:space="preserve"> </w:t>
      </w:r>
      <w:r w:rsidRPr="009044F1">
        <w:rPr>
          <w:rFonts w:ascii="GHEA Grapalat" w:hAnsi="GHEA Grapalat"/>
          <w:i w:val="0"/>
          <w:sz w:val="24"/>
          <w:szCs w:val="24"/>
        </w:rPr>
        <w:t>со дня опубл</w:t>
      </w:r>
      <w:r w:rsidR="001B32D9">
        <w:rPr>
          <w:rFonts w:ascii="GHEA Grapalat" w:hAnsi="GHEA Grapalat"/>
          <w:i w:val="0"/>
          <w:sz w:val="24"/>
          <w:szCs w:val="24"/>
        </w:rPr>
        <w:t>икования настоящего объявления.</w:t>
      </w:r>
    </w:p>
    <w:p w14:paraId="4B5E9B21" w14:textId="77777777" w:rsidR="00130CD2" w:rsidRPr="001B32D9" w:rsidRDefault="00130CD2" w:rsidP="00032D5D">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 xml:space="preserve">Обжалование данной процедуры осуществляется в порядке, установленном </w:t>
      </w:r>
      <w:r w:rsidRPr="00130CD2">
        <w:rPr>
          <w:rFonts w:ascii="GHEA Grapalat" w:hAnsi="GHEA Grapalat"/>
          <w:i w:val="0"/>
          <w:sz w:val="24"/>
          <w:szCs w:val="24"/>
        </w:rPr>
        <w:lastRenderedPageBreak/>
        <w:t>законом РА "О закупках" и гражданским процессуальным кодексом РА.</w:t>
      </w:r>
    </w:p>
    <w:p w14:paraId="7C3E9006" w14:textId="77777777" w:rsidR="006E7AF9" w:rsidRDefault="006E7AF9" w:rsidP="00032D5D">
      <w:pPr>
        <w:pStyle w:val="BodyTextIndent"/>
        <w:widowControl w:val="0"/>
        <w:spacing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 xml:space="preserve">объявлением, можете обратиться к секретарю Оценочной комиссии </w:t>
      </w:r>
    </w:p>
    <w:p w14:paraId="0728230E" w14:textId="37B09A98" w:rsidR="006E7AF9" w:rsidRDefault="006E7AF9" w:rsidP="00032D5D">
      <w:pPr>
        <w:pStyle w:val="FootnoteText"/>
        <w:tabs>
          <w:tab w:val="left" w:pos="1350"/>
        </w:tabs>
        <w:jc w:val="both"/>
        <w:rPr>
          <w:rFonts w:ascii="GHEA Grapalat" w:hAnsi="GHEA Grapalat"/>
          <w:sz w:val="24"/>
          <w:szCs w:val="24"/>
        </w:rPr>
      </w:pPr>
      <w:r>
        <w:rPr>
          <w:rFonts w:ascii="GHEA Grapalat" w:hAnsi="GHEA Grapalat"/>
          <w:sz w:val="24"/>
          <w:szCs w:val="24"/>
        </w:rPr>
        <w:t xml:space="preserve">Телефон` </w:t>
      </w:r>
      <w:r w:rsidR="00032D5D">
        <w:rPr>
          <w:rFonts w:ascii="GHEA Grapalat" w:hAnsi="GHEA Grapalat"/>
          <w:sz w:val="24"/>
          <w:szCs w:val="24"/>
        </w:rPr>
        <w:t>011514373</w:t>
      </w:r>
    </w:p>
    <w:p w14:paraId="29D580B7" w14:textId="048A7422" w:rsidR="006E7AF9" w:rsidRDefault="006E7AF9" w:rsidP="00032D5D">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Электронная почта </w:t>
      </w:r>
      <w:proofErr w:type="spellStart"/>
      <w:r w:rsidR="00032D5D">
        <w:rPr>
          <w:rFonts w:ascii="GHEA Grapalat" w:hAnsi="GHEA Grapalat"/>
          <w:i w:val="0"/>
          <w:sz w:val="24"/>
          <w:szCs w:val="24"/>
          <w:lang w:val="en-US"/>
        </w:rPr>
        <w:t>gor</w:t>
      </w:r>
      <w:proofErr w:type="spellEnd"/>
      <w:r w:rsidR="00032D5D" w:rsidRPr="00032D5D">
        <w:rPr>
          <w:rFonts w:ascii="GHEA Grapalat" w:hAnsi="GHEA Grapalat"/>
          <w:i w:val="0"/>
          <w:sz w:val="24"/>
          <w:szCs w:val="24"/>
        </w:rPr>
        <w:t>.</w:t>
      </w:r>
      <w:proofErr w:type="spellStart"/>
      <w:r w:rsidR="00032D5D">
        <w:rPr>
          <w:rFonts w:ascii="GHEA Grapalat" w:hAnsi="GHEA Grapalat"/>
          <w:i w:val="0"/>
          <w:sz w:val="24"/>
          <w:szCs w:val="24"/>
          <w:lang w:val="en-US"/>
        </w:rPr>
        <w:t>muradyan</w:t>
      </w:r>
      <w:proofErr w:type="spellEnd"/>
      <w:r w:rsidR="00032D5D" w:rsidRPr="00032D5D">
        <w:rPr>
          <w:rFonts w:ascii="GHEA Grapalat" w:hAnsi="GHEA Grapalat"/>
          <w:i w:val="0"/>
          <w:sz w:val="24"/>
          <w:szCs w:val="24"/>
        </w:rPr>
        <w:t>@</w:t>
      </w:r>
      <w:proofErr w:type="spellStart"/>
      <w:r w:rsidR="00032D5D">
        <w:rPr>
          <w:rFonts w:ascii="GHEA Grapalat" w:hAnsi="GHEA Grapalat"/>
          <w:i w:val="0"/>
          <w:sz w:val="24"/>
          <w:szCs w:val="24"/>
          <w:lang w:val="en-US"/>
        </w:rPr>
        <w:t>yerevan</w:t>
      </w:r>
      <w:proofErr w:type="spellEnd"/>
      <w:r w:rsidR="00032D5D" w:rsidRPr="00032D5D">
        <w:rPr>
          <w:rFonts w:ascii="GHEA Grapalat" w:hAnsi="GHEA Grapalat"/>
          <w:i w:val="0"/>
          <w:sz w:val="24"/>
          <w:szCs w:val="24"/>
        </w:rPr>
        <w:t>.</w:t>
      </w:r>
      <w:r w:rsidR="00032D5D">
        <w:rPr>
          <w:rFonts w:ascii="GHEA Grapalat" w:hAnsi="GHEA Grapalat"/>
          <w:i w:val="0"/>
          <w:sz w:val="24"/>
          <w:szCs w:val="24"/>
          <w:lang w:val="en-US"/>
        </w:rPr>
        <w:t>am</w:t>
      </w:r>
      <w:r w:rsidR="00032D5D" w:rsidRPr="00032D5D">
        <w:rPr>
          <w:rFonts w:ascii="GHEA Grapalat" w:hAnsi="GHEA Grapalat"/>
          <w:i w:val="0"/>
          <w:sz w:val="24"/>
          <w:szCs w:val="24"/>
        </w:rPr>
        <w:t xml:space="preserve"> </w:t>
      </w:r>
    </w:p>
    <w:p w14:paraId="7EB7C1E5" w14:textId="77777777" w:rsidR="006E7AF9" w:rsidRDefault="006E7AF9" w:rsidP="00032D5D">
      <w:pPr>
        <w:pStyle w:val="BodyTextIndent"/>
        <w:spacing w:line="240" w:lineRule="auto"/>
        <w:ind w:firstLine="0"/>
        <w:rPr>
          <w:rFonts w:ascii="GHEA Grapalat" w:hAnsi="GHEA Grapalat"/>
          <w:i w:val="0"/>
          <w:sz w:val="24"/>
          <w:szCs w:val="24"/>
        </w:rPr>
      </w:pPr>
      <w:r>
        <w:rPr>
          <w:rFonts w:ascii="GHEA Grapalat" w:hAnsi="GHEA Grapalat"/>
          <w:i w:val="0"/>
          <w:sz w:val="24"/>
          <w:szCs w:val="24"/>
        </w:rPr>
        <w:t>Заказчик Мэрия  г.Еревана</w:t>
      </w:r>
    </w:p>
    <w:p w14:paraId="72486F49" w14:textId="27A190D9" w:rsidR="00915A97" w:rsidRPr="00D5443D" w:rsidRDefault="00915A97" w:rsidP="00032D5D">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5FE246A4" w14:textId="77777777" w:rsidR="00096865" w:rsidRPr="009044F1" w:rsidRDefault="00096865" w:rsidP="00032D5D">
      <w:pPr>
        <w:pStyle w:val="BodyText"/>
        <w:widowControl w:val="0"/>
        <w:spacing w:after="0"/>
        <w:ind w:firstLine="567"/>
        <w:jc w:val="right"/>
        <w:rPr>
          <w:rFonts w:ascii="GHEA Grapalat" w:hAnsi="GHEA Grapalat" w:cs="Sylfaen"/>
          <w:i/>
        </w:rPr>
      </w:pPr>
      <w:r w:rsidRPr="009044F1">
        <w:rPr>
          <w:rFonts w:ascii="GHEA Grapalat" w:hAnsi="GHEA Grapalat"/>
          <w:i/>
        </w:rPr>
        <w:lastRenderedPageBreak/>
        <w:t>Утверждено</w:t>
      </w:r>
    </w:p>
    <w:p w14:paraId="06BCFCFD" w14:textId="3269703E" w:rsidR="00096865" w:rsidRPr="009044F1" w:rsidRDefault="005D7731" w:rsidP="00032D5D">
      <w:pPr>
        <w:pStyle w:val="BodyText"/>
        <w:widowControl w:val="0"/>
        <w:spacing w:after="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601797">
        <w:rPr>
          <w:rFonts w:ascii="GHEA Grapalat" w:hAnsi="GHEA Grapalat"/>
          <w:i/>
        </w:rPr>
        <w:t>EQ-</w:t>
      </w:r>
      <w:r w:rsidR="005F1514">
        <w:rPr>
          <w:rFonts w:ascii="GHEA Grapalat" w:hAnsi="GHEA Grapalat"/>
          <w:i/>
        </w:rPr>
        <w:t>GHAShDzB-</w:t>
      </w:r>
      <w:r w:rsidR="00B250B1">
        <w:rPr>
          <w:rFonts w:ascii="GHEA Grapalat" w:hAnsi="GHEA Grapalat"/>
          <w:i/>
        </w:rPr>
        <w:t>26/8</w:t>
      </w:r>
      <w:r w:rsidR="001B32D9" w:rsidRPr="001B32D9">
        <w:rPr>
          <w:rFonts w:ascii="GHEA Grapalat" w:hAnsi="GHEA Grapalat" w:cs="Times Armenian"/>
          <w:i/>
        </w:rPr>
        <w:br/>
      </w:r>
      <w:r w:rsidR="00A46F92">
        <w:rPr>
          <w:rFonts w:ascii="GHEA Grapalat" w:hAnsi="GHEA Grapalat"/>
          <w:i/>
        </w:rPr>
        <w:t xml:space="preserve">№ </w:t>
      </w:r>
      <w:r w:rsidR="008D10C8">
        <w:rPr>
          <w:rFonts w:ascii="GHEA Grapalat" w:hAnsi="GHEA Grapalat"/>
          <w:i/>
          <w:lang w:val="hy-AM"/>
        </w:rPr>
        <w:t>2</w:t>
      </w:r>
      <w:r w:rsidR="00096865" w:rsidRPr="009044F1">
        <w:rPr>
          <w:rFonts w:ascii="GHEA Grapalat" w:hAnsi="GHEA Grapalat"/>
          <w:i/>
        </w:rPr>
        <w:t xml:space="preserve"> от </w:t>
      </w:r>
      <w:r w:rsidR="006E022E">
        <w:rPr>
          <w:rFonts w:ascii="GHEA Grapalat" w:hAnsi="GHEA Grapalat"/>
          <w:i/>
          <w:lang w:val="hy-AM"/>
        </w:rPr>
        <w:t>09</w:t>
      </w:r>
      <w:r w:rsidR="006E7AF9" w:rsidRPr="006E7AF9">
        <w:rPr>
          <w:rFonts w:ascii="GHEA Grapalat" w:hAnsi="GHEA Grapalat"/>
          <w:i/>
          <w:color w:val="FF0000"/>
        </w:rPr>
        <w:t>.</w:t>
      </w:r>
      <w:r w:rsidR="00D544A3">
        <w:rPr>
          <w:rFonts w:ascii="GHEA Grapalat" w:hAnsi="GHEA Grapalat"/>
          <w:i/>
          <w:color w:val="FF0000"/>
        </w:rPr>
        <w:t>12</w:t>
      </w:r>
      <w:r w:rsidR="000F1325">
        <w:rPr>
          <w:rFonts w:ascii="GHEA Grapalat" w:hAnsi="GHEA Grapalat"/>
          <w:i/>
          <w:color w:val="FF0000"/>
          <w:lang w:val="hy-AM"/>
        </w:rPr>
        <w:t>.</w:t>
      </w:r>
      <w:r w:rsidR="009141E0">
        <w:rPr>
          <w:rFonts w:ascii="GHEA Grapalat" w:hAnsi="GHEA Grapalat"/>
          <w:i/>
          <w:color w:val="FF0000"/>
        </w:rPr>
        <w:t>202</w:t>
      </w:r>
      <w:r w:rsidR="000C2441">
        <w:rPr>
          <w:rFonts w:ascii="GHEA Grapalat" w:hAnsi="GHEA Grapalat"/>
          <w:i/>
          <w:color w:val="FF0000"/>
          <w:lang w:val="hy-AM"/>
        </w:rPr>
        <w:t>5</w:t>
      </w:r>
      <w:r w:rsidR="009F10E4" w:rsidRPr="006E7AF9">
        <w:rPr>
          <w:rFonts w:ascii="GHEA Grapalat" w:hAnsi="GHEA Grapalat"/>
          <w:i/>
          <w:color w:val="FF0000"/>
        </w:rPr>
        <w:t xml:space="preserve"> </w:t>
      </w:r>
      <w:r w:rsidR="00096865" w:rsidRPr="009044F1">
        <w:rPr>
          <w:rFonts w:ascii="GHEA Grapalat" w:hAnsi="GHEA Grapalat"/>
          <w:i/>
        </w:rPr>
        <w:t>г.</w:t>
      </w:r>
    </w:p>
    <w:p w14:paraId="1B422F9C" w14:textId="77777777" w:rsidR="00096865" w:rsidRPr="009044F1" w:rsidRDefault="00096865" w:rsidP="00032D5D">
      <w:pPr>
        <w:pStyle w:val="BodyText"/>
        <w:widowControl w:val="0"/>
        <w:spacing w:after="0"/>
        <w:ind w:right="-7" w:firstLine="567"/>
        <w:jc w:val="center"/>
        <w:rPr>
          <w:rFonts w:ascii="GHEA Grapalat" w:hAnsi="GHEA Grapalat"/>
        </w:rPr>
      </w:pPr>
    </w:p>
    <w:p w14:paraId="552921E7" w14:textId="77777777" w:rsidR="00096865" w:rsidRPr="003A1EBB" w:rsidRDefault="00096865" w:rsidP="00032D5D">
      <w:pPr>
        <w:pStyle w:val="BodyText"/>
        <w:widowControl w:val="0"/>
        <w:spacing w:after="0"/>
        <w:ind w:right="-7" w:firstLine="567"/>
        <w:jc w:val="center"/>
        <w:rPr>
          <w:rFonts w:ascii="GHEA Grapalat" w:hAnsi="GHEA Grapalat"/>
        </w:rPr>
      </w:pPr>
    </w:p>
    <w:p w14:paraId="26067788" w14:textId="77777777" w:rsidR="000763E5" w:rsidRPr="003A1EBB" w:rsidRDefault="000763E5" w:rsidP="00032D5D">
      <w:pPr>
        <w:pStyle w:val="BodyText"/>
        <w:widowControl w:val="0"/>
        <w:spacing w:after="0"/>
        <w:ind w:right="-7" w:firstLine="567"/>
        <w:jc w:val="center"/>
        <w:rPr>
          <w:rFonts w:ascii="GHEA Grapalat" w:hAnsi="GHEA Grapalat"/>
        </w:rPr>
      </w:pPr>
    </w:p>
    <w:p w14:paraId="4C04C126" w14:textId="64572A1A" w:rsidR="00096865" w:rsidRPr="003A1EBB" w:rsidRDefault="00033ED4" w:rsidP="00032D5D">
      <w:pPr>
        <w:pStyle w:val="BodyText"/>
        <w:widowControl w:val="0"/>
        <w:spacing w:after="0"/>
        <w:ind w:right="-7" w:firstLine="567"/>
        <w:jc w:val="center"/>
        <w:rPr>
          <w:rFonts w:ascii="GHEA Grapalat" w:hAnsi="GHEA Grapalat"/>
        </w:rPr>
      </w:pPr>
      <w:r>
        <w:rPr>
          <w:rFonts w:ascii="GHEA Grapalat" w:hAnsi="GHEA Grapalat" w:cs="Sylfaen"/>
          <w:b/>
        </w:rPr>
        <w:t>МЭРИЯ Г.ЕРЕВАНА</w:t>
      </w:r>
    </w:p>
    <w:p w14:paraId="6D72AAE4" w14:textId="77777777" w:rsidR="000763E5" w:rsidRPr="003A1EBB" w:rsidRDefault="000763E5" w:rsidP="00032D5D">
      <w:pPr>
        <w:pStyle w:val="BodyText"/>
        <w:widowControl w:val="0"/>
        <w:spacing w:after="0"/>
        <w:ind w:right="-7" w:firstLine="567"/>
        <w:jc w:val="center"/>
        <w:rPr>
          <w:rFonts w:ascii="GHEA Grapalat" w:hAnsi="GHEA Grapalat"/>
        </w:rPr>
      </w:pPr>
    </w:p>
    <w:p w14:paraId="6312CFBB" w14:textId="77777777" w:rsidR="000763E5" w:rsidRPr="003A1EBB" w:rsidRDefault="000763E5" w:rsidP="00032D5D">
      <w:pPr>
        <w:pStyle w:val="BodyText"/>
        <w:widowControl w:val="0"/>
        <w:spacing w:after="0"/>
        <w:ind w:right="-7" w:firstLine="567"/>
        <w:jc w:val="center"/>
        <w:rPr>
          <w:rFonts w:ascii="GHEA Grapalat" w:hAnsi="GHEA Grapalat"/>
        </w:rPr>
      </w:pPr>
    </w:p>
    <w:p w14:paraId="63B83025" w14:textId="77777777" w:rsidR="00096865" w:rsidRPr="009044F1" w:rsidRDefault="000763E5" w:rsidP="00032D5D">
      <w:pPr>
        <w:pStyle w:val="BodyText"/>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C1BD4E8" w14:textId="77777777" w:rsidR="00096865" w:rsidRPr="009044F1" w:rsidRDefault="00096865" w:rsidP="00032D5D">
      <w:pPr>
        <w:pStyle w:val="BodyText"/>
        <w:widowControl w:val="0"/>
        <w:spacing w:after="0"/>
        <w:ind w:right="-7" w:firstLine="567"/>
        <w:jc w:val="center"/>
        <w:rPr>
          <w:rFonts w:ascii="GHEA Grapalat" w:hAnsi="GHEA Grapalat" w:cs="Sylfaen"/>
        </w:rPr>
      </w:pPr>
    </w:p>
    <w:p w14:paraId="42C39D7A" w14:textId="77777777" w:rsidR="00096865" w:rsidRPr="009044F1" w:rsidRDefault="00096865" w:rsidP="00032D5D">
      <w:pPr>
        <w:pStyle w:val="BodyText"/>
        <w:widowControl w:val="0"/>
        <w:spacing w:after="0"/>
        <w:ind w:right="-7" w:firstLine="567"/>
        <w:jc w:val="center"/>
        <w:rPr>
          <w:rFonts w:ascii="GHEA Grapalat" w:hAnsi="GHEA Grapalat" w:cs="Sylfaen"/>
        </w:rPr>
      </w:pPr>
    </w:p>
    <w:p w14:paraId="56BCC1F6" w14:textId="3FB61C70" w:rsidR="00033ED4" w:rsidRDefault="002B32D6" w:rsidP="00032D5D">
      <w:pPr>
        <w:pStyle w:val="BodyText"/>
        <w:widowControl w:val="0"/>
        <w:spacing w:after="0"/>
        <w:ind w:right="-7"/>
        <w:jc w:val="center"/>
        <w:rPr>
          <w:rFonts w:ascii="GHEA Grapalat" w:hAnsi="GHEA Grapalat"/>
        </w:rPr>
      </w:pPr>
      <w:r w:rsidRPr="009044F1">
        <w:rPr>
          <w:rFonts w:ascii="GHEA Grapalat" w:hAnsi="GHEA Grapalat"/>
        </w:rPr>
        <w:t xml:space="preserve">НА </w:t>
      </w:r>
      <w:r w:rsidR="00A34892">
        <w:rPr>
          <w:rFonts w:ascii="GHEA Grapalat" w:hAnsi="GHEA Grapalat"/>
        </w:rPr>
        <w:t>ЗАПРОСА КОТИРОВОК</w:t>
      </w:r>
      <w:r w:rsidRPr="009044F1">
        <w:rPr>
          <w:rFonts w:ascii="GHEA Grapalat" w:hAnsi="GHEA Grapalat"/>
        </w:rPr>
        <w:t xml:space="preserve">, </w:t>
      </w:r>
      <w:r w:rsidR="00033ED4">
        <w:rPr>
          <w:rFonts w:ascii="GHEA Grapalat" w:hAnsi="GHEA Grapalat"/>
        </w:rPr>
        <w:t xml:space="preserve">ОБЪЯВЛЕННЫЙ С ЦЕЛЬЮ ПРИОБРЕТЕНИЯ </w:t>
      </w:r>
      <w:r w:rsidR="001F6066">
        <w:rPr>
          <w:rFonts w:ascii="GHEA Grapalat" w:hAnsi="GHEA Grapalat"/>
          <w:i/>
        </w:rPr>
        <w:t xml:space="preserve"> </w:t>
      </w:r>
      <w:r w:rsidR="00442510">
        <w:rPr>
          <w:rFonts w:ascii="GHEA Grapalat" w:hAnsi="GHEA Grapalat"/>
        </w:rPr>
        <w:t xml:space="preserve"> </w:t>
      </w:r>
      <w:r w:rsidR="00A1596B" w:rsidRPr="00A1596B">
        <w:rPr>
          <w:rFonts w:ascii="GHEA Grapalat" w:hAnsi="GHEA Grapalat"/>
        </w:rPr>
        <w:t>приобретению строительных работ по ремонту бордюров на территории административного района Малатия-Себастия</w:t>
      </w:r>
      <w:r w:rsidR="001F6066" w:rsidRPr="00A1596B">
        <w:rPr>
          <w:rFonts w:ascii="GHEA Grapalat" w:hAnsi="GHEA Grapalat"/>
        </w:rPr>
        <w:t xml:space="preserve"> Ереван</w:t>
      </w:r>
      <w:r w:rsidR="0088061A">
        <w:rPr>
          <w:rFonts w:ascii="GHEA Grapalat" w:eastAsia="MS Mincho" w:hAnsi="GHEA Grapalat"/>
          <w:b/>
          <w:szCs w:val="18"/>
          <w:lang w:eastAsia="ja-JP"/>
        </w:rPr>
        <w:t xml:space="preserve">  </w:t>
      </w:r>
      <w:r w:rsidR="00033ED4">
        <w:rPr>
          <w:rFonts w:ascii="GHEA Grapalat" w:hAnsi="GHEA Grapalat"/>
        </w:rPr>
        <w:t xml:space="preserve">ДЛЯ НУЖД </w:t>
      </w:r>
      <w:r w:rsidR="00033ED4">
        <w:rPr>
          <w:rFonts w:ascii="GHEA Grapalat" w:hAnsi="GHEA Grapalat" w:cs="Sylfaen"/>
          <w:b/>
        </w:rPr>
        <w:t>МЭРИЯ Г.ЕРЕВАНА</w:t>
      </w:r>
    </w:p>
    <w:p w14:paraId="657D18F3" w14:textId="2269D508" w:rsidR="00096865" w:rsidRPr="009044F1" w:rsidRDefault="00096865" w:rsidP="00032D5D">
      <w:pPr>
        <w:pStyle w:val="BodyText"/>
        <w:widowControl w:val="0"/>
        <w:spacing w:after="0"/>
        <w:ind w:right="-7"/>
        <w:jc w:val="center"/>
        <w:rPr>
          <w:rFonts w:ascii="GHEA Grapalat" w:hAnsi="GHEA Grapalat"/>
        </w:rPr>
      </w:pPr>
    </w:p>
    <w:p w14:paraId="0B3314FF" w14:textId="77777777" w:rsidR="00CE0D95" w:rsidRPr="009044F1" w:rsidRDefault="00CE0D95" w:rsidP="00032D5D">
      <w:pPr>
        <w:pStyle w:val="BodyText"/>
        <w:widowControl w:val="0"/>
        <w:spacing w:after="0"/>
        <w:ind w:right="-7" w:firstLine="567"/>
        <w:jc w:val="center"/>
        <w:rPr>
          <w:rFonts w:ascii="GHEA Grapalat" w:hAnsi="GHEA Grapalat"/>
        </w:rPr>
      </w:pPr>
    </w:p>
    <w:p w14:paraId="41B931A2" w14:textId="77777777" w:rsidR="00CE0D95" w:rsidRPr="009044F1" w:rsidRDefault="00CE0D95" w:rsidP="00032D5D">
      <w:pPr>
        <w:pStyle w:val="BodyText"/>
        <w:widowControl w:val="0"/>
        <w:spacing w:after="0"/>
        <w:ind w:right="-7" w:firstLine="567"/>
        <w:jc w:val="center"/>
        <w:rPr>
          <w:rFonts w:ascii="GHEA Grapalat" w:hAnsi="GHEA Grapalat"/>
        </w:rPr>
      </w:pPr>
    </w:p>
    <w:p w14:paraId="78B1FA20" w14:textId="77777777" w:rsidR="000763E5" w:rsidRDefault="000763E5" w:rsidP="00032D5D">
      <w:pPr>
        <w:rPr>
          <w:rFonts w:ascii="GHEA Grapalat" w:hAnsi="GHEA Grapalat"/>
        </w:rPr>
      </w:pPr>
      <w:r>
        <w:rPr>
          <w:rFonts w:ascii="GHEA Grapalat" w:hAnsi="GHEA Grapalat"/>
        </w:rPr>
        <w:br w:type="page"/>
      </w:r>
    </w:p>
    <w:p w14:paraId="5ED59B81" w14:textId="77777777" w:rsidR="001A43A4" w:rsidRPr="009044F1" w:rsidRDefault="00096865" w:rsidP="00032D5D">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3BB83B2" w14:textId="77777777" w:rsidR="0049374F" w:rsidRPr="005F25EF" w:rsidRDefault="0049374F" w:rsidP="00032D5D">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BB829B8" w14:textId="77777777" w:rsidR="0049374F" w:rsidRPr="00F40235" w:rsidRDefault="0049374F" w:rsidP="00032D5D">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33253A75" w14:textId="77777777" w:rsidR="0049374F" w:rsidRPr="00D3436F" w:rsidRDefault="0049374F" w:rsidP="00032D5D">
      <w:pPr>
        <w:widowControl w:val="0"/>
        <w:ind w:firstLine="567"/>
        <w:jc w:val="both"/>
        <w:rPr>
          <w:rFonts w:ascii="GHEA Grapalat" w:hAnsi="GHEA Grapalat"/>
          <w:i/>
          <w:lang w:val="hy-AM"/>
        </w:rPr>
      </w:pPr>
    </w:p>
    <w:p w14:paraId="36406057" w14:textId="77777777" w:rsidR="00615B35" w:rsidRPr="009044F1" w:rsidRDefault="0046586E" w:rsidP="00032D5D">
      <w:pPr>
        <w:widowControl w:val="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5EBCA82B" w14:textId="77777777" w:rsidR="00C90796" w:rsidRPr="00506832" w:rsidRDefault="0046586E" w:rsidP="00032D5D">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506832">
        <w:rPr>
          <w:rStyle w:val="Hyperlink"/>
          <w:rFonts w:ascii="GHEA Grapalat" w:hAnsi="GHEA Grapalat"/>
          <w:i/>
        </w:rPr>
        <w:t>www.procurement.am</w:t>
      </w:r>
      <w:r w:rsidR="00C90796">
        <w:fldChar w:fldCharType="end"/>
      </w:r>
      <w:r w:rsidR="00C90796" w:rsidRPr="00192A1C">
        <w:rPr>
          <w:rFonts w:ascii="GHEA Grapalat" w:hAnsi="GHEA Grapalat"/>
          <w:i/>
        </w:rPr>
        <w:t>.</w:t>
      </w:r>
    </w:p>
    <w:p w14:paraId="068C6D2A" w14:textId="77777777" w:rsidR="00C90796" w:rsidRDefault="00C90796" w:rsidP="00032D5D">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8" w:history="1">
        <w:r w:rsidRPr="00506832">
          <w:rPr>
            <w:rStyle w:val="Hyperlink"/>
            <w:rFonts w:ascii="Sylfaen" w:hAnsi="Sylfaen"/>
            <w:lang w:val="hy-AM"/>
          </w:rPr>
          <w:t>http://gnumner.am/hy/page/ughecuycner_dzernarkner</w:t>
        </w:r>
      </w:hyperlink>
    </w:p>
    <w:p w14:paraId="54449B2E" w14:textId="77777777" w:rsidR="00233B5F" w:rsidRPr="00572A57" w:rsidRDefault="00884204" w:rsidP="00032D5D">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2C3B05">
        <w:rPr>
          <w:rFonts w:ascii="GHEA Grapalat" w:hAnsi="GHEA Grapalat"/>
          <w:i/>
        </w:rPr>
        <w:t>.</w:t>
      </w:r>
    </w:p>
    <w:p w14:paraId="67021305" w14:textId="77777777" w:rsidR="002C3B05" w:rsidRPr="007B5333" w:rsidRDefault="002C3B05" w:rsidP="00032D5D">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55A08274" w14:textId="77777777" w:rsidR="002C3B05" w:rsidRPr="002C3B05" w:rsidRDefault="002C3B05" w:rsidP="00032D5D">
      <w:pPr>
        <w:jc w:val="both"/>
        <w:rPr>
          <w:rFonts w:ascii="GHEA Grapalat" w:hAnsi="GHEA Grapalat"/>
          <w:i/>
        </w:rPr>
      </w:pPr>
    </w:p>
    <w:p w14:paraId="09B97B9A" w14:textId="77777777" w:rsidR="00984BDB" w:rsidRPr="009044F1" w:rsidRDefault="00984BDB" w:rsidP="00032D5D">
      <w:pPr>
        <w:widowControl w:val="0"/>
        <w:ind w:firstLine="567"/>
        <w:jc w:val="both"/>
        <w:rPr>
          <w:rFonts w:ascii="GHEA Grapalat" w:hAnsi="GHEA Grapalat"/>
          <w:i/>
        </w:rPr>
      </w:pPr>
    </w:p>
    <w:p w14:paraId="2BC78628" w14:textId="77777777" w:rsidR="00160AE4" w:rsidRPr="009044F1" w:rsidRDefault="00994A77" w:rsidP="00032D5D">
      <w:pPr>
        <w:widowControl w:val="0"/>
        <w:ind w:firstLine="567"/>
        <w:jc w:val="center"/>
        <w:rPr>
          <w:rFonts w:ascii="GHEA Grapalat" w:hAnsi="GHEA Grapalat" w:cs="Sylfaen"/>
          <w:b/>
        </w:rPr>
      </w:pPr>
      <w:r w:rsidRPr="009044F1">
        <w:rPr>
          <w:rFonts w:ascii="GHEA Grapalat" w:hAnsi="GHEA Grapalat"/>
        </w:rPr>
        <w:br w:type="page"/>
      </w:r>
    </w:p>
    <w:p w14:paraId="207283C0" w14:textId="77777777" w:rsidR="00160AE4" w:rsidRPr="009044F1" w:rsidRDefault="00160AE4" w:rsidP="00032D5D">
      <w:pPr>
        <w:widowControl w:val="0"/>
        <w:jc w:val="center"/>
        <w:rPr>
          <w:rFonts w:ascii="GHEA Grapalat" w:hAnsi="GHEA Grapalat"/>
          <w:b/>
        </w:rPr>
      </w:pPr>
      <w:r w:rsidRPr="009044F1">
        <w:rPr>
          <w:rFonts w:ascii="GHEA Grapalat" w:hAnsi="GHEA Grapalat"/>
          <w:b/>
        </w:rPr>
        <w:lastRenderedPageBreak/>
        <w:t>СОДЕРЖАНИЕ</w:t>
      </w:r>
    </w:p>
    <w:p w14:paraId="643520B5" w14:textId="77777777" w:rsidR="00160AE4" w:rsidRPr="009044F1" w:rsidRDefault="00160AE4" w:rsidP="00032D5D">
      <w:pPr>
        <w:widowControl w:val="0"/>
        <w:ind w:firstLine="567"/>
        <w:jc w:val="center"/>
        <w:rPr>
          <w:rFonts w:ascii="GHEA Grapalat" w:hAnsi="GHEA Grapalat"/>
          <w:i/>
        </w:rPr>
      </w:pPr>
    </w:p>
    <w:p w14:paraId="56EFF140" w14:textId="2093AAD9" w:rsidR="00033ED4" w:rsidRDefault="00442510" w:rsidP="0088061A">
      <w:pPr>
        <w:widowControl w:val="0"/>
        <w:jc w:val="center"/>
        <w:rPr>
          <w:rFonts w:ascii="GHEA Grapalat" w:hAnsi="GHEA Grapalat"/>
          <w:sz w:val="20"/>
          <w:szCs w:val="20"/>
        </w:rPr>
      </w:pPr>
      <w:r w:rsidRPr="00442510">
        <w:rPr>
          <w:rFonts w:ascii="GHEA Grapalat" w:hAnsi="GHEA Grapalat"/>
          <w:iCs/>
        </w:rPr>
        <w:t>приобретени</w:t>
      </w:r>
      <w:r>
        <w:rPr>
          <w:rFonts w:ascii="GHEA Grapalat" w:hAnsi="GHEA Grapalat"/>
          <w:iCs/>
        </w:rPr>
        <w:t>е</w:t>
      </w:r>
      <w:r w:rsidRPr="00442510">
        <w:rPr>
          <w:rFonts w:ascii="GHEA Grapalat" w:hAnsi="GHEA Grapalat"/>
          <w:iCs/>
        </w:rPr>
        <w:t xml:space="preserve"> строительных работ </w:t>
      </w:r>
      <w:r w:rsidR="00A1596B" w:rsidRPr="00A1596B">
        <w:rPr>
          <w:rFonts w:ascii="GHEA Grapalat" w:hAnsi="GHEA Grapalat"/>
        </w:rPr>
        <w:t>по ремонту бордюров на территории административного района Малатия-Себастия Ереван</w:t>
      </w:r>
      <w:r w:rsidR="0088061A" w:rsidRPr="00442510">
        <w:rPr>
          <w:rFonts w:ascii="GHEA Grapalat" w:eastAsia="MS Mincho" w:hAnsi="GHEA Grapalat"/>
          <w:b/>
          <w:iCs/>
          <w:szCs w:val="18"/>
          <w:lang w:eastAsia="ja-JP"/>
        </w:rPr>
        <w:t xml:space="preserve"> </w:t>
      </w:r>
      <w:r w:rsidR="00033ED4" w:rsidRPr="00442510">
        <w:rPr>
          <w:rFonts w:ascii="GHEA Grapalat" w:hAnsi="GHEA Grapalat"/>
          <w:b/>
          <w:iCs/>
        </w:rPr>
        <w:t>ДЛЯ НУЖД</w:t>
      </w:r>
      <w:r w:rsidR="00033ED4" w:rsidRPr="00442510">
        <w:rPr>
          <w:rFonts w:ascii="GHEA Grapalat" w:hAnsi="GHEA Grapalat"/>
          <w:iCs/>
        </w:rPr>
        <w:t xml:space="preserve"> </w:t>
      </w:r>
      <w:r w:rsidR="00033ED4" w:rsidRPr="00442510">
        <w:rPr>
          <w:rFonts w:ascii="GHEA Grapalat" w:hAnsi="GHEA Grapalat" w:cs="Sylfaen"/>
          <w:b/>
          <w:iCs/>
        </w:rPr>
        <w:t>МЭРИЯ</w:t>
      </w:r>
      <w:r w:rsidR="00033ED4">
        <w:rPr>
          <w:rFonts w:ascii="GHEA Grapalat" w:hAnsi="GHEA Grapalat" w:cs="Sylfaen"/>
          <w:b/>
        </w:rPr>
        <w:t xml:space="preserve"> Г.ЕРЕВАНА</w:t>
      </w:r>
    </w:p>
    <w:p w14:paraId="2D46C958" w14:textId="77777777" w:rsidR="00160AE4" w:rsidRPr="003A1EBB" w:rsidRDefault="00160AE4" w:rsidP="00032D5D">
      <w:pPr>
        <w:widowControl w:val="0"/>
        <w:ind w:firstLine="567"/>
        <w:jc w:val="center"/>
        <w:rPr>
          <w:rFonts w:ascii="GHEA Grapalat" w:hAnsi="GHEA Grapalat"/>
        </w:rPr>
      </w:pPr>
    </w:p>
    <w:p w14:paraId="0FA6F93B" w14:textId="69C59F74" w:rsidR="00096865" w:rsidRPr="009044F1" w:rsidRDefault="00160AE4" w:rsidP="00032D5D">
      <w:pPr>
        <w:widowControl w:val="0"/>
        <w:jc w:val="center"/>
        <w:rPr>
          <w:rFonts w:ascii="GHEA Grapalat" w:hAnsi="GHEA Grapalat"/>
          <w:i/>
        </w:rPr>
      </w:pPr>
      <w:r w:rsidRPr="009044F1">
        <w:rPr>
          <w:rFonts w:ascii="GHEA Grapalat" w:hAnsi="GHEA Grapalat"/>
          <w:b/>
        </w:rPr>
        <w:t xml:space="preserve">ПРИГЛАШЕНИЯ НА </w:t>
      </w:r>
      <w:r w:rsidR="00A34892">
        <w:rPr>
          <w:rFonts w:ascii="GHEA Grapalat" w:hAnsi="GHEA Grapalat"/>
          <w:b/>
        </w:rPr>
        <w:t>ЗАПРОСА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13B4121F" w14:textId="77777777" w:rsidR="00C67E80" w:rsidRPr="009044F1" w:rsidRDefault="00C67E80" w:rsidP="00032D5D">
      <w:pPr>
        <w:widowControl w:val="0"/>
        <w:jc w:val="center"/>
        <w:rPr>
          <w:rFonts w:ascii="GHEA Grapalat" w:hAnsi="GHEA Grapalat" w:cs="Sylfaen"/>
          <w:b/>
        </w:rPr>
      </w:pPr>
    </w:p>
    <w:p w14:paraId="7E27DFE3" w14:textId="77777777" w:rsidR="00096865" w:rsidRPr="008842CE" w:rsidRDefault="00096865" w:rsidP="00032D5D">
      <w:pPr>
        <w:widowControl w:val="0"/>
        <w:jc w:val="center"/>
        <w:rPr>
          <w:rFonts w:ascii="GHEA Grapalat" w:hAnsi="GHEA Grapalat"/>
          <w:b/>
        </w:rPr>
      </w:pPr>
      <w:r w:rsidRPr="009044F1">
        <w:rPr>
          <w:rFonts w:ascii="GHEA Grapalat" w:hAnsi="GHEA Grapalat"/>
          <w:b/>
        </w:rPr>
        <w:t>ЧАСТЬ I.</w:t>
      </w:r>
    </w:p>
    <w:p w14:paraId="5AC5033F" w14:textId="77777777" w:rsidR="002E069D" w:rsidRPr="008842CE" w:rsidRDefault="002E069D" w:rsidP="00032D5D">
      <w:pPr>
        <w:widowControl w:val="0"/>
        <w:jc w:val="center"/>
        <w:rPr>
          <w:rFonts w:ascii="GHEA Grapalat" w:hAnsi="GHEA Grapalat"/>
        </w:rPr>
      </w:pPr>
    </w:p>
    <w:p w14:paraId="531A646C" w14:textId="77777777" w:rsidR="00096865" w:rsidRPr="009044F1" w:rsidRDefault="00096865" w:rsidP="00032D5D">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68B6996" w14:textId="77777777" w:rsidR="00096865" w:rsidRPr="009044F1" w:rsidRDefault="00096865" w:rsidP="00032D5D">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D5E7DFB" w14:textId="77777777" w:rsidR="00096865" w:rsidRPr="00543BAE" w:rsidRDefault="00096865" w:rsidP="00032D5D">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D13BB88" w14:textId="77777777" w:rsidR="00087A30" w:rsidRPr="009044F1" w:rsidRDefault="00096865" w:rsidP="00032D5D">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90E36D6" w14:textId="77777777" w:rsidR="00096865" w:rsidRPr="009044F1" w:rsidRDefault="00543BAE" w:rsidP="00032D5D">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15A6ED6" w14:textId="77777777" w:rsidR="00096865" w:rsidRPr="009044F1" w:rsidRDefault="00087A30" w:rsidP="00032D5D">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55AB8F9" w14:textId="6D8D63BC" w:rsidR="00096865" w:rsidRPr="009044F1" w:rsidRDefault="00087A30" w:rsidP="00032D5D">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00C715FB" w:rsidRPr="00F1695A">
        <w:rPr>
          <w:rFonts w:ascii="GHEA Grapalat" w:hAnsi="GHEA Grapalat" w:cs="Sylfaen"/>
          <w:b/>
          <w:bCs/>
          <w:sz w:val="28"/>
          <w:szCs w:val="18"/>
          <w:lang w:val="hy-AM"/>
        </w:rPr>
        <w:t xml:space="preserve"> </w:t>
      </w:r>
      <w:r w:rsidRPr="009044F1">
        <w:rPr>
          <w:rFonts w:ascii="GHEA Grapalat" w:hAnsi="GHEA Grapalat"/>
        </w:rPr>
        <w:t>Обеспечение заявки</w:t>
      </w:r>
      <w:r w:rsidRPr="009044F1">
        <w:rPr>
          <w:rStyle w:val="FootnoteReference"/>
          <w:rFonts w:ascii="GHEA Grapalat" w:hAnsi="GHEA Grapalat"/>
        </w:rPr>
        <w:footnoteReference w:id="2"/>
      </w:r>
      <w:r w:rsidRPr="009044F1">
        <w:rPr>
          <w:rFonts w:ascii="GHEA Grapalat" w:hAnsi="GHEA Grapalat"/>
        </w:rPr>
        <w:t xml:space="preserve"> </w:t>
      </w:r>
    </w:p>
    <w:p w14:paraId="0476E8E7" w14:textId="77777777" w:rsidR="00096865" w:rsidRPr="008842CE" w:rsidRDefault="00087A30" w:rsidP="00032D5D">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0D1869E" w14:textId="77777777" w:rsidR="00096865" w:rsidRPr="003A1EBB" w:rsidRDefault="00087A30" w:rsidP="00032D5D">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1264BC4" w14:textId="77777777" w:rsidR="00096865" w:rsidRPr="009044F1" w:rsidRDefault="00087A30" w:rsidP="00032D5D">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53589F4" w14:textId="77777777" w:rsidR="00096865" w:rsidRPr="003A1EBB" w:rsidRDefault="00096865" w:rsidP="00032D5D">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1FA10C2" w14:textId="77777777" w:rsidR="00096865" w:rsidRPr="00543BAE" w:rsidRDefault="00096865" w:rsidP="00032D5D">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161C861" w14:textId="77777777" w:rsidR="00520F57" w:rsidRDefault="00520F57" w:rsidP="00032D5D">
      <w:pPr>
        <w:widowControl w:val="0"/>
        <w:jc w:val="center"/>
        <w:rPr>
          <w:rFonts w:ascii="GHEA Grapalat" w:hAnsi="GHEA Grapalat"/>
          <w:b/>
        </w:rPr>
      </w:pPr>
    </w:p>
    <w:p w14:paraId="0F510C48" w14:textId="77777777" w:rsidR="00520F57" w:rsidRDefault="00520F57" w:rsidP="00032D5D">
      <w:pPr>
        <w:widowControl w:val="0"/>
        <w:jc w:val="center"/>
        <w:rPr>
          <w:rFonts w:ascii="GHEA Grapalat" w:hAnsi="GHEA Grapalat"/>
          <w:b/>
        </w:rPr>
      </w:pPr>
    </w:p>
    <w:p w14:paraId="3350CDDF" w14:textId="77777777" w:rsidR="008842CE" w:rsidRPr="00374F4A" w:rsidRDefault="00CA590C" w:rsidP="00032D5D">
      <w:pPr>
        <w:widowControl w:val="0"/>
        <w:jc w:val="center"/>
        <w:rPr>
          <w:rFonts w:ascii="GHEA Grapalat" w:hAnsi="GHEA Grapalat"/>
          <w:b/>
        </w:rPr>
      </w:pPr>
      <w:r>
        <w:rPr>
          <w:rFonts w:ascii="GHEA Grapalat" w:hAnsi="GHEA Grapalat"/>
          <w:b/>
        </w:rPr>
        <w:t xml:space="preserve">ЧАСТЬ II. </w:t>
      </w:r>
    </w:p>
    <w:p w14:paraId="3DF6A1D4" w14:textId="77777777" w:rsidR="008842CE" w:rsidRPr="00374F4A" w:rsidRDefault="008842CE" w:rsidP="00032D5D">
      <w:pPr>
        <w:widowControl w:val="0"/>
        <w:jc w:val="center"/>
        <w:rPr>
          <w:rFonts w:ascii="GHEA Grapalat" w:hAnsi="GHEA Grapalat"/>
          <w:b/>
        </w:rPr>
      </w:pPr>
    </w:p>
    <w:p w14:paraId="39AB163C" w14:textId="098D460B" w:rsidR="00096865" w:rsidRDefault="00096865" w:rsidP="00032D5D">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A34892">
        <w:rPr>
          <w:rFonts w:ascii="GHEA Grapalat" w:hAnsi="GHEA Grapalat"/>
          <w:b/>
        </w:rPr>
        <w:t>ЗАПРОСА КОТИРОВОК</w:t>
      </w:r>
    </w:p>
    <w:p w14:paraId="7380DBED" w14:textId="77777777" w:rsidR="00520F57" w:rsidRPr="008842CE" w:rsidRDefault="00520F57" w:rsidP="00032D5D">
      <w:pPr>
        <w:widowControl w:val="0"/>
        <w:jc w:val="center"/>
        <w:rPr>
          <w:rFonts w:ascii="GHEA Grapalat" w:hAnsi="GHEA Grapalat"/>
          <w:b/>
        </w:rPr>
      </w:pPr>
    </w:p>
    <w:p w14:paraId="31821506" w14:textId="77777777" w:rsidR="00096865" w:rsidRPr="003A1EBB" w:rsidRDefault="00096865" w:rsidP="00032D5D">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666D5FD1" w14:textId="77777777" w:rsidR="00096865" w:rsidRPr="003A1EBB" w:rsidRDefault="00543BAE" w:rsidP="00032D5D">
      <w:pPr>
        <w:widowControl w:val="0"/>
        <w:tabs>
          <w:tab w:val="left" w:pos="1134"/>
        </w:tabs>
        <w:ind w:left="1134" w:hanging="567"/>
        <w:jc w:val="both"/>
        <w:rPr>
          <w:rFonts w:ascii="GHEA Grapalat" w:hAnsi="GHEA Grapalat"/>
        </w:rPr>
      </w:pPr>
      <w:r>
        <w:rPr>
          <w:rFonts w:ascii="GHEA Grapalat" w:hAnsi="GHEA Grapalat"/>
        </w:rPr>
        <w:lastRenderedPageBreak/>
        <w:t>2.</w:t>
      </w:r>
      <w:r>
        <w:rPr>
          <w:rFonts w:ascii="GHEA Grapalat" w:hAnsi="GHEA Grapalat"/>
        </w:rPr>
        <w:tab/>
        <w:t>Заявка на процедуру</w:t>
      </w:r>
    </w:p>
    <w:p w14:paraId="0D01D090" w14:textId="77777777" w:rsidR="0061522D" w:rsidRPr="00625529" w:rsidRDefault="00450C30" w:rsidP="00032D5D">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19AACC8D" w14:textId="77777777" w:rsidR="00E17B7F" w:rsidRDefault="00E17B7F" w:rsidP="00032D5D">
      <w:pPr>
        <w:rPr>
          <w:rFonts w:ascii="GHEA Grapalat" w:hAnsi="GHEA Grapalat"/>
          <w:spacing w:val="-6"/>
        </w:rPr>
      </w:pPr>
      <w:r>
        <w:rPr>
          <w:rFonts w:ascii="GHEA Grapalat" w:hAnsi="GHEA Grapalat"/>
          <w:spacing w:val="-6"/>
        </w:rPr>
        <w:br w:type="page"/>
      </w:r>
    </w:p>
    <w:p w14:paraId="48760574" w14:textId="04406093" w:rsidR="00096865" w:rsidRPr="006D2DF7" w:rsidRDefault="00E17B7F" w:rsidP="00032D5D">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601797">
        <w:rPr>
          <w:rFonts w:ascii="GHEA Grapalat" w:hAnsi="GHEA Grapalat"/>
          <w:spacing w:val="-6"/>
        </w:rPr>
        <w:t>EQ-</w:t>
      </w:r>
      <w:r w:rsidR="005F1514">
        <w:rPr>
          <w:rFonts w:ascii="GHEA Grapalat" w:hAnsi="GHEA Grapalat"/>
          <w:spacing w:val="-6"/>
        </w:rPr>
        <w:t>GHAShDzB-</w:t>
      </w:r>
      <w:r w:rsidR="00B250B1">
        <w:rPr>
          <w:rFonts w:ascii="GHEA Grapalat" w:hAnsi="GHEA Grapalat"/>
          <w:spacing w:val="-6"/>
        </w:rPr>
        <w:t>26/8</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2BC10E0" w14:textId="77777777" w:rsidR="00096865" w:rsidRPr="000B2CFA" w:rsidRDefault="00096865" w:rsidP="00032D5D">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3E04422" w14:textId="77777777" w:rsidR="00096865" w:rsidRPr="009044F1" w:rsidRDefault="00096865" w:rsidP="00032D5D">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DA28F6A" w14:textId="77777777" w:rsidR="00926875" w:rsidRPr="009044F1" w:rsidRDefault="00926875" w:rsidP="00032D5D">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0649ECA" w14:textId="77777777" w:rsidR="00096865" w:rsidRPr="009044F1" w:rsidRDefault="00096865" w:rsidP="00032D5D">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F2C7796" w14:textId="6CF334F5" w:rsidR="003E1421" w:rsidRPr="0088061A" w:rsidRDefault="00A81DD5" w:rsidP="00032D5D">
      <w:pPr>
        <w:pStyle w:val="BodyTextIndent2"/>
        <w:widowControl w:val="0"/>
        <w:spacing w:line="240" w:lineRule="auto"/>
        <w:ind w:firstLine="567"/>
        <w:rPr>
          <w:rFonts w:ascii="GHEA Grapalat" w:hAnsi="GHEA Grapalat"/>
        </w:rPr>
      </w:pPr>
      <w:r w:rsidRPr="009044F1">
        <w:rPr>
          <w:rFonts w:ascii="GHEA Grapalat" w:hAnsi="GHEA Grapalat"/>
          <w:sz w:val="24"/>
          <w:szCs w:val="24"/>
        </w:rPr>
        <w:t xml:space="preserve">Адрес электронной почты секретаря оценочной комиссии </w:t>
      </w:r>
      <w:proofErr w:type="spellStart"/>
      <w:r w:rsidR="0088061A" w:rsidRPr="0088061A">
        <w:rPr>
          <w:rFonts w:ascii="GHEA Grapalat" w:hAnsi="GHEA Grapalat"/>
          <w:lang w:val="en-US"/>
        </w:rPr>
        <w:t>gor</w:t>
      </w:r>
      <w:proofErr w:type="spellEnd"/>
      <w:r w:rsidR="009C751A" w:rsidRPr="0088061A">
        <w:rPr>
          <w:rFonts w:ascii="GHEA Grapalat" w:hAnsi="GHEA Grapalat"/>
          <w:lang w:val="af-ZA"/>
        </w:rPr>
        <w:t>.</w:t>
      </w:r>
      <w:r w:rsidR="0088061A" w:rsidRPr="0088061A">
        <w:rPr>
          <w:rFonts w:ascii="GHEA Grapalat" w:hAnsi="GHEA Grapalat"/>
          <w:lang w:val="af-ZA"/>
        </w:rPr>
        <w:t>muradyan</w:t>
      </w:r>
      <w:r w:rsidR="009C751A" w:rsidRPr="0088061A">
        <w:rPr>
          <w:rFonts w:ascii="GHEA Grapalat" w:hAnsi="GHEA Grapalat"/>
          <w:lang w:val="af-ZA"/>
        </w:rPr>
        <w:t>@yerevan.am</w:t>
      </w:r>
    </w:p>
    <w:p w14:paraId="77F484EA" w14:textId="77777777" w:rsidR="00096865" w:rsidRPr="009044F1" w:rsidRDefault="00F5653D" w:rsidP="00032D5D">
      <w:pPr>
        <w:widowControl w:val="0"/>
        <w:jc w:val="center"/>
        <w:rPr>
          <w:rFonts w:ascii="GHEA Grapalat" w:hAnsi="GHEA Grapalat"/>
        </w:rPr>
      </w:pPr>
      <w:r w:rsidRPr="0088061A">
        <w:rPr>
          <w:rFonts w:ascii="GHEA Grapalat" w:hAnsi="GHEA Grapalat"/>
          <w:sz w:val="20"/>
          <w:szCs w:val="20"/>
        </w:rPr>
        <w:br w:type="page"/>
      </w:r>
      <w:r w:rsidRPr="009044F1">
        <w:rPr>
          <w:rFonts w:ascii="GHEA Grapalat" w:hAnsi="GHEA Grapalat"/>
        </w:rPr>
        <w:lastRenderedPageBreak/>
        <w:t>ЧАСТЬ I</w:t>
      </w:r>
    </w:p>
    <w:p w14:paraId="7A9BF386" w14:textId="77777777" w:rsidR="00096865" w:rsidRPr="009044F1" w:rsidRDefault="00096865" w:rsidP="00032D5D">
      <w:pPr>
        <w:pStyle w:val="Heading3"/>
        <w:keepNext w:val="0"/>
        <w:widowControl w:val="0"/>
        <w:spacing w:line="240" w:lineRule="auto"/>
        <w:rPr>
          <w:rFonts w:ascii="GHEA Grapalat" w:hAnsi="GHEA Grapalat"/>
          <w:sz w:val="24"/>
          <w:szCs w:val="24"/>
        </w:rPr>
      </w:pPr>
    </w:p>
    <w:p w14:paraId="4BDA58E2" w14:textId="77777777" w:rsidR="00096865" w:rsidRPr="009044F1" w:rsidRDefault="00F63BBB" w:rsidP="00032D5D">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290C406" w14:textId="72FB51B7" w:rsidR="00096865" w:rsidRPr="009044F1" w:rsidRDefault="00845AA5" w:rsidP="00032D5D">
      <w:pPr>
        <w:pStyle w:val="Heading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9C751A" w:rsidRPr="001F6066">
        <w:rPr>
          <w:rFonts w:ascii="GHEA Grapalat" w:hAnsi="GHEA Grapalat"/>
          <w:i w:val="0"/>
          <w:sz w:val="24"/>
          <w:szCs w:val="24"/>
        </w:rPr>
        <w:t xml:space="preserve">Предметом закупки является </w:t>
      </w:r>
      <w:r w:rsidR="00C349EC">
        <w:rPr>
          <w:rFonts w:ascii="GHEA Grapalat" w:hAnsi="GHEA Grapalat"/>
          <w:i w:val="0"/>
          <w:sz w:val="24"/>
          <w:szCs w:val="24"/>
        </w:rPr>
        <w:t>по</w:t>
      </w:r>
      <w:r w:rsidR="00C349EC" w:rsidRPr="00C570D9">
        <w:rPr>
          <w:rFonts w:ascii="GHEA Grapalat" w:hAnsi="GHEA Grapalat"/>
          <w:i w:val="0"/>
          <w:sz w:val="24"/>
          <w:szCs w:val="24"/>
        </w:rPr>
        <w:t xml:space="preserve"> п</w:t>
      </w:r>
      <w:r w:rsidR="00C349EC">
        <w:rPr>
          <w:rFonts w:ascii="GHEA Grapalat" w:hAnsi="GHEA Grapalat"/>
          <w:i w:val="0"/>
          <w:sz w:val="24"/>
          <w:szCs w:val="24"/>
        </w:rPr>
        <w:t xml:space="preserve">риобретению </w:t>
      </w:r>
      <w:r w:rsidR="00674F4F" w:rsidRPr="00674F4F">
        <w:rPr>
          <w:rFonts w:ascii="GHEA Grapalat" w:hAnsi="GHEA Grapalat"/>
          <w:i w:val="0"/>
          <w:sz w:val="24"/>
          <w:szCs w:val="24"/>
        </w:rPr>
        <w:t xml:space="preserve">строительных работ по ремонту бордюров на территории административного района Малатия-Себастия Ереван </w:t>
      </w:r>
      <w:r w:rsidRPr="009044F1">
        <w:rPr>
          <w:rFonts w:ascii="GHEA Grapalat" w:hAnsi="GHEA Grapalat"/>
          <w:i w:val="0"/>
          <w:sz w:val="24"/>
          <w:szCs w:val="24"/>
        </w:rPr>
        <w:t xml:space="preserve">(далее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EC2586" w:rsidRPr="001F6066">
        <w:rPr>
          <w:rFonts w:ascii="GHEA Grapalat" w:hAnsi="GHEA Grapalat"/>
          <w:i w:val="0"/>
          <w:sz w:val="24"/>
          <w:szCs w:val="24"/>
        </w:rPr>
        <w:t>мэрии г.еревана</w:t>
      </w:r>
      <w:r w:rsidRPr="009044F1">
        <w:rPr>
          <w:rFonts w:ascii="GHEA Grapalat" w:hAnsi="GHEA Grapalat"/>
          <w:i w:val="0"/>
          <w:sz w:val="24"/>
          <w:szCs w:val="24"/>
        </w:rPr>
        <w:t>, которые сгруппированы в лоты "</w:t>
      </w:r>
      <w:r w:rsidR="00707201" w:rsidRPr="001F6066">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7FFBE9A5" w14:textId="77777777" w:rsidTr="00216275">
        <w:trPr>
          <w:jc w:val="center"/>
        </w:trPr>
        <w:tc>
          <w:tcPr>
            <w:tcW w:w="3059" w:type="dxa"/>
            <w:gridSpan w:val="2"/>
            <w:vAlign w:val="center"/>
          </w:tcPr>
          <w:p w14:paraId="56BCDF90" w14:textId="77777777" w:rsidR="00216275" w:rsidRPr="009044F1" w:rsidRDefault="00216275" w:rsidP="00032D5D">
            <w:pPr>
              <w:pStyle w:val="BodyTextIndent2"/>
              <w:widowControl w:val="0"/>
              <w:spacing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26D978CC" w14:textId="77777777" w:rsidR="00216275" w:rsidRPr="009044F1" w:rsidRDefault="00216275" w:rsidP="00032D5D">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1A4C4C55" w14:textId="77777777" w:rsidTr="00216275">
        <w:trPr>
          <w:jc w:val="center"/>
        </w:trPr>
        <w:tc>
          <w:tcPr>
            <w:tcW w:w="1331" w:type="dxa"/>
            <w:vAlign w:val="center"/>
          </w:tcPr>
          <w:p w14:paraId="7E3F6057" w14:textId="77777777" w:rsidR="00216275" w:rsidRPr="009044F1" w:rsidRDefault="00216275" w:rsidP="00032D5D">
            <w:pPr>
              <w:pStyle w:val="BodyTextIndent2"/>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605FDE1E" w14:textId="77777777" w:rsidR="00216275" w:rsidRPr="00216275" w:rsidRDefault="00216275" w:rsidP="00032D5D">
            <w:pPr>
              <w:pStyle w:val="BodyTextIndent2"/>
              <w:widowControl w:val="0"/>
              <w:spacing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58D9101F" w14:textId="77777777" w:rsidR="00216275" w:rsidRPr="009044F1" w:rsidRDefault="00216275" w:rsidP="00032D5D">
            <w:pPr>
              <w:pStyle w:val="BodyTextIndent2"/>
              <w:widowControl w:val="0"/>
              <w:spacing w:line="240" w:lineRule="auto"/>
              <w:ind w:firstLine="0"/>
              <w:rPr>
                <w:rFonts w:ascii="GHEA Grapalat" w:hAnsi="GHEA Grapalat"/>
                <w:sz w:val="24"/>
                <w:szCs w:val="24"/>
                <w:u w:val="single"/>
              </w:rPr>
            </w:pPr>
          </w:p>
        </w:tc>
      </w:tr>
      <w:tr w:rsidR="002B387A" w:rsidRPr="009044F1" w14:paraId="37753846" w14:textId="77777777" w:rsidTr="00216275">
        <w:trPr>
          <w:jc w:val="center"/>
        </w:trPr>
        <w:tc>
          <w:tcPr>
            <w:tcW w:w="1331" w:type="dxa"/>
            <w:vAlign w:val="center"/>
          </w:tcPr>
          <w:p w14:paraId="7C190EE6" w14:textId="77777777" w:rsidR="002B387A" w:rsidRPr="009044F1" w:rsidRDefault="002B387A" w:rsidP="00032D5D">
            <w:pPr>
              <w:pStyle w:val="BodyTextIndent2"/>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1728" w:type="dxa"/>
            <w:vAlign w:val="center"/>
          </w:tcPr>
          <w:p w14:paraId="685D8C55" w14:textId="7C43377F" w:rsidR="002B387A" w:rsidRPr="002B387A" w:rsidRDefault="00674F4F" w:rsidP="00032D5D">
            <w:pPr>
              <w:pStyle w:val="BodyTextIndent2"/>
              <w:widowControl w:val="0"/>
              <w:spacing w:line="240" w:lineRule="auto"/>
              <w:ind w:firstLine="0"/>
              <w:rPr>
                <w:rFonts w:ascii="GHEA Grapalat" w:hAnsi="GHEA Grapalat" w:cs="Calibri"/>
                <w:color w:val="000000"/>
                <w:lang w:val="hy-AM"/>
              </w:rPr>
            </w:pPr>
            <w:r>
              <w:rPr>
                <w:rFonts w:ascii="GHEA Grapalat" w:hAnsi="GHEA Grapalat"/>
                <w:sz w:val="24"/>
                <w:szCs w:val="24"/>
              </w:rPr>
              <w:t>45</w:t>
            </w:r>
            <w:r w:rsidR="001F6066" w:rsidRPr="001F6066">
              <w:rPr>
                <w:rFonts w:ascii="GHEA Grapalat" w:hAnsi="GHEA Grapalat"/>
                <w:sz w:val="24"/>
                <w:szCs w:val="24"/>
              </w:rPr>
              <w:t>,</w:t>
            </w:r>
            <w:r>
              <w:rPr>
                <w:rFonts w:ascii="GHEA Grapalat" w:hAnsi="GHEA Grapalat"/>
                <w:sz w:val="24"/>
                <w:szCs w:val="24"/>
              </w:rPr>
              <w:t>079</w:t>
            </w:r>
            <w:r w:rsidR="001F6066" w:rsidRPr="001F6066">
              <w:rPr>
                <w:rFonts w:ascii="GHEA Grapalat" w:hAnsi="GHEA Grapalat"/>
                <w:sz w:val="24"/>
                <w:szCs w:val="24"/>
              </w:rPr>
              <w:t>,</w:t>
            </w:r>
            <w:r>
              <w:rPr>
                <w:rFonts w:ascii="GHEA Grapalat" w:hAnsi="GHEA Grapalat"/>
                <w:sz w:val="24"/>
                <w:szCs w:val="24"/>
              </w:rPr>
              <w:t>982</w:t>
            </w:r>
          </w:p>
        </w:tc>
        <w:tc>
          <w:tcPr>
            <w:tcW w:w="6175" w:type="dxa"/>
            <w:vAlign w:val="center"/>
          </w:tcPr>
          <w:p w14:paraId="67DD7F9A" w14:textId="19441D06" w:rsidR="002B387A" w:rsidRPr="00C349EC" w:rsidRDefault="00C349EC" w:rsidP="00032D5D">
            <w:pPr>
              <w:pStyle w:val="BodyTextIndent2"/>
              <w:widowControl w:val="0"/>
              <w:spacing w:line="240" w:lineRule="auto"/>
              <w:ind w:firstLine="0"/>
              <w:rPr>
                <w:rFonts w:ascii="GHEA Grapalat" w:hAnsi="GHEA Grapalat"/>
                <w:vertAlign w:val="subscript"/>
              </w:rPr>
            </w:pPr>
            <w:r w:rsidRPr="00C349EC">
              <w:rPr>
                <w:rFonts w:ascii="GHEA Grapalat" w:hAnsi="GHEA Grapalat"/>
                <w:sz w:val="24"/>
                <w:szCs w:val="24"/>
              </w:rPr>
              <w:t xml:space="preserve">приобретение </w:t>
            </w:r>
            <w:r w:rsidR="00183536" w:rsidRPr="00674F4F">
              <w:rPr>
                <w:rFonts w:ascii="GHEA Grapalat" w:hAnsi="GHEA Grapalat"/>
                <w:sz w:val="24"/>
                <w:szCs w:val="24"/>
              </w:rPr>
              <w:t>строительных работ по ремонту бордюров на территории административного района Малатия-Себастия</w:t>
            </w:r>
          </w:p>
        </w:tc>
      </w:tr>
    </w:tbl>
    <w:p w14:paraId="36AF8C1F" w14:textId="77777777" w:rsidR="00096865" w:rsidRPr="009044F1" w:rsidRDefault="00816505" w:rsidP="00032D5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079F435A" w14:textId="77777777" w:rsidR="000B2CFA" w:rsidRPr="000811C1" w:rsidRDefault="000B2CFA" w:rsidP="00032D5D">
      <w:pPr>
        <w:pStyle w:val="BodyTextIndent2"/>
        <w:widowControl w:val="0"/>
        <w:spacing w:line="240" w:lineRule="auto"/>
        <w:ind w:firstLine="567"/>
        <w:rPr>
          <w:rFonts w:ascii="GHEA Grapalat" w:hAnsi="GHEA Grapalat"/>
          <w:sz w:val="24"/>
          <w:szCs w:val="24"/>
        </w:rPr>
      </w:pPr>
    </w:p>
    <w:p w14:paraId="77A39A49" w14:textId="77777777" w:rsidR="00096865" w:rsidRPr="009044F1" w:rsidRDefault="00693101" w:rsidP="00032D5D">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A62D41C" w14:textId="77777777" w:rsidR="00753E6E" w:rsidRPr="009044F1" w:rsidRDefault="00096865" w:rsidP="00032D5D">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C701E1A" w14:textId="77777777" w:rsidR="00753E6E" w:rsidRPr="009044F1" w:rsidRDefault="00753E6E" w:rsidP="00032D5D">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3F7C74" w14:textId="77777777" w:rsidR="00753E6E" w:rsidRPr="003240F7" w:rsidRDefault="00753E6E" w:rsidP="00032D5D">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629619AC" w14:textId="77777777" w:rsidR="00753E6E" w:rsidRPr="009044F1" w:rsidDel="00664BFB" w:rsidRDefault="00753E6E" w:rsidP="00032D5D">
      <w:pPr>
        <w:widowControl w:val="0"/>
        <w:tabs>
          <w:tab w:val="left" w:pos="1134"/>
        </w:tabs>
        <w:ind w:firstLine="567"/>
        <w:jc w:val="both"/>
        <w:rPr>
          <w:del w:id="0"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363C9C8" w14:textId="77777777" w:rsidR="00753E6E" w:rsidRPr="009044F1" w:rsidRDefault="00753E6E" w:rsidP="00032D5D">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640BF85" w14:textId="77777777" w:rsidR="00753E6E" w:rsidRPr="009044F1" w:rsidRDefault="00753E6E" w:rsidP="00032D5D">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33046862" w14:textId="77777777" w:rsidR="006015A5" w:rsidRDefault="006015A5" w:rsidP="006015A5">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633503A0" w14:textId="77777777" w:rsidR="006015A5" w:rsidRPr="006015A5" w:rsidRDefault="006015A5" w:rsidP="00032D5D">
      <w:pPr>
        <w:widowControl w:val="0"/>
        <w:tabs>
          <w:tab w:val="left" w:pos="1134"/>
        </w:tabs>
        <w:ind w:firstLine="567"/>
        <w:jc w:val="both"/>
        <w:rPr>
          <w:rFonts w:ascii="GHEA Grapalat" w:hAnsi="GHEA Grapalat"/>
        </w:rPr>
      </w:pPr>
    </w:p>
    <w:p w14:paraId="4D001E31" w14:textId="75F215A3" w:rsidR="00990561" w:rsidRDefault="00990561" w:rsidP="00032D5D">
      <w:pPr>
        <w:widowControl w:val="0"/>
        <w:tabs>
          <w:tab w:val="left" w:pos="1134"/>
        </w:tabs>
        <w:ind w:firstLine="567"/>
        <w:jc w:val="both"/>
        <w:rPr>
          <w:ins w:id="1" w:author="Inesa Kocharyan" w:date="2022-05-31T17:36:00Z"/>
          <w:rFonts w:ascii="GHEA Grapalat" w:hAnsi="GHEA Grapalat"/>
        </w:rPr>
      </w:pPr>
      <w:r w:rsidRPr="009044F1">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8932594" w14:textId="77777777" w:rsidR="00943D49" w:rsidRDefault="00943D49" w:rsidP="00032D5D">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60156832" w14:textId="77777777" w:rsidR="00943D49" w:rsidRDefault="00943D49">
      <w:pPr>
        <w:pStyle w:val="ListParagraph"/>
        <w:widowControl w:val="0"/>
        <w:numPr>
          <w:ilvl w:val="0"/>
          <w:numId w:val="7"/>
        </w:numPr>
        <w:tabs>
          <w:tab w:val="left" w:pos="1134"/>
        </w:tabs>
        <w:ind w:left="426"/>
        <w:contextualSpacing/>
        <w:jc w:val="both"/>
        <w:rPr>
          <w:rFonts w:ascii="GHEA Grapalat" w:hAnsi="GHEA Grapalat" w:cs="Sylfaen"/>
        </w:rPr>
      </w:pPr>
      <w:r>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04B204E" w14:textId="77777777" w:rsidR="00943D49" w:rsidRDefault="00943D49">
      <w:pPr>
        <w:pStyle w:val="ListParagraph"/>
        <w:widowControl w:val="0"/>
        <w:numPr>
          <w:ilvl w:val="0"/>
          <w:numId w:val="7"/>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4D231784" w14:textId="77777777" w:rsidR="00753E6E" w:rsidRPr="009044F1" w:rsidRDefault="00753E6E" w:rsidP="00032D5D">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ADE2F4F" w14:textId="77777777" w:rsidR="00A84A34" w:rsidRDefault="00A84A34" w:rsidP="00A84A34">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 xml:space="preserve">Включение участника в </w:t>
      </w:r>
      <w:r>
        <w:rPr>
          <w:rFonts w:ascii="GHEA Grapalat" w:hAnsi="GHEA Grapalat"/>
        </w:rPr>
        <w:t>списки</w:t>
      </w:r>
      <w:r w:rsidRPr="000B29DC">
        <w:rPr>
          <w:rFonts w:ascii="GHEA Grapalat" w:hAnsi="GHEA Grapalat"/>
        </w:rPr>
        <w:t>, предусмотренны</w:t>
      </w:r>
      <w:r>
        <w:rPr>
          <w:rFonts w:ascii="GHEA Grapalat" w:hAnsi="GHEA Grapalat"/>
        </w:rPr>
        <w:t>е</w:t>
      </w:r>
      <w:r w:rsidRPr="000B29DC">
        <w:rPr>
          <w:rFonts w:ascii="GHEA Grapalat" w:hAnsi="GHEA Grapalat"/>
        </w:rPr>
        <w:t xml:space="preserve"> пунктом 6 части 1 статьи 6 Закона</w:t>
      </w:r>
      <w:r>
        <w:rPr>
          <w:rFonts w:ascii="GHEA Grapalat" w:hAnsi="GHEA Grapalat"/>
        </w:rPr>
        <w:t xml:space="preserve">, а также </w:t>
      </w:r>
      <w:r w:rsidRPr="000F78B8">
        <w:rPr>
          <w:rFonts w:ascii="GHEA Grapalat" w:hAnsi="GHEA Grapalat"/>
        </w:rPr>
        <w:t xml:space="preserve">подпунктом 2 пункта 2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г</w:t>
      </w:r>
      <w:r w:rsidRPr="003D1D1B">
        <w:rPr>
          <w:rFonts w:ascii="GHEA Grapalat" w:hAnsi="GHEA Grapalat"/>
        </w:rPr>
        <w:t>.</w:t>
      </w:r>
      <w:r w:rsidRPr="000B29DC">
        <w:rPr>
          <w:rFonts w:ascii="GHEA Grapalat" w:hAnsi="GHEA Grapalat"/>
        </w:rPr>
        <w:t xml:space="preserve">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14:paraId="68C9D465" w14:textId="77777777" w:rsidR="00A84A34" w:rsidRPr="009044F1" w:rsidRDefault="00A84A34" w:rsidP="00A84A34">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AAD33FD" w14:textId="77777777" w:rsidR="00D5674E" w:rsidRPr="009044F1" w:rsidRDefault="009F18D0" w:rsidP="00032D5D">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1B05DA1"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604D8E8"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30219F1"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2AA0E57"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F4E6A4"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председателем Совета данного юридического лица, заместителем председателя Совета, членом Совета, исполнительным директором, его </w:t>
      </w:r>
      <w:r w:rsidRPr="009044F1">
        <w:rPr>
          <w:rFonts w:ascii="GHEA Grapalat" w:hAnsi="GHEA Grapalat"/>
          <w:color w:val="000000"/>
        </w:rPr>
        <w:lastRenderedPageBreak/>
        <w:t>заместителем, председателем или членом коллегиального органа, осуществляющего функции исполнительного органа;</w:t>
      </w:r>
    </w:p>
    <w:p w14:paraId="1E40DC8D"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959BED3" w14:textId="77777777" w:rsidR="00D5674E" w:rsidRPr="008842CE"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2FA87EF"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03DA927"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88F0206"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14D9D9D"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9A44636" w14:textId="77777777" w:rsidR="00D5674E" w:rsidRPr="009044F1" w:rsidRDefault="00D5674E" w:rsidP="00032D5D">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2"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E26459A" w14:textId="77777777" w:rsidR="008C56FA" w:rsidRPr="009044F1" w:rsidRDefault="00096865" w:rsidP="00032D5D">
      <w:pPr>
        <w:widowControl w:val="0"/>
        <w:tabs>
          <w:tab w:val="left" w:pos="1134"/>
        </w:tabs>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4D4929CB" w14:textId="77777777" w:rsidR="000A6B75" w:rsidRPr="009044F1" w:rsidRDefault="000A6B75" w:rsidP="00032D5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AD52C89" w14:textId="77777777" w:rsidR="009E07EE" w:rsidRPr="009044F1" w:rsidRDefault="000A6B75" w:rsidP="00032D5D">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F1A4ACE" w14:textId="77777777" w:rsidR="000A6B75" w:rsidRPr="009044F1" w:rsidRDefault="000A6B75" w:rsidP="00032D5D">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EB47BCF" w14:textId="77777777" w:rsidR="005A405F" w:rsidRPr="00ED3BA4" w:rsidRDefault="00C366B6" w:rsidP="00032D5D">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w:t>
      </w:r>
      <w:r w:rsidR="000A6B75" w:rsidRPr="009044F1">
        <w:rPr>
          <w:rFonts w:ascii="GHEA Grapalat" w:hAnsi="GHEA Grapalat"/>
          <w:sz w:val="24"/>
          <w:szCs w:val="24"/>
        </w:rPr>
        <w:lastRenderedPageBreak/>
        <w:t>заявки, представленные отдельно.</w:t>
      </w:r>
    </w:p>
    <w:p w14:paraId="0CFE65CE" w14:textId="77777777" w:rsidR="000A6B75" w:rsidRPr="009044F1" w:rsidRDefault="00C366B6" w:rsidP="00032D5D">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6944CC1" w14:textId="77777777" w:rsidR="00813CE0" w:rsidRPr="00572A57" w:rsidRDefault="00813CE0" w:rsidP="00032D5D">
      <w:pPr>
        <w:widowControl w:val="0"/>
        <w:jc w:val="center"/>
        <w:rPr>
          <w:rFonts w:ascii="GHEA Grapalat" w:hAnsi="GHEA Grapalat"/>
          <w:b/>
        </w:rPr>
      </w:pPr>
    </w:p>
    <w:p w14:paraId="52515570" w14:textId="77777777" w:rsidR="00813CE0" w:rsidRPr="00572A57" w:rsidRDefault="00ED2352" w:rsidP="00032D5D">
      <w:pPr>
        <w:widowControl w:val="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154794EA" w14:textId="77777777" w:rsidR="00096865" w:rsidRPr="009044F1" w:rsidRDefault="00096865" w:rsidP="00032D5D">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62885B5" w14:textId="77777777" w:rsidR="00096865" w:rsidRPr="009044F1" w:rsidRDefault="00096865" w:rsidP="00032D5D">
      <w:pPr>
        <w:widowControl w:val="0"/>
        <w:autoSpaceDE w:val="0"/>
        <w:autoSpaceDN w:val="0"/>
        <w:adjustRightInd w:val="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14:paraId="0B9E7382" w14:textId="77777777" w:rsidR="00096865" w:rsidRPr="009044F1" w:rsidRDefault="00096865" w:rsidP="00032D5D">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8C1F45A" w14:textId="77777777" w:rsidR="00462E00" w:rsidRPr="00204EEA" w:rsidRDefault="00096865" w:rsidP="00032D5D">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непредоставления разъяснения в течение двух календарных дней, </w:t>
      </w:r>
      <w:r w:rsidRPr="007D4470">
        <w:rPr>
          <w:rFonts w:ascii="GHEA Grapalat" w:hAnsi="GHEA Grapalat"/>
        </w:rPr>
        <w:lastRenderedPageBreak/>
        <w:t>следующих за днем получения запроса.</w:t>
      </w:r>
    </w:p>
    <w:p w14:paraId="23C80E64" w14:textId="77777777" w:rsidR="00096865" w:rsidRDefault="00096865" w:rsidP="00032D5D">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CDCE92B" w14:textId="77777777" w:rsidR="002D7D70" w:rsidRPr="000811C1" w:rsidRDefault="002D7D70" w:rsidP="00032D5D">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1EA0477" w14:textId="77777777" w:rsidR="00096865" w:rsidRPr="009044F1" w:rsidRDefault="00096865" w:rsidP="00032D5D">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4"/>
        <w:t>6</w:t>
      </w:r>
      <w:r w:rsidRPr="009044F1">
        <w:rPr>
          <w:rFonts w:ascii="GHEA Grapalat" w:hAnsi="GHEA Grapalat"/>
        </w:rPr>
        <w:t xml:space="preserve">. </w:t>
      </w:r>
    </w:p>
    <w:p w14:paraId="19BA2E03" w14:textId="77777777" w:rsidR="00B051BE" w:rsidRPr="009044F1" w:rsidRDefault="00B051BE" w:rsidP="00032D5D">
      <w:pPr>
        <w:widowControl w:val="0"/>
        <w:jc w:val="center"/>
        <w:rPr>
          <w:rFonts w:ascii="GHEA Grapalat" w:hAnsi="GHEA Grapalat"/>
          <w:b/>
        </w:rPr>
      </w:pPr>
    </w:p>
    <w:p w14:paraId="1683E855" w14:textId="77777777" w:rsidR="00096865" w:rsidRPr="00995804" w:rsidRDefault="00955A1E" w:rsidP="00032D5D">
      <w:pPr>
        <w:widowControl w:val="0"/>
        <w:jc w:val="center"/>
        <w:rPr>
          <w:rFonts w:ascii="GHEA Grapalat" w:hAnsi="GHEA Grapalat" w:cs="Arial"/>
          <w:b/>
        </w:rPr>
      </w:pPr>
      <w:r w:rsidRPr="00995804">
        <w:rPr>
          <w:rFonts w:ascii="GHEA Grapalat" w:hAnsi="GHEA Grapalat"/>
          <w:b/>
        </w:rPr>
        <w:t>4. ПОРЯДОК ПОДАЧИ ЗАЯВКИ</w:t>
      </w:r>
    </w:p>
    <w:p w14:paraId="5D74C40B" w14:textId="47383E45" w:rsidR="00096865" w:rsidRDefault="00096865" w:rsidP="00032D5D">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68620244" w14:textId="77777777" w:rsidR="00096865" w:rsidRPr="009044F1" w:rsidRDefault="000946A3" w:rsidP="00032D5D">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2FDCD03" w14:textId="17BAB7E8" w:rsidR="00096865" w:rsidRPr="005114D0" w:rsidRDefault="000946A3" w:rsidP="00032D5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A34892">
        <w:rPr>
          <w:rFonts w:ascii="GHEA Grapalat" w:hAnsi="GHEA Grapalat"/>
          <w:sz w:val="24"/>
          <w:szCs w:val="24"/>
        </w:rPr>
        <w:t>запроса котировок</w:t>
      </w:r>
      <w:r w:rsidRPr="009044F1">
        <w:rPr>
          <w:rFonts w:ascii="GHEA Grapalat" w:hAnsi="GHEA Grapalat"/>
          <w:sz w:val="24"/>
          <w:szCs w:val="24"/>
        </w:rPr>
        <w:t>.</w:t>
      </w:r>
    </w:p>
    <w:p w14:paraId="2DAEAB8E" w14:textId="1D5531EF" w:rsidR="008B1605" w:rsidRPr="009044F1" w:rsidRDefault="00096865" w:rsidP="00032D5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647074" w:rsidRPr="00FD37CF">
        <w:rPr>
          <w:rFonts w:ascii="GHEA Grapalat" w:hAnsi="GHEA Grapalat"/>
          <w:b/>
          <w:lang w:val="hy-AM"/>
        </w:rPr>
        <w:t>11:00</w:t>
      </w:r>
      <w:r w:rsidR="00601797" w:rsidRPr="00FD37CF">
        <w:rPr>
          <w:rFonts w:ascii="GHEA Grapalat" w:hAnsi="GHEA Grapalat"/>
          <w:b/>
          <w:lang w:val="hy-AM"/>
        </w:rPr>
        <w:t xml:space="preserve"> часов </w:t>
      </w:r>
      <w:r w:rsidR="006E022E">
        <w:rPr>
          <w:rFonts w:ascii="GHEA Grapalat" w:hAnsi="GHEA Grapalat"/>
          <w:b/>
          <w:lang w:val="hy-AM"/>
        </w:rPr>
        <w:t>18</w:t>
      </w:r>
      <w:r w:rsidR="009B081B" w:rsidRPr="00FD37CF">
        <w:rPr>
          <w:rFonts w:ascii="GHEA Grapalat" w:hAnsi="GHEA Grapalat"/>
          <w:b/>
          <w:lang w:val="hy-AM"/>
        </w:rPr>
        <w:t>.</w:t>
      </w:r>
      <w:r w:rsidR="006658C2">
        <w:rPr>
          <w:rFonts w:ascii="GHEA Grapalat" w:hAnsi="GHEA Grapalat"/>
          <w:b/>
          <w:lang w:val="hy-AM"/>
        </w:rPr>
        <w:t>1</w:t>
      </w:r>
      <w:r w:rsidR="0095003E">
        <w:rPr>
          <w:rFonts w:ascii="GHEA Grapalat" w:hAnsi="GHEA Grapalat"/>
          <w:b/>
        </w:rPr>
        <w:t>2</w:t>
      </w:r>
      <w:r w:rsidR="009B081B" w:rsidRPr="00FD37CF">
        <w:rPr>
          <w:rFonts w:ascii="GHEA Grapalat" w:hAnsi="GHEA Grapalat"/>
          <w:b/>
          <w:lang w:val="hy-AM"/>
        </w:rPr>
        <w:t>.</w:t>
      </w:r>
      <w:r w:rsidR="008D5BD3" w:rsidRPr="00FD37CF">
        <w:rPr>
          <w:rFonts w:ascii="GHEA Grapalat" w:hAnsi="GHEA Grapalat"/>
          <w:b/>
          <w:lang w:val="hy-AM"/>
        </w:rPr>
        <w:t>2025</w:t>
      </w:r>
      <w:r w:rsidR="00601797" w:rsidRPr="00601797">
        <w:rPr>
          <w:rFonts w:ascii="GHEA Grapalat" w:hAnsi="GHEA Grapalat"/>
          <w:b/>
          <w:i/>
          <w:iCs/>
        </w:rPr>
        <w:t xml:space="preserve"> </w:t>
      </w:r>
      <w:r w:rsidRPr="009044F1">
        <w:rPr>
          <w:rFonts w:ascii="GHEA Grapalat" w:hAnsi="GHEA Grapalat"/>
          <w:sz w:val="24"/>
          <w:szCs w:val="24"/>
        </w:rPr>
        <w:t>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0F83AA8" w14:textId="77777777" w:rsidR="00B67CCD" w:rsidRPr="00D3436F" w:rsidRDefault="00B67CCD" w:rsidP="00032D5D">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DEF113A" w14:textId="77777777" w:rsidR="005F25EF" w:rsidRDefault="005F25EF" w:rsidP="00032D5D">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774C1E1" w14:textId="77777777" w:rsidR="005F25EF" w:rsidRDefault="005F25EF" w:rsidP="00032D5D">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253E861E" w14:textId="77777777" w:rsidR="00C648DF" w:rsidRDefault="005F25EF" w:rsidP="00032D5D">
      <w:pPr>
        <w:jc w:val="both"/>
        <w:rPr>
          <w:rFonts w:ascii="GHEA Grapalat" w:hAnsi="GHEA Grapalat"/>
          <w:lang w:val="hy-AM"/>
        </w:rPr>
      </w:pPr>
      <w:r>
        <w:rPr>
          <w:rFonts w:ascii="GHEA Grapalat" w:hAnsi="GHEA Grapalat"/>
        </w:rPr>
        <w:lastRenderedPageBreak/>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6AABFB45" w14:textId="77777777" w:rsidR="005F25EF" w:rsidRDefault="005F25EF" w:rsidP="00032D5D">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62D3861E" w14:textId="77777777" w:rsidR="005F25EF" w:rsidRDefault="005F25EF" w:rsidP="00032D5D">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310B8C4" w14:textId="77777777" w:rsidR="00986774" w:rsidRDefault="00986774" w:rsidP="00032D5D">
      <w:pPr>
        <w:pStyle w:val="norm"/>
        <w:widowControl w:val="0"/>
        <w:tabs>
          <w:tab w:val="left" w:pos="1134"/>
        </w:tabs>
        <w:spacing w:line="240" w:lineRule="auto"/>
        <w:ind w:firstLine="284"/>
        <w:rPr>
          <w:rFonts w:ascii="GHEA Grapalat" w:hAnsi="GHEA Grapalat"/>
        </w:rPr>
      </w:pPr>
      <w:r>
        <w:rPr>
          <w:rFonts w:ascii="GHEA Grapalat" w:hAnsi="GHEA Grapalat"/>
          <w:sz w:val="24"/>
          <w:szCs w:val="24"/>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r>
        <w:rPr>
          <w:rFonts w:ascii="GHEA Grapalat" w:hAnsi="GHEA Grapalat"/>
          <w:vertAlign w:val="superscript"/>
          <w:lang w:val="hy-AM"/>
        </w:rPr>
        <w:t>7.1</w:t>
      </w:r>
      <w:r>
        <w:rPr>
          <w:rFonts w:ascii="GHEA Grapalat" w:hAnsi="GHEA Grapalat"/>
          <w:lang w:val="hy-AM"/>
        </w:rPr>
        <w:t xml:space="preserve"> </w:t>
      </w:r>
    </w:p>
    <w:p w14:paraId="41F81645" w14:textId="77777777" w:rsidR="00B67CCD" w:rsidRPr="009044F1" w:rsidRDefault="0062795D" w:rsidP="00032D5D">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657B228A" w14:textId="050DB19A" w:rsidR="006C3115" w:rsidRDefault="0062795D" w:rsidP="00032D5D">
      <w:pPr>
        <w:widowControl w:val="0"/>
        <w:tabs>
          <w:tab w:val="left" w:pos="1134"/>
        </w:tabs>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7C0397" w:rsidRPr="00510159">
        <w:rPr>
          <w:rFonts w:ascii="GHEA Grapalat" w:hAnsi="GHEA Grapalat" w:cs="Sylfaen"/>
          <w:sz w:val="20"/>
          <w:lang w:val="hy-AM"/>
        </w:rPr>
        <w:t>3) обеспечение заявки- в форме наличных денег или банковской гарантии.</w:t>
      </w:r>
      <w:r w:rsidR="00485531" w:rsidRPr="00510159">
        <w:rPr>
          <w:rStyle w:val="FootnoteReference"/>
          <w:rFonts w:ascii="GHEA Grapalat" w:hAnsi="GHEA Grapalat"/>
        </w:rPr>
        <w:footnoteReference w:customMarkFollows="1" w:id="5"/>
        <w:t>8</w:t>
      </w:r>
    </w:p>
    <w:p w14:paraId="669FA25F" w14:textId="77777777" w:rsidR="000845F6" w:rsidRPr="009044F1" w:rsidRDefault="005F25EF" w:rsidP="00032D5D">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5250329" w14:textId="77777777" w:rsidR="000845F6" w:rsidRPr="00D3436F" w:rsidRDefault="005F25EF" w:rsidP="00032D5D">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7F6FDE8" w14:textId="77777777" w:rsidR="00721677" w:rsidRDefault="00721677" w:rsidP="00032D5D">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9778818" w14:textId="77777777" w:rsidR="00721677" w:rsidRDefault="00721677" w:rsidP="00032D5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9ACE041" w14:textId="77777777" w:rsidR="00721677" w:rsidRDefault="00721677" w:rsidP="00032D5D">
      <w:pPr>
        <w:pStyle w:val="norm"/>
        <w:widowControl w:val="0"/>
        <w:spacing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823E7CA" w14:textId="77777777" w:rsidR="00E33599" w:rsidRDefault="00E33599" w:rsidP="00032D5D">
      <w:pPr>
        <w:pStyle w:val="norm"/>
        <w:widowControl w:val="0"/>
        <w:spacing w:line="240" w:lineRule="auto"/>
        <w:ind w:firstLine="0"/>
        <w:rPr>
          <w:rFonts w:ascii="GHEA Grapalat" w:hAnsi="GHEA Grapalat" w:cs="Sylfaen"/>
          <w:sz w:val="24"/>
          <w:szCs w:val="24"/>
        </w:rPr>
      </w:pPr>
    </w:p>
    <w:p w14:paraId="448029D7" w14:textId="77777777" w:rsidR="0049655D" w:rsidRDefault="00C90BCA" w:rsidP="00032D5D">
      <w:pPr>
        <w:rPr>
          <w:rFonts w:ascii="GHEA Grapalat" w:hAnsi="GHEA Grapalat"/>
          <w:b/>
        </w:rPr>
      </w:pPr>
      <w:r>
        <w:rPr>
          <w:rFonts w:ascii="GHEA Grapalat" w:hAnsi="GHEA Grapalat"/>
          <w:b/>
        </w:rPr>
        <w:t>-----------------------------</w:t>
      </w:r>
    </w:p>
    <w:p w14:paraId="03D207CF" w14:textId="77777777" w:rsidR="00C90BCA" w:rsidDel="00B2007E" w:rsidRDefault="00C90BCA" w:rsidP="00032D5D">
      <w:pPr>
        <w:widowControl w:val="0"/>
        <w:jc w:val="center"/>
        <w:rPr>
          <w:del w:id="4" w:author="Inesa Kocharyan" w:date="2022-03-25T12:10:00Z"/>
          <w:rFonts w:ascii="GHEA Grapalat" w:hAnsi="GHEA Grapalat"/>
          <w:b/>
        </w:rPr>
      </w:pPr>
    </w:p>
    <w:p w14:paraId="39BC9BF3" w14:textId="1FDA5014" w:rsidR="00700398" w:rsidRDefault="00700398" w:rsidP="00032D5D">
      <w:pPr>
        <w:rPr>
          <w:rFonts w:ascii="GHEA Grapalat" w:hAnsi="GHEA Grapalat"/>
          <w:b/>
        </w:rPr>
      </w:pPr>
    </w:p>
    <w:p w14:paraId="0A36F454" w14:textId="77777777" w:rsidR="006C0E3B" w:rsidRPr="00191DB4" w:rsidRDefault="006C0E3B" w:rsidP="00032D5D">
      <w:pPr>
        <w:jc w:val="center"/>
        <w:rPr>
          <w:rFonts w:ascii="GHEA Grapalat" w:hAnsi="GHEA Grapalat" w:cs="Arial"/>
          <w:b/>
        </w:rPr>
      </w:pPr>
      <w:r w:rsidRPr="00191DB4">
        <w:rPr>
          <w:rFonts w:ascii="GHEA Grapalat" w:hAnsi="GHEA Grapalat"/>
          <w:b/>
        </w:rPr>
        <w:t>5.ЦЕНОВОЕ ПРЕДЛОЖЕНИЕ ЗАЯВКИ</w:t>
      </w:r>
    </w:p>
    <w:p w14:paraId="7947E2E6" w14:textId="77777777" w:rsidR="006C0E3B" w:rsidRPr="00191DB4" w:rsidRDefault="006C0E3B" w:rsidP="00032D5D">
      <w:pPr>
        <w:widowControl w:val="0"/>
        <w:tabs>
          <w:tab w:val="left" w:pos="1134"/>
        </w:tabs>
        <w:ind w:firstLine="567"/>
        <w:jc w:val="both"/>
        <w:rPr>
          <w:rFonts w:ascii="GHEA Grapalat" w:hAnsi="GHEA Grapalat"/>
        </w:rPr>
      </w:pPr>
      <w:r w:rsidRPr="00191DB4">
        <w:rPr>
          <w:rFonts w:ascii="GHEA Grapalat" w:hAnsi="GHEA Grapalat"/>
        </w:rPr>
        <w:t>5.1.</w:t>
      </w:r>
      <w:r w:rsidRPr="00191DB4">
        <w:rPr>
          <w:rFonts w:ascii="GHEA Grapalat" w:hAnsi="GHEA Grapalat"/>
        </w:rPr>
        <w:tab/>
        <w:t xml:space="preserve">Предлагаемая цена помимо стоимости работ включает также расходы по части транспортировки, страхования, пошлин, налогов, иных платежей и не </w:t>
      </w:r>
      <w:r w:rsidRPr="00191DB4">
        <w:rPr>
          <w:rFonts w:ascii="GHEA Grapalat" w:hAnsi="GHEA Grapalat"/>
        </w:rPr>
        <w:lastRenderedPageBreak/>
        <w:t>может быть ниже их себестоимости. Расчет предлагаемой цены должен быть представлен в заявке, посредством системы.</w:t>
      </w:r>
    </w:p>
    <w:p w14:paraId="55D88E16" w14:textId="77777777" w:rsidR="006C0E3B" w:rsidRPr="00191DB4" w:rsidRDefault="006C0E3B" w:rsidP="00032D5D">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5.2.</w:t>
      </w:r>
      <w:r w:rsidRPr="00191DB4">
        <w:rPr>
          <w:rFonts w:ascii="GHEA Grapalat" w:hAnsi="GHEA Grapalat"/>
          <w:sz w:val="24"/>
          <w:szCs w:val="24"/>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себестоимости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Pr>
          <w:rFonts w:ascii="GHEA Grapalat" w:hAnsi="GHEA Grapalat"/>
          <w:sz w:val="24"/>
          <w:szCs w:val="24"/>
          <w:lang w:val="hy-AM"/>
        </w:rPr>
        <w:t xml:space="preserve"> </w:t>
      </w:r>
      <w:r w:rsidRPr="00191DB4">
        <w:rPr>
          <w:rFonts w:ascii="GHEA Grapalat" w:hAnsi="GHEA Grapalat"/>
          <w:sz w:val="24"/>
          <w:szCs w:val="24"/>
        </w:rPr>
        <w:t>При этом:</w:t>
      </w:r>
    </w:p>
    <w:p w14:paraId="6FCFB7A2" w14:textId="77777777" w:rsidR="006C0E3B" w:rsidRPr="001200A7" w:rsidRDefault="006C0E3B" w:rsidP="00032D5D">
      <w:pPr>
        <w:pStyle w:val="HTMLPreformatted"/>
        <w:shd w:val="clear" w:color="auto" w:fill="F8F9FA"/>
        <w:jc w:val="both"/>
        <w:rPr>
          <w:rFonts w:ascii="GHEA Grapalat" w:hAnsi="GHEA Grapalat"/>
          <w:b/>
          <w:bCs/>
          <w:sz w:val="24"/>
          <w:szCs w:val="24"/>
          <w:lang w:val="ru-RU"/>
        </w:rPr>
      </w:pPr>
      <w:r w:rsidRPr="001200A7">
        <w:rPr>
          <w:rFonts w:ascii="GHEA Grapalat" w:hAnsi="GHEA Grapalat" w:cs="Times New Roman" w:hint="eastAsia"/>
          <w:b/>
          <w:bCs/>
          <w:sz w:val="24"/>
          <w:szCs w:val="24"/>
          <w:lang w:val="ru-RU" w:eastAsia="ru-RU" w:bidi="ru-RU"/>
        </w:rPr>
        <w:t>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оценка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и</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сравнение</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ценовых</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предложений</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участников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осуществляются</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без</w:t>
      </w:r>
      <w:r w:rsidRPr="001200A7">
        <w:rPr>
          <w:rFonts w:ascii="GHEA Grapalat" w:hAnsi="GHEA Grapalat" w:cs="Times New Roman"/>
          <w:b/>
          <w:bCs/>
          <w:sz w:val="24"/>
          <w:szCs w:val="24"/>
          <w:lang w:val="ru-RU" w:eastAsia="ru-RU" w:bidi="ru-RU"/>
        </w:rPr>
        <w:t xml:space="preserve"> учета </w:t>
      </w:r>
      <w:r w:rsidRPr="001200A7">
        <w:rPr>
          <w:rFonts w:ascii="GHEA Grapalat" w:hAnsi="GHEA Grapalat" w:cs="Times New Roman" w:hint="eastAsia"/>
          <w:b/>
          <w:bCs/>
          <w:sz w:val="24"/>
          <w:szCs w:val="24"/>
          <w:lang w:val="ru-RU" w:eastAsia="ru-RU" w:bidi="ru-RU"/>
        </w:rPr>
        <w:t>суммы</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налога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указанного</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настоящем</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пункте</w:t>
      </w:r>
      <w:r w:rsidRPr="001200A7">
        <w:rPr>
          <w:rFonts w:ascii="GHEA Grapalat" w:hAnsi="GHEA Grapalat" w:cs="Times New Roman"/>
          <w:b/>
          <w:bCs/>
          <w:sz w:val="24"/>
          <w:szCs w:val="24"/>
          <w:lang w:val="ru-RU" w:eastAsia="ru-RU" w:bidi="ru-RU"/>
        </w:rPr>
        <w:t>,</w:t>
      </w:r>
    </w:p>
    <w:p w14:paraId="0EC4B34C" w14:textId="77777777" w:rsidR="006C0E3B" w:rsidRPr="001200A7" w:rsidRDefault="006C0E3B" w:rsidP="00032D5D">
      <w:pPr>
        <w:pStyle w:val="HTMLPreformatted"/>
        <w:shd w:val="clear" w:color="auto" w:fill="F8F9FA"/>
        <w:jc w:val="both"/>
        <w:rPr>
          <w:rFonts w:ascii="GHEA Grapalat" w:hAnsi="GHEA Grapalat" w:cs="Times New Roman"/>
          <w:b/>
          <w:bCs/>
          <w:sz w:val="24"/>
          <w:szCs w:val="24"/>
          <w:lang w:val="ru-RU" w:eastAsia="ru-RU" w:bidi="ru-RU"/>
        </w:rPr>
      </w:pPr>
      <w:r w:rsidRPr="001200A7">
        <w:rPr>
          <w:rFonts w:ascii="GHEA Grapalat" w:hAnsi="GHEA Grapalat" w:cs="Times New Roman" w:hint="eastAsia"/>
          <w:b/>
          <w:bCs/>
          <w:sz w:val="24"/>
          <w:szCs w:val="24"/>
          <w:lang w:val="ru-RU" w:eastAsia="ru-RU" w:bidi="ru-RU"/>
        </w:rPr>
        <w:t>б</w:t>
      </w:r>
      <w:r w:rsidRPr="001200A7">
        <w:rPr>
          <w:rFonts w:ascii="GHEA Grapalat" w:hAnsi="GHEA Grapalat" w:cs="Times New Roman"/>
          <w:b/>
          <w:bCs/>
          <w:sz w:val="24"/>
          <w:szCs w:val="24"/>
          <w:lang w:val="ru-RU" w:eastAsia="ru-RU" w:bidi="ru-RU"/>
        </w:rPr>
        <w:t xml:space="preserve">.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p>
    <w:p w14:paraId="2B1F1E63" w14:textId="77777777" w:rsidR="006C0E3B" w:rsidRPr="001200A7" w:rsidRDefault="006C0E3B" w:rsidP="00032D5D">
      <w:pPr>
        <w:pStyle w:val="HTMLPreformatted"/>
        <w:shd w:val="clear" w:color="auto" w:fill="F8F9FA"/>
        <w:jc w:val="both"/>
        <w:rPr>
          <w:rFonts w:ascii="GHEA Grapalat" w:hAnsi="GHEA Grapalat"/>
          <w:b/>
          <w:bCs/>
          <w:sz w:val="24"/>
          <w:szCs w:val="24"/>
          <w:lang w:val="ru-RU"/>
        </w:rPr>
      </w:pPr>
      <w:r w:rsidRPr="001200A7">
        <w:rPr>
          <w:rFonts w:ascii="GHEA Grapalat" w:hAnsi="GHEA Grapalat"/>
          <w:b/>
          <w:bCs/>
          <w:sz w:val="24"/>
          <w:szCs w:val="24"/>
          <w:lang w:val="ru-RU"/>
        </w:rPr>
        <w:t>ВС= ЦУ/СЦ</w:t>
      </w:r>
      <w:r w:rsidRPr="001200A7">
        <w:rPr>
          <w:rFonts w:ascii="GHEA Grapalat" w:hAnsi="GHEA Grapalat"/>
          <w:b/>
          <w:bCs/>
          <w:sz w:val="24"/>
          <w:szCs w:val="24"/>
        </w:rPr>
        <w:t>x</w:t>
      </w:r>
      <w:r w:rsidRPr="001200A7">
        <w:rPr>
          <w:rFonts w:ascii="GHEA Grapalat" w:hAnsi="GHEA Grapalat"/>
          <w:b/>
          <w:bCs/>
          <w:sz w:val="24"/>
          <w:szCs w:val="24"/>
          <w:lang w:val="ru-RU"/>
        </w:rPr>
        <w:t>ОР где:</w:t>
      </w:r>
    </w:p>
    <w:p w14:paraId="63DD8325" w14:textId="77777777" w:rsidR="006C0E3B" w:rsidRPr="00191DB4" w:rsidRDefault="006C0E3B" w:rsidP="00032D5D">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ЦУ -</w:t>
      </w:r>
      <w:r w:rsidRPr="00191DB4">
        <w:rPr>
          <w:rStyle w:val="y2iqfc"/>
          <w:rFonts w:ascii="inherit" w:hAnsi="inherit"/>
          <w:b/>
          <w:bCs/>
          <w:color w:val="202124"/>
          <w:sz w:val="42"/>
          <w:szCs w:val="42"/>
        </w:rPr>
        <w:t xml:space="preserve"> </w:t>
      </w:r>
      <w:r w:rsidRPr="00191DB4">
        <w:rPr>
          <w:rFonts w:ascii="GHEA Grapalat" w:hAnsi="GHEA Grapalat" w:hint="eastAsia"/>
          <w:b/>
          <w:bCs/>
          <w:sz w:val="24"/>
          <w:szCs w:val="24"/>
        </w:rPr>
        <w:t>цена</w:t>
      </w:r>
      <w:r w:rsidRPr="00191DB4">
        <w:rPr>
          <w:rFonts w:ascii="GHEA Grapalat" w:hAnsi="GHEA Grapalat"/>
          <w:b/>
          <w:bCs/>
          <w:sz w:val="24"/>
          <w:szCs w:val="24"/>
        </w:rPr>
        <w:t>,</w:t>
      </w:r>
      <w:r w:rsidRPr="00191DB4">
        <w:rPr>
          <w:rStyle w:val="y2iqfc"/>
          <w:rFonts w:ascii="inherit" w:hAnsi="inherit"/>
          <w:b/>
          <w:bCs/>
          <w:color w:val="202124"/>
          <w:sz w:val="42"/>
          <w:szCs w:val="42"/>
        </w:rPr>
        <w:t xml:space="preserve"> </w:t>
      </w:r>
      <w:r w:rsidRPr="00191DB4">
        <w:rPr>
          <w:rFonts w:ascii="GHEA Grapalat" w:hAnsi="GHEA Grapalat"/>
          <w:b/>
          <w:bCs/>
          <w:sz w:val="24"/>
          <w:szCs w:val="24"/>
        </w:rPr>
        <w:t>предложенная отобранным участником,</w:t>
      </w:r>
    </w:p>
    <w:p w14:paraId="43FD11B6" w14:textId="77777777" w:rsidR="006C0E3B" w:rsidRPr="00191DB4" w:rsidRDefault="006C0E3B" w:rsidP="00032D5D">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СЦ-</w:t>
      </w:r>
      <w:r w:rsidRPr="00191DB4">
        <w:rPr>
          <w:rFonts w:ascii="GHEA Grapalat" w:hAnsi="GHEA Grapalat" w:hint="eastAsia"/>
          <w:b/>
          <w:bCs/>
          <w:sz w:val="24"/>
          <w:szCs w:val="24"/>
        </w:rPr>
        <w:t>сметная</w:t>
      </w:r>
      <w:r w:rsidRPr="00191DB4">
        <w:rPr>
          <w:rFonts w:ascii="GHEA Grapalat" w:hAnsi="GHEA Grapalat"/>
          <w:b/>
          <w:bCs/>
          <w:sz w:val="24"/>
          <w:szCs w:val="24"/>
        </w:rPr>
        <w:t xml:space="preserve"> </w:t>
      </w:r>
      <w:r w:rsidRPr="00191DB4">
        <w:rPr>
          <w:rFonts w:ascii="GHEA Grapalat" w:hAnsi="GHEA Grapalat" w:hint="eastAsia"/>
          <w:b/>
          <w:bCs/>
          <w:sz w:val="24"/>
          <w:szCs w:val="24"/>
        </w:rPr>
        <w:t>цена</w:t>
      </w:r>
      <w:r w:rsidRPr="00191DB4">
        <w:rPr>
          <w:rFonts w:ascii="GHEA Grapalat" w:hAnsi="GHEA Grapalat"/>
          <w:b/>
          <w:bCs/>
          <w:sz w:val="24"/>
          <w:szCs w:val="24"/>
        </w:rPr>
        <w:t xml:space="preserve"> </w:t>
      </w:r>
      <w:r w:rsidRPr="00191DB4">
        <w:rPr>
          <w:rFonts w:ascii="GHEA Grapalat" w:hAnsi="GHEA Grapalat" w:hint="eastAsia"/>
          <w:b/>
          <w:bCs/>
          <w:sz w:val="24"/>
          <w:szCs w:val="24"/>
        </w:rPr>
        <w:t>строительных</w:t>
      </w:r>
      <w:r w:rsidRPr="00191DB4">
        <w:rPr>
          <w:rFonts w:ascii="GHEA Grapalat" w:hAnsi="GHEA Grapalat"/>
          <w:b/>
          <w:bCs/>
          <w:sz w:val="24"/>
          <w:szCs w:val="24"/>
        </w:rPr>
        <w:t xml:space="preserve"> </w:t>
      </w:r>
      <w:r w:rsidRPr="00191DB4">
        <w:rPr>
          <w:rFonts w:ascii="GHEA Grapalat" w:hAnsi="GHEA Grapalat" w:hint="eastAsia"/>
          <w:b/>
          <w:bCs/>
          <w:sz w:val="24"/>
          <w:szCs w:val="24"/>
        </w:rPr>
        <w:t>работ</w:t>
      </w:r>
      <w:r w:rsidRPr="00191DB4">
        <w:rPr>
          <w:rFonts w:ascii="GHEA Grapalat" w:hAnsi="GHEA Grapalat"/>
          <w:b/>
          <w:bCs/>
          <w:sz w:val="24"/>
          <w:szCs w:val="24"/>
        </w:rPr>
        <w:t xml:space="preserve">, </w:t>
      </w:r>
      <w:r w:rsidRPr="00191DB4">
        <w:rPr>
          <w:rFonts w:ascii="GHEA Grapalat" w:hAnsi="GHEA Grapalat" w:hint="eastAsia"/>
          <w:b/>
          <w:bCs/>
          <w:sz w:val="24"/>
          <w:szCs w:val="24"/>
        </w:rPr>
        <w:t>опубликованная</w:t>
      </w:r>
      <w:r w:rsidRPr="00191DB4">
        <w:rPr>
          <w:rFonts w:ascii="GHEA Grapalat" w:hAnsi="GHEA Grapalat"/>
          <w:b/>
          <w:bCs/>
          <w:sz w:val="24"/>
          <w:szCs w:val="24"/>
        </w:rPr>
        <w:t xml:space="preserve"> </w:t>
      </w:r>
      <w:r w:rsidRPr="00191DB4">
        <w:rPr>
          <w:rFonts w:ascii="GHEA Grapalat" w:hAnsi="GHEA Grapalat" w:hint="eastAsia"/>
          <w:b/>
          <w:bCs/>
          <w:sz w:val="24"/>
          <w:szCs w:val="24"/>
        </w:rPr>
        <w:t>в</w:t>
      </w:r>
      <w:r w:rsidRPr="00191DB4">
        <w:rPr>
          <w:rFonts w:ascii="GHEA Grapalat" w:hAnsi="GHEA Grapalat"/>
          <w:b/>
          <w:bCs/>
          <w:sz w:val="24"/>
          <w:szCs w:val="24"/>
        </w:rPr>
        <w:t xml:space="preserve"> </w:t>
      </w:r>
      <w:r w:rsidRPr="00191DB4">
        <w:rPr>
          <w:rFonts w:ascii="GHEA Grapalat" w:hAnsi="GHEA Grapalat" w:hint="eastAsia"/>
          <w:b/>
          <w:bCs/>
          <w:sz w:val="24"/>
          <w:szCs w:val="24"/>
        </w:rPr>
        <w:t>настоящем</w:t>
      </w:r>
      <w:r w:rsidRPr="00191DB4">
        <w:rPr>
          <w:rFonts w:ascii="GHEA Grapalat" w:hAnsi="GHEA Grapalat"/>
          <w:b/>
          <w:bCs/>
          <w:sz w:val="24"/>
          <w:szCs w:val="24"/>
        </w:rPr>
        <w:t xml:space="preserve"> </w:t>
      </w:r>
      <w:r w:rsidRPr="00191DB4">
        <w:rPr>
          <w:rFonts w:ascii="GHEA Grapalat" w:hAnsi="GHEA Grapalat" w:hint="eastAsia"/>
          <w:b/>
          <w:bCs/>
          <w:sz w:val="24"/>
          <w:szCs w:val="24"/>
        </w:rPr>
        <w:t>приглашении</w:t>
      </w:r>
      <w:r w:rsidRPr="00191DB4">
        <w:rPr>
          <w:rFonts w:ascii="GHEA Grapalat" w:hAnsi="GHEA Grapalat"/>
          <w:b/>
          <w:bCs/>
          <w:sz w:val="24"/>
          <w:szCs w:val="24"/>
        </w:rPr>
        <w:t>,</w:t>
      </w:r>
    </w:p>
    <w:p w14:paraId="5E9D42D7" w14:textId="77777777" w:rsidR="006C0E3B" w:rsidRPr="00191DB4" w:rsidRDefault="006C0E3B" w:rsidP="00032D5D">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 xml:space="preserve">ОР - </w:t>
      </w:r>
      <w:r w:rsidRPr="00191DB4">
        <w:rPr>
          <w:rFonts w:ascii="GHEA Grapalat" w:hAnsi="GHEA Grapalat" w:hint="eastAsia"/>
          <w:b/>
          <w:bCs/>
          <w:sz w:val="24"/>
          <w:szCs w:val="24"/>
        </w:rPr>
        <w:t>объем</w:t>
      </w:r>
      <w:r w:rsidRPr="00191DB4">
        <w:rPr>
          <w:rFonts w:ascii="GHEA Grapalat" w:hAnsi="GHEA Grapalat"/>
          <w:b/>
          <w:bCs/>
          <w:sz w:val="24"/>
          <w:szCs w:val="24"/>
        </w:rPr>
        <w:t xml:space="preserve"> </w:t>
      </w:r>
      <w:r w:rsidRPr="00191DB4">
        <w:rPr>
          <w:rFonts w:ascii="GHEA Grapalat" w:hAnsi="GHEA Grapalat" w:hint="eastAsia"/>
          <w:b/>
          <w:bCs/>
          <w:sz w:val="24"/>
          <w:szCs w:val="24"/>
        </w:rPr>
        <w:t>работ</w:t>
      </w:r>
      <w:r w:rsidRPr="00191DB4">
        <w:rPr>
          <w:rFonts w:ascii="GHEA Grapalat" w:hAnsi="GHEA Grapalat"/>
          <w:b/>
          <w:bCs/>
          <w:sz w:val="24"/>
          <w:szCs w:val="24"/>
        </w:rPr>
        <w:t xml:space="preserve">, </w:t>
      </w:r>
      <w:r w:rsidRPr="00191DB4">
        <w:rPr>
          <w:rFonts w:ascii="GHEA Grapalat" w:hAnsi="GHEA Grapalat" w:hint="eastAsia"/>
          <w:b/>
          <w:bCs/>
          <w:sz w:val="24"/>
          <w:szCs w:val="24"/>
        </w:rPr>
        <w:t>представленный</w:t>
      </w:r>
      <w:r w:rsidRPr="00191DB4">
        <w:rPr>
          <w:rFonts w:ascii="GHEA Grapalat" w:hAnsi="GHEA Grapalat"/>
          <w:b/>
          <w:bCs/>
          <w:sz w:val="24"/>
          <w:szCs w:val="24"/>
        </w:rPr>
        <w:t xml:space="preserve"> </w:t>
      </w:r>
      <w:r w:rsidRPr="00191DB4">
        <w:rPr>
          <w:rFonts w:ascii="GHEA Grapalat" w:hAnsi="GHEA Grapalat" w:hint="eastAsia"/>
          <w:b/>
          <w:bCs/>
          <w:sz w:val="24"/>
          <w:szCs w:val="24"/>
        </w:rPr>
        <w:t>данным</w:t>
      </w:r>
      <w:r w:rsidRPr="00191DB4">
        <w:rPr>
          <w:rFonts w:ascii="GHEA Grapalat" w:hAnsi="GHEA Grapalat"/>
          <w:b/>
          <w:bCs/>
          <w:sz w:val="24"/>
          <w:szCs w:val="24"/>
        </w:rPr>
        <w:t xml:space="preserve"> </w:t>
      </w:r>
      <w:r w:rsidRPr="00191DB4">
        <w:rPr>
          <w:rFonts w:ascii="GHEA Grapalat" w:hAnsi="GHEA Grapalat" w:hint="eastAsia"/>
          <w:b/>
          <w:bCs/>
          <w:sz w:val="24"/>
          <w:szCs w:val="24"/>
        </w:rPr>
        <w:t>исполнительным</w:t>
      </w:r>
      <w:r w:rsidRPr="00191DB4">
        <w:rPr>
          <w:rFonts w:ascii="GHEA Grapalat" w:hAnsi="GHEA Grapalat"/>
          <w:b/>
          <w:bCs/>
          <w:sz w:val="24"/>
          <w:szCs w:val="24"/>
        </w:rPr>
        <w:t xml:space="preserve"> </w:t>
      </w:r>
      <w:r w:rsidRPr="00191DB4">
        <w:rPr>
          <w:rFonts w:ascii="GHEA Grapalat" w:hAnsi="GHEA Grapalat" w:hint="eastAsia"/>
          <w:b/>
          <w:bCs/>
          <w:sz w:val="24"/>
          <w:szCs w:val="24"/>
        </w:rPr>
        <w:t>актом</w:t>
      </w:r>
      <w:r w:rsidRPr="00191DB4">
        <w:rPr>
          <w:rFonts w:ascii="GHEA Grapalat" w:hAnsi="GHEA Grapalat"/>
          <w:b/>
          <w:bCs/>
          <w:sz w:val="24"/>
          <w:szCs w:val="24"/>
        </w:rPr>
        <w:t xml:space="preserve">, </w:t>
      </w:r>
      <w:r w:rsidRPr="00191DB4">
        <w:rPr>
          <w:rFonts w:ascii="GHEA Grapalat" w:hAnsi="GHEA Grapalat" w:hint="eastAsia"/>
          <w:b/>
          <w:bCs/>
          <w:sz w:val="24"/>
          <w:szCs w:val="24"/>
        </w:rPr>
        <w:t>в</w:t>
      </w:r>
      <w:r w:rsidRPr="00191DB4">
        <w:rPr>
          <w:rFonts w:ascii="GHEA Grapalat" w:hAnsi="GHEA Grapalat"/>
          <w:b/>
          <w:bCs/>
          <w:sz w:val="24"/>
          <w:szCs w:val="24"/>
        </w:rPr>
        <w:t xml:space="preserve"> </w:t>
      </w:r>
      <w:r w:rsidRPr="00191DB4">
        <w:rPr>
          <w:rFonts w:ascii="GHEA Grapalat" w:hAnsi="GHEA Grapalat" w:hint="eastAsia"/>
          <w:b/>
          <w:bCs/>
          <w:sz w:val="24"/>
          <w:szCs w:val="24"/>
        </w:rPr>
        <w:t>денежном</w:t>
      </w:r>
      <w:r w:rsidRPr="00191DB4">
        <w:rPr>
          <w:rFonts w:ascii="GHEA Grapalat" w:hAnsi="GHEA Grapalat"/>
          <w:b/>
          <w:bCs/>
          <w:sz w:val="24"/>
          <w:szCs w:val="24"/>
        </w:rPr>
        <w:t xml:space="preserve"> </w:t>
      </w:r>
      <w:r w:rsidRPr="00191DB4">
        <w:rPr>
          <w:rFonts w:ascii="GHEA Grapalat" w:hAnsi="GHEA Grapalat" w:hint="eastAsia"/>
          <w:b/>
          <w:bCs/>
          <w:sz w:val="24"/>
          <w:szCs w:val="24"/>
        </w:rPr>
        <w:t>выражении</w:t>
      </w:r>
      <w:r w:rsidRPr="00191DB4">
        <w:rPr>
          <w:rFonts w:ascii="GHEA Grapalat" w:hAnsi="GHEA Grapalat"/>
          <w:b/>
          <w:bCs/>
          <w:sz w:val="24"/>
          <w:szCs w:val="24"/>
        </w:rPr>
        <w:t>,</w:t>
      </w:r>
    </w:p>
    <w:p w14:paraId="521A1622" w14:textId="77777777" w:rsidR="006C0E3B" w:rsidRPr="00191DB4" w:rsidRDefault="006C0E3B" w:rsidP="00032D5D">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 xml:space="preserve">ВС-сумма, выплачиваемая </w:t>
      </w:r>
      <w:r w:rsidRPr="00191DB4">
        <w:rPr>
          <w:rFonts w:ascii="GHEA Grapalat" w:hAnsi="GHEA Grapalat" w:hint="eastAsia"/>
          <w:b/>
          <w:bCs/>
          <w:sz w:val="24"/>
          <w:szCs w:val="24"/>
        </w:rPr>
        <w:t>за</w:t>
      </w:r>
      <w:r w:rsidRPr="00191DB4">
        <w:rPr>
          <w:rFonts w:ascii="GHEA Grapalat" w:hAnsi="GHEA Grapalat"/>
          <w:b/>
          <w:bCs/>
          <w:sz w:val="24"/>
          <w:szCs w:val="24"/>
        </w:rPr>
        <w:t xml:space="preserve"> </w:t>
      </w:r>
      <w:r w:rsidRPr="00191DB4">
        <w:rPr>
          <w:rFonts w:ascii="GHEA Grapalat" w:hAnsi="GHEA Grapalat" w:hint="eastAsia"/>
          <w:b/>
          <w:bCs/>
          <w:sz w:val="24"/>
          <w:szCs w:val="24"/>
        </w:rPr>
        <w:t>работы</w:t>
      </w:r>
      <w:r w:rsidRPr="00191DB4">
        <w:rPr>
          <w:rFonts w:ascii="GHEA Grapalat" w:hAnsi="GHEA Grapalat"/>
          <w:b/>
          <w:bCs/>
          <w:sz w:val="24"/>
          <w:szCs w:val="24"/>
        </w:rPr>
        <w:t xml:space="preserve">, </w:t>
      </w:r>
      <w:r w:rsidRPr="00191DB4">
        <w:rPr>
          <w:rFonts w:ascii="GHEA Grapalat" w:hAnsi="GHEA Grapalat" w:hint="eastAsia"/>
          <w:b/>
          <w:bCs/>
          <w:sz w:val="24"/>
          <w:szCs w:val="24"/>
        </w:rPr>
        <w:t>указанные</w:t>
      </w:r>
      <w:r w:rsidRPr="00191DB4">
        <w:rPr>
          <w:rFonts w:ascii="GHEA Grapalat" w:hAnsi="GHEA Grapalat"/>
          <w:b/>
          <w:bCs/>
          <w:sz w:val="24"/>
          <w:szCs w:val="24"/>
        </w:rPr>
        <w:t xml:space="preserve"> </w:t>
      </w:r>
      <w:r w:rsidRPr="00191DB4">
        <w:rPr>
          <w:rFonts w:ascii="GHEA Grapalat" w:hAnsi="GHEA Grapalat" w:hint="eastAsia"/>
          <w:b/>
          <w:bCs/>
          <w:sz w:val="24"/>
          <w:szCs w:val="24"/>
        </w:rPr>
        <w:t>в</w:t>
      </w:r>
      <w:r w:rsidRPr="00191DB4">
        <w:rPr>
          <w:rFonts w:ascii="GHEA Grapalat" w:hAnsi="GHEA Grapalat"/>
          <w:b/>
          <w:bCs/>
          <w:sz w:val="24"/>
          <w:szCs w:val="24"/>
        </w:rPr>
        <w:t xml:space="preserve"> объемной ведомость-смете.</w:t>
      </w:r>
      <w:r w:rsidRPr="00191DB4">
        <w:rPr>
          <w:rFonts w:ascii="GHEA Grapalat" w:hAnsi="GHEA Grapalat"/>
          <w:b/>
          <w:bCs/>
          <w:sz w:val="24"/>
          <w:szCs w:val="24"/>
          <w:vertAlign w:val="superscript"/>
        </w:rPr>
        <w:t>9</w:t>
      </w:r>
    </w:p>
    <w:p w14:paraId="4DD002FF" w14:textId="77777777" w:rsidR="006C0E3B" w:rsidRPr="00191DB4" w:rsidRDefault="006C0E3B" w:rsidP="00032D5D">
      <w:pPr>
        <w:pStyle w:val="norm"/>
        <w:widowControl w:val="0"/>
        <w:spacing w:line="240" w:lineRule="auto"/>
        <w:ind w:firstLine="567"/>
        <w:rPr>
          <w:rFonts w:ascii="GHEA Grapalat" w:hAnsi="GHEA Grapalat" w:cs="Sylfaen"/>
          <w:b/>
          <w:bCs/>
          <w:sz w:val="24"/>
          <w:szCs w:val="24"/>
        </w:rPr>
      </w:pPr>
      <w:r w:rsidRPr="00191DB4">
        <w:rPr>
          <w:rFonts w:ascii="GHEA Grapalat" w:hAnsi="GHEA Grapalat"/>
          <w:b/>
          <w:bCs/>
          <w:sz w:val="24"/>
          <w:szCs w:val="24"/>
        </w:rPr>
        <w:t>Заявка участника не подлежит отклонению, если:</w:t>
      </w:r>
    </w:p>
    <w:p w14:paraId="400FD903" w14:textId="77777777" w:rsidR="006C0E3B" w:rsidRPr="00191DB4" w:rsidRDefault="006C0E3B" w:rsidP="00032D5D">
      <w:pPr>
        <w:pStyle w:val="norm"/>
        <w:widowControl w:val="0"/>
        <w:tabs>
          <w:tab w:val="left" w:pos="1134"/>
        </w:tabs>
        <w:spacing w:line="240" w:lineRule="auto"/>
        <w:ind w:firstLine="567"/>
        <w:rPr>
          <w:rFonts w:ascii="GHEA Grapalat" w:hAnsi="GHEA Grapalat" w:cs="Sylfaen"/>
          <w:sz w:val="24"/>
          <w:szCs w:val="24"/>
        </w:rPr>
      </w:pPr>
      <w:r w:rsidRPr="00191DB4">
        <w:rPr>
          <w:rFonts w:ascii="GHEA Grapalat" w:hAnsi="GHEA Grapalat"/>
          <w:sz w:val="24"/>
          <w:szCs w:val="24"/>
        </w:rPr>
        <w:t>а.</w:t>
      </w:r>
      <w:r w:rsidRPr="00191DB4">
        <w:rPr>
          <w:rFonts w:ascii="GHEA Grapalat" w:hAnsi="GHEA Grapalat"/>
          <w:sz w:val="24"/>
          <w:szCs w:val="24"/>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3B0522E7" w14:textId="77777777" w:rsidR="006C0E3B" w:rsidRPr="00191DB4" w:rsidRDefault="006C0E3B" w:rsidP="00032D5D">
      <w:pPr>
        <w:pStyle w:val="norm"/>
        <w:widowControl w:val="0"/>
        <w:tabs>
          <w:tab w:val="left" w:pos="1134"/>
        </w:tabs>
        <w:spacing w:line="240" w:lineRule="auto"/>
        <w:ind w:firstLine="567"/>
        <w:rPr>
          <w:rFonts w:ascii="GHEA Grapalat" w:hAnsi="GHEA Grapalat" w:cs="Sylfaen"/>
          <w:sz w:val="24"/>
          <w:szCs w:val="24"/>
        </w:rPr>
      </w:pPr>
      <w:r w:rsidRPr="00191DB4">
        <w:rPr>
          <w:rFonts w:ascii="GHEA Grapalat" w:hAnsi="GHEA Grapalat"/>
          <w:sz w:val="24"/>
          <w:szCs w:val="24"/>
        </w:rPr>
        <w:t>б.</w:t>
      </w:r>
      <w:r w:rsidRPr="00191DB4">
        <w:rPr>
          <w:rFonts w:ascii="GHEA Grapalat" w:hAnsi="GHEA Grapalat"/>
          <w:sz w:val="24"/>
          <w:szCs w:val="24"/>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F18D773" w14:textId="77777777" w:rsidR="006C0E3B" w:rsidRPr="00191DB4" w:rsidRDefault="006C0E3B" w:rsidP="00032D5D">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в.</w:t>
      </w:r>
      <w:r w:rsidRPr="00191DB4">
        <w:rPr>
          <w:rFonts w:ascii="GHEA Grapalat" w:hAnsi="GHEA Grapalat"/>
          <w:sz w:val="24"/>
          <w:szCs w:val="24"/>
        </w:rPr>
        <w:tab/>
        <w:t>номер лота в ценовом предложении указан неверно, однако наименование предмета закупки заполнено правильно;</w:t>
      </w:r>
    </w:p>
    <w:p w14:paraId="070E4753" w14:textId="77777777" w:rsidR="006C0E3B" w:rsidRPr="00191DB4" w:rsidRDefault="006C0E3B" w:rsidP="00032D5D">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г.</w:t>
      </w:r>
      <w:r w:rsidRPr="00191DB4">
        <w:t xml:space="preserve"> </w:t>
      </w:r>
      <w:r w:rsidRPr="00191DB4">
        <w:rPr>
          <w:rFonts w:ascii="GHEA Grapalat" w:hAnsi="GHEA Grapalat"/>
          <w:sz w:val="24"/>
          <w:szCs w:val="24"/>
        </w:rPr>
        <w:t xml:space="preserve">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14:paraId="49D2E7E2" w14:textId="77777777" w:rsidR="006C0E3B" w:rsidRPr="00191DB4" w:rsidRDefault="006C0E3B" w:rsidP="00032D5D">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д.</w:t>
      </w:r>
      <w:r w:rsidRPr="00191DB4">
        <w:t xml:space="preserve"> </w:t>
      </w:r>
      <w:r w:rsidRPr="00191DB4">
        <w:rPr>
          <w:rFonts w:ascii="GHEA Grapalat" w:hAnsi="GHEA Grapalat"/>
          <w:sz w:val="24"/>
          <w:szCs w:val="24"/>
        </w:rPr>
        <w:t>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3B16B3CD" w14:textId="77777777" w:rsidR="006C0E3B" w:rsidRPr="00191DB4" w:rsidRDefault="006C0E3B" w:rsidP="00032D5D">
      <w:pPr>
        <w:pStyle w:val="norm"/>
        <w:widowControl w:val="0"/>
        <w:tabs>
          <w:tab w:val="left" w:pos="1134"/>
        </w:tabs>
        <w:spacing w:line="240" w:lineRule="auto"/>
        <w:ind w:firstLine="567"/>
        <w:rPr>
          <w:rFonts w:ascii="GHEA Grapalat" w:hAnsi="GHEA Grapalat" w:cs="Sylfaen"/>
          <w:sz w:val="24"/>
          <w:szCs w:val="24"/>
        </w:rPr>
      </w:pPr>
      <w:r w:rsidRPr="00191DB4">
        <w:rPr>
          <w:rFonts w:ascii="GHEA Grapalat" w:hAnsi="GHEA Grapalat"/>
          <w:sz w:val="24"/>
          <w:szCs w:val="24"/>
        </w:rPr>
        <w:t>е.</w:t>
      </w:r>
      <w:r w:rsidRPr="00191DB4">
        <w:t xml:space="preserve"> </w:t>
      </w:r>
      <w:r w:rsidRPr="00191DB4">
        <w:rPr>
          <w:rFonts w:ascii="GHEA Grapalat" w:hAnsi="GHEA Grapalat"/>
          <w:sz w:val="24"/>
          <w:szCs w:val="24"/>
        </w:rPr>
        <w:t xml:space="preserve">в суммах, заполненных буквами в графах ценового предложения, лумы </w:t>
      </w:r>
      <w:r w:rsidRPr="00191DB4">
        <w:rPr>
          <w:rFonts w:ascii="GHEA Grapalat" w:hAnsi="GHEA Grapalat"/>
          <w:sz w:val="24"/>
          <w:szCs w:val="24"/>
        </w:rPr>
        <w:lastRenderedPageBreak/>
        <w:t>указаны в цифрах.</w:t>
      </w:r>
    </w:p>
    <w:p w14:paraId="70FC8C1F" w14:textId="77777777" w:rsidR="006C0E3B" w:rsidRPr="00191DB4" w:rsidRDefault="006C0E3B" w:rsidP="00032D5D">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5.3.</w:t>
      </w:r>
      <w:r w:rsidRPr="00191DB4">
        <w:rPr>
          <w:rFonts w:ascii="GHEA Grapalat" w:hAnsi="GHEA Grapalat"/>
          <w:sz w:val="24"/>
          <w:szCs w:val="24"/>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rPr>
        <w:t> </w:t>
      </w:r>
      <w:r w:rsidRPr="00191DB4">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2C6965D" w14:textId="77777777" w:rsidR="00873D42" w:rsidRPr="00230D36" w:rsidRDefault="00873D42" w:rsidP="00032D5D">
      <w:pPr>
        <w:jc w:val="center"/>
        <w:rPr>
          <w:rFonts w:ascii="GHEA Grapalat" w:hAnsi="GHEA Grapalat"/>
          <w:b/>
        </w:rPr>
      </w:pPr>
    </w:p>
    <w:p w14:paraId="678321DC" w14:textId="77777777" w:rsidR="00096865" w:rsidRPr="00230D36" w:rsidRDefault="00220C7C" w:rsidP="00032D5D">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CB6D7FB" w14:textId="77777777" w:rsidR="00873D42" w:rsidRPr="00230D36" w:rsidRDefault="00873D42" w:rsidP="00032D5D">
      <w:pPr>
        <w:jc w:val="center"/>
        <w:rPr>
          <w:rFonts w:ascii="GHEA Grapalat" w:hAnsi="GHEA Grapalat"/>
          <w:b/>
        </w:rPr>
      </w:pPr>
    </w:p>
    <w:p w14:paraId="7D88709A" w14:textId="77777777" w:rsidR="00096865" w:rsidRPr="00AA7117" w:rsidRDefault="00220C7C" w:rsidP="00032D5D">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54BB87" w14:textId="77777777" w:rsidR="00096865" w:rsidRPr="009044F1" w:rsidRDefault="00220C7C" w:rsidP="00032D5D">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BAB265A" w14:textId="77777777" w:rsidR="00FA0E41" w:rsidRPr="009044F1" w:rsidRDefault="00FA0E41" w:rsidP="00032D5D">
      <w:pPr>
        <w:widowControl w:val="0"/>
        <w:ind w:firstLine="567"/>
        <w:jc w:val="center"/>
        <w:rPr>
          <w:rFonts w:ascii="GHEA Grapalat" w:hAnsi="GHEA Grapalat"/>
          <w:b/>
        </w:rPr>
      </w:pPr>
    </w:p>
    <w:p w14:paraId="5FEB0B5B" w14:textId="75262F97" w:rsidR="00096865" w:rsidRPr="00221C7B" w:rsidRDefault="000D701E" w:rsidP="00032D5D">
      <w:pPr>
        <w:widowControl w:val="0"/>
        <w:jc w:val="center"/>
        <w:rPr>
          <w:rFonts w:ascii="GHEA Grapalat" w:hAnsi="GHEA Grapalat"/>
          <w:b/>
        </w:rPr>
      </w:pPr>
      <w:r w:rsidRPr="009044F1">
        <w:rPr>
          <w:rFonts w:ascii="GHEA Grapalat" w:hAnsi="GHEA Grapalat"/>
          <w:b/>
        </w:rPr>
        <w:t xml:space="preserve">7. </w:t>
      </w:r>
      <w:r w:rsidR="00C715FB" w:rsidRPr="00F1695A">
        <w:rPr>
          <w:rFonts w:ascii="GHEA Grapalat" w:hAnsi="GHEA Grapalat" w:cs="Sylfaen"/>
          <w:b/>
          <w:bCs/>
          <w:sz w:val="28"/>
          <w:szCs w:val="18"/>
          <w:lang w:val="hy-AM"/>
        </w:rPr>
        <w:t xml:space="preserve"> </w:t>
      </w:r>
      <w:r w:rsidRPr="009044F1">
        <w:rPr>
          <w:rFonts w:ascii="GHEA Grapalat" w:hAnsi="GHEA Grapalat"/>
          <w:b/>
        </w:rPr>
        <w:t xml:space="preserve">ОБЕСПЕЧЕНИЕ ЗАЯВКИ </w:t>
      </w:r>
    </w:p>
    <w:p w14:paraId="571F98E5" w14:textId="77777777" w:rsidR="007A3EE6" w:rsidRPr="00681F45" w:rsidRDefault="00283198" w:rsidP="00032D5D">
      <w:pPr>
        <w:widowControl w:val="0"/>
        <w:tabs>
          <w:tab w:val="left" w:pos="1134"/>
        </w:tabs>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7239662D" w14:textId="77777777" w:rsidR="00903898" w:rsidRPr="009044F1" w:rsidRDefault="00771C0F" w:rsidP="00032D5D">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7C6A92">
        <w:rPr>
          <w:rFonts w:ascii="GHEA Grapalat" w:hAnsi="GHEA Grapalat"/>
        </w:rPr>
        <w:t>цены за</w:t>
      </w:r>
      <w:r w:rsidR="00C031D0">
        <w:rPr>
          <w:rFonts w:ascii="GHEA Grapalat" w:hAnsi="GHEA Grapalat"/>
        </w:rPr>
        <w:t>купки</w:t>
      </w:r>
      <w:r w:rsidRPr="009044F1">
        <w:rPr>
          <w:rFonts w:ascii="GHEA Grapalat" w:hAnsi="GHEA Grapalat"/>
        </w:rPr>
        <w:t xml:space="preserve">. </w:t>
      </w:r>
      <w:r w:rsidR="00057692" w:rsidRPr="003C6EB1">
        <w:rPr>
          <w:rFonts w:ascii="GHEA Grapalat" w:hAnsi="GHEA Grapalat"/>
        </w:rPr>
        <w:t xml:space="preserve">Если ценовое предложение участника превышает цену </w:t>
      </w:r>
      <w:r w:rsidR="00057692">
        <w:rPr>
          <w:rFonts w:ascii="GHEA Grapalat" w:hAnsi="GHEA Grapalat"/>
        </w:rPr>
        <w:t>за</w:t>
      </w:r>
      <w:r w:rsidR="00057692" w:rsidRPr="003C6EB1">
        <w:rPr>
          <w:rFonts w:ascii="GHEA Grapalat" w:hAnsi="GHEA Grapalat"/>
        </w:rPr>
        <w:t>купки, то размер обеспечения заявки равен пяти процентам ценового предложения</w:t>
      </w:r>
      <w:r w:rsidR="00057692">
        <w:rPr>
          <w:rFonts w:ascii="GHEA Grapalat" w:hAnsi="GHEA Grapalat"/>
        </w:rPr>
        <w:t>.</w:t>
      </w:r>
      <w:r w:rsidR="00C15C0B">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1F11B626" w14:textId="77777777" w:rsidR="00C7412D" w:rsidRDefault="001578D4" w:rsidP="00032D5D">
      <w:pPr>
        <w:widowControl w:val="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C7412D">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C7412D" w:rsidRPr="00C43C75">
        <w:rPr>
          <w:rFonts w:ascii="GHEA Grapalat" w:hAnsi="GHEA Grapalat"/>
        </w:rPr>
        <w:t>периода ожидания</w:t>
      </w:r>
      <w:r w:rsidR="00C7412D">
        <w:rPr>
          <w:rFonts w:ascii="GHEA Grapalat" w:hAnsi="GHEA Grapalat"/>
        </w:rPr>
        <w:t>, если результаты процедуры закупки не обжалованы.</w:t>
      </w:r>
      <w:r w:rsidR="00C7412D">
        <w:t xml:space="preserve"> </w:t>
      </w:r>
      <w:r w:rsidR="00C7412D">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5859591" w14:textId="62639AA0" w:rsidR="009E21BA" w:rsidRDefault="009E21BA" w:rsidP="00032D5D">
      <w:pPr>
        <w:widowControl w:val="0"/>
        <w:ind w:firstLine="567"/>
        <w:jc w:val="both"/>
        <w:rPr>
          <w:rFonts w:ascii="GHEA Grapalat" w:hAnsi="GHEA Grapalat"/>
          <w:vertAlign w:val="superscript"/>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w:t>
      </w:r>
      <w:r w:rsidRPr="00430362">
        <w:rPr>
          <w:rFonts w:ascii="GHEA Grapalat" w:hAnsi="GHEA Grapalat"/>
        </w:rPr>
        <w:lastRenderedPageBreak/>
        <w:t xml:space="preserve">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D44829" w:rsidRPr="004B753B">
        <w:rPr>
          <w:rFonts w:ascii="GHEA Grapalat" w:hAnsi="GHEA Grapalat"/>
          <w:vertAlign w:val="superscript"/>
        </w:rPr>
        <w:t>9.1</w:t>
      </w:r>
    </w:p>
    <w:p w14:paraId="5D657E69" w14:textId="77777777" w:rsidR="00510159" w:rsidRPr="00F21FE8" w:rsidRDefault="00510159" w:rsidP="00032D5D">
      <w:pPr>
        <w:widowControl w:val="0"/>
        <w:tabs>
          <w:tab w:val="left" w:pos="1134"/>
        </w:tabs>
        <w:ind w:firstLine="180"/>
        <w:jc w:val="both"/>
        <w:rPr>
          <w:rFonts w:ascii="GHEA Grapalat" w:hAnsi="GHEA Grapalat"/>
        </w:rPr>
      </w:pPr>
      <w:r w:rsidRPr="00F21FE8">
        <w:rPr>
          <w:rFonts w:ascii="GHEA Grapalat" w:hAnsi="GHEA Grapalat"/>
        </w:rPr>
        <w:t>7.1 Руководитель заказчика письменно информирует о возврате обеспечения заявки в сроки, предусмотренные настоящим пунктом:</w:t>
      </w:r>
    </w:p>
    <w:p w14:paraId="19AF5CA9" w14:textId="77777777" w:rsidR="00510159" w:rsidRPr="00F21FE8" w:rsidRDefault="00510159" w:rsidP="00032D5D">
      <w:pPr>
        <w:widowControl w:val="0"/>
        <w:tabs>
          <w:tab w:val="left" w:pos="1134"/>
        </w:tabs>
        <w:ind w:firstLine="180"/>
        <w:jc w:val="both"/>
        <w:rPr>
          <w:rFonts w:ascii="GHEA Grapalat" w:hAnsi="GHEA Grapalat"/>
        </w:rPr>
      </w:pPr>
      <w:r w:rsidRPr="00F21FE8">
        <w:rPr>
          <w:rFonts w:ascii="GHEA Grapalat" w:hAnsi="GHEA Grapalat"/>
        </w:rPr>
        <w:t xml:space="preserve">- в случае обеспечения, представленного в виде наличных денег-Министерствo финансов РА, приложив копию представленного заявкой документа обосновывающую выплату, </w:t>
      </w:r>
    </w:p>
    <w:p w14:paraId="7782830D" w14:textId="77777777" w:rsidR="00510159" w:rsidRPr="00F21FE8" w:rsidRDefault="00510159" w:rsidP="00032D5D">
      <w:pPr>
        <w:widowControl w:val="0"/>
        <w:tabs>
          <w:tab w:val="left" w:pos="1134"/>
        </w:tabs>
        <w:ind w:firstLine="180"/>
        <w:jc w:val="both"/>
        <w:rPr>
          <w:rFonts w:ascii="GHEA Grapalat" w:hAnsi="GHEA Grapalat"/>
        </w:rPr>
      </w:pPr>
      <w:r w:rsidRPr="00F21FE8">
        <w:rPr>
          <w:rFonts w:ascii="GHEA Grapalat" w:hAnsi="GHEA Grapalat"/>
        </w:rPr>
        <w:t>- в случае обеспечения, представленного в виде банковской гарантии - выдавший гарантию банк.</w:t>
      </w:r>
    </w:p>
    <w:p w14:paraId="70C79345" w14:textId="77777777" w:rsidR="000A7528" w:rsidRPr="00681F45" w:rsidRDefault="00283198" w:rsidP="00032D5D">
      <w:pPr>
        <w:widowControl w:val="0"/>
        <w:tabs>
          <w:tab w:val="left" w:pos="1134"/>
        </w:tabs>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3369B5BA" w14:textId="77777777" w:rsidR="00A0551D" w:rsidRPr="00FF4B9E" w:rsidRDefault="000A7528" w:rsidP="00032D5D">
      <w:pPr>
        <w:widowControl w:val="0"/>
        <w:tabs>
          <w:tab w:val="left" w:pos="1134"/>
        </w:tabs>
        <w:ind w:firstLine="567"/>
        <w:jc w:val="both"/>
        <w:rPr>
          <w:rFonts w:ascii="GHEA Grapalat" w:hAnsi="GHEA Grapalat" w:cs="Sylfaen"/>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A0551D" w:rsidRPr="00A502FC">
        <w:rPr>
          <w:rFonts w:ascii="GHEA Grapalat" w:hAnsi="GHEA Grapalat"/>
        </w:rPr>
        <w:t>В</w:t>
      </w:r>
      <w:r w:rsidR="00A0551D" w:rsidRPr="00A502FC">
        <w:rPr>
          <w:rFonts w:ascii="Courier New" w:hAnsi="Courier New" w:cs="Courier New"/>
        </w:rPr>
        <w:t> </w:t>
      </w:r>
      <w:r w:rsidR="00A0551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A0551D" w:rsidRPr="00A502FC">
        <w:rPr>
          <w:rFonts w:ascii="Courier New" w:hAnsi="Courier New" w:cs="Courier New"/>
        </w:rPr>
        <w:t> </w:t>
      </w:r>
      <w:r w:rsidR="00A0551D" w:rsidRPr="00A502FC">
        <w:rPr>
          <w:rFonts w:ascii="GHEA Grapalat" w:hAnsi="GHEA Grapalat"/>
        </w:rPr>
        <w:t>представленным лотам,</w:t>
      </w:r>
      <w:r w:rsidR="00A0551D" w:rsidRPr="00A502FC">
        <w:rPr>
          <w:rFonts w:ascii="GHEA Grapalat" w:hAnsi="GHEA Grapalat"/>
          <w:color w:val="000000" w:themeColor="text1"/>
        </w:rPr>
        <w:t xml:space="preserve"> </w:t>
      </w:r>
      <w:r w:rsidR="00A0551D" w:rsidRPr="00A502FC">
        <w:rPr>
          <w:rFonts w:ascii="GHEA Grapalat" w:hAnsi="GHEA Grapalat"/>
        </w:rPr>
        <w:t xml:space="preserve">а в том случае </w:t>
      </w:r>
      <w:r w:rsidR="00A0551D" w:rsidRPr="00A502FC">
        <w:rPr>
          <w:rFonts w:ascii="GHEA Grapalat" w:hAnsi="GHEA Grapalat"/>
          <w:lang w:val="en-US"/>
        </w:rPr>
        <w:t>e</w:t>
      </w:r>
      <w:r w:rsidR="00A0551D" w:rsidRPr="00A502FC">
        <w:rPr>
          <w:rFonts w:ascii="GHEA Grapalat" w:hAnsi="GHEA Grapalat"/>
        </w:rPr>
        <w:t>сли ценовые предложения превышают цены закупки - в отношении общей суммы ценовых предложений</w:t>
      </w:r>
      <w:r w:rsidR="00A0551D" w:rsidRPr="00FF4B9E">
        <w:rPr>
          <w:rFonts w:ascii="GHEA Grapalat" w:hAnsi="GHEA Grapalat"/>
        </w:rPr>
        <w:t>,</w:t>
      </w:r>
      <w:r w:rsidR="00A0551D" w:rsidRPr="00A502FC">
        <w:rPr>
          <w:rFonts w:ascii="GHEA Grapalat" w:hAnsi="GHEA Grapalat"/>
          <w:color w:val="000000" w:themeColor="text1"/>
        </w:rPr>
        <w:t xml:space="preserve"> с учетом </w:t>
      </w:r>
      <w:r w:rsidR="00A0551D" w:rsidRPr="00A502FC">
        <w:rPr>
          <w:rFonts w:ascii="GHEA Grapalat" w:hAnsi="GHEA Grapalat" w:cs="Sylfaen"/>
        </w:rPr>
        <w:t>требований абзаца «д» подпункта 1 пункта 32 Порядка;</w:t>
      </w:r>
    </w:p>
    <w:p w14:paraId="796D7D8E" w14:textId="77777777" w:rsidR="00C35487" w:rsidRPr="00C35487" w:rsidRDefault="000A7528" w:rsidP="00032D5D">
      <w:pPr>
        <w:widowControl w:val="0"/>
        <w:tabs>
          <w:tab w:val="left" w:pos="1134"/>
        </w:tabs>
        <w:ind w:firstLine="567"/>
        <w:jc w:val="both"/>
      </w:pPr>
      <w:r w:rsidRPr="009044F1">
        <w:rPr>
          <w:rFonts w:ascii="GHEA Grapalat" w:hAnsi="GHEA Grapalat"/>
        </w:rPr>
        <w:t>б.</w:t>
      </w:r>
      <w:r w:rsidR="00733993" w:rsidRPr="005114D0" w:rsidDel="00733993">
        <w:rPr>
          <w:rFonts w:ascii="GHEA Grapalat" w:hAnsi="GHEA Grapalat"/>
        </w:rPr>
        <w:t xml:space="preserve"> </w:t>
      </w:r>
      <w:r w:rsidR="00733993">
        <w:rPr>
          <w:rFonts w:ascii="GHEA Grapalat" w:hAnsi="GHEA Grapalat"/>
        </w:rPr>
        <w:t>е</w:t>
      </w:r>
      <w:r w:rsidR="00733993" w:rsidRPr="00BB7860">
        <w:rPr>
          <w:rFonts w:ascii="GHEA Grapalat" w:hAnsi="GHEA Grapalat"/>
        </w:rPr>
        <w:t xml:space="preserve">сли участник лишается права заключения договора </w:t>
      </w:r>
      <w:r w:rsidR="00733993">
        <w:rPr>
          <w:rFonts w:ascii="GHEA Grapalat" w:hAnsi="GHEA Grapalat"/>
        </w:rPr>
        <w:t>по какому</w:t>
      </w:r>
      <w:r w:rsidR="00733993" w:rsidRPr="00BB7860">
        <w:rPr>
          <w:rFonts w:ascii="GHEA Grapalat" w:hAnsi="GHEA Grapalat"/>
        </w:rPr>
        <w:t xml:space="preserve">-либо </w:t>
      </w:r>
      <w:r w:rsidR="00733993">
        <w:rPr>
          <w:rFonts w:ascii="GHEA Grapalat" w:hAnsi="GHEA Grapalat"/>
        </w:rPr>
        <w:t>лоту</w:t>
      </w:r>
      <w:r w:rsidR="00733993" w:rsidRPr="00BB7860">
        <w:rPr>
          <w:rFonts w:ascii="GHEA Grapalat" w:hAnsi="GHEA Grapalat"/>
        </w:rPr>
        <w:t>, то обеспечение заявки выплачивается только в размере обеспечения, рассчитанного в отношении это</w:t>
      </w:r>
      <w:r w:rsidR="0040140A">
        <w:rPr>
          <w:rFonts w:ascii="GHEA Grapalat" w:hAnsi="GHEA Grapalat"/>
        </w:rPr>
        <w:t>го лота</w:t>
      </w:r>
      <w:r w:rsidRPr="009044F1">
        <w:rPr>
          <w:rFonts w:ascii="GHEA Grapalat" w:hAnsi="GHEA Grapalat"/>
        </w:rPr>
        <w:t>.</w:t>
      </w:r>
      <w:r w:rsidR="00B351F5">
        <w:rPr>
          <w:rStyle w:val="FootnoteReference"/>
          <w:rFonts w:ascii="GHEA Grapalat" w:hAnsi="GHEA Grapalat"/>
        </w:rPr>
        <w:footnoteReference w:customMarkFollows="1" w:id="6"/>
        <w:t>10</w:t>
      </w:r>
    </w:p>
    <w:p w14:paraId="78769A62" w14:textId="77777777" w:rsidR="00F20DA5" w:rsidRPr="009044F1" w:rsidRDefault="00283198" w:rsidP="00032D5D">
      <w:pPr>
        <w:widowControl w:val="0"/>
        <w:tabs>
          <w:tab w:val="left" w:pos="1134"/>
        </w:tabs>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790D8DB8" w14:textId="77777777" w:rsidR="00096865" w:rsidRPr="009044F1" w:rsidRDefault="00096865" w:rsidP="00032D5D">
      <w:pPr>
        <w:widowControl w:val="0"/>
        <w:tabs>
          <w:tab w:val="left" w:pos="1134"/>
        </w:tabs>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1802D03F" w14:textId="77777777" w:rsidR="00096865" w:rsidRPr="009044F1" w:rsidRDefault="00096865" w:rsidP="00032D5D">
      <w:pPr>
        <w:widowControl w:val="0"/>
        <w:tabs>
          <w:tab w:val="left" w:pos="1134"/>
        </w:tabs>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3EFBB2DD" w14:textId="5B6E71DF" w:rsidR="0063461E" w:rsidRDefault="00283198" w:rsidP="00032D5D">
      <w:pPr>
        <w:widowControl w:val="0"/>
        <w:tabs>
          <w:tab w:val="left" w:pos="1134"/>
        </w:tabs>
        <w:ind w:firstLine="567"/>
        <w:jc w:val="both"/>
        <w:rPr>
          <w:rFonts w:ascii="GHEA Grapalat" w:hAnsi="GHEA Grapalat"/>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действительно в течение </w:t>
      </w:r>
      <w:r w:rsidR="000F0B67">
        <w:rPr>
          <w:rFonts w:ascii="GHEA Grapalat" w:hAnsi="GHEA Grapalat"/>
        </w:rPr>
        <w:t>12</w:t>
      </w:r>
      <w:r w:rsidR="00F55F17" w:rsidRPr="00FE0CF3">
        <w:rPr>
          <w:rFonts w:ascii="GHEA Grapalat" w:hAnsi="GHEA Grapalat"/>
          <w:b/>
          <w:bCs/>
          <w:iCs/>
        </w:rPr>
        <w:t>0</w:t>
      </w:r>
      <w:r w:rsidR="00F55F17" w:rsidRPr="00FE0CF3">
        <w:rPr>
          <w:rFonts w:ascii="Courier New" w:hAnsi="Courier New" w:cs="Courier New"/>
          <w:b/>
          <w:bCs/>
          <w:iCs/>
        </w:rPr>
        <w:t> </w:t>
      </w:r>
      <w:r w:rsidR="00F55F17" w:rsidRPr="00FE0CF3">
        <w:rPr>
          <w:rFonts w:ascii="GHEA Grapalat" w:hAnsi="GHEA Grapalat"/>
          <w:b/>
          <w:bCs/>
          <w:iCs/>
        </w:rPr>
        <w:t>(</w:t>
      </w:r>
      <w:r w:rsidR="000F0B67">
        <w:rPr>
          <w:rFonts w:ascii="GHEA Grapalat" w:hAnsi="GHEA Grapalat"/>
          <w:b/>
          <w:bCs/>
          <w:iCs/>
        </w:rPr>
        <w:t>сто двадцать</w:t>
      </w:r>
      <w:r w:rsidR="00F55F17" w:rsidRPr="00FE0CF3">
        <w:rPr>
          <w:rFonts w:ascii="GHEA Grapalat" w:hAnsi="GHEA Grapalat"/>
          <w:b/>
          <w:bCs/>
          <w:iCs/>
        </w:rPr>
        <w:t xml:space="preserve">) </w:t>
      </w:r>
      <w:r w:rsidR="00F80761" w:rsidRPr="00FE0CF3">
        <w:rPr>
          <w:rFonts w:ascii="GHEA Grapalat" w:hAnsi="GHEA Grapalat"/>
          <w:b/>
          <w:bCs/>
          <w:iCs/>
        </w:rPr>
        <w:t xml:space="preserve">рабочих </w:t>
      </w:r>
      <w:r w:rsidRPr="00FE0CF3">
        <w:rPr>
          <w:rFonts w:ascii="GHEA Grapalat" w:hAnsi="GHEA Grapalat"/>
          <w:b/>
          <w:bCs/>
          <w:iCs/>
        </w:rPr>
        <w:t>дней</w:t>
      </w:r>
      <w:r w:rsidRPr="00A4492E">
        <w:rPr>
          <w:rFonts w:ascii="GHEA Grapalat" w:hAnsi="GHEA Grapalat"/>
        </w:rPr>
        <w:t xml:space="preserve"> со дня подачи заявки.</w:t>
      </w:r>
      <w:r w:rsidR="006C312E" w:rsidRPr="00A4492E">
        <w:rPr>
          <w:rFonts w:ascii="GHEA Grapalat" w:hAnsi="GHEA Grapalat"/>
          <w:vertAlign w:val="superscript"/>
        </w:rPr>
        <w:t>10.1</w:t>
      </w:r>
      <w:r w:rsidRPr="00A4492E">
        <w:rPr>
          <w:rFonts w:ascii="GHEA Grapalat" w:hAnsi="GHEA Grapalat"/>
        </w:rPr>
        <w:t xml:space="preserve"> </w:t>
      </w:r>
    </w:p>
    <w:p w14:paraId="6C093003" w14:textId="77777777" w:rsidR="00510159" w:rsidRPr="00510159" w:rsidRDefault="00510159" w:rsidP="00032D5D">
      <w:pPr>
        <w:widowControl w:val="0"/>
        <w:tabs>
          <w:tab w:val="left" w:pos="1134"/>
        </w:tabs>
        <w:ind w:firstLine="567"/>
        <w:jc w:val="both"/>
        <w:rPr>
          <w:rFonts w:ascii="GHEA Grapalat" w:hAnsi="GHEA Grapalat"/>
        </w:rPr>
      </w:pPr>
      <w:r w:rsidRPr="00510159">
        <w:rPr>
          <w:rFonts w:ascii="GHEA Grapalat" w:hAnsi="GHEA Grapalat"/>
        </w:rPr>
        <w:t xml:space="preserve">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w:t>
      </w:r>
    </w:p>
    <w:p w14:paraId="62808D14" w14:textId="0D575FF7" w:rsidR="0093721E" w:rsidRPr="00521B73" w:rsidRDefault="0093721E" w:rsidP="00032D5D">
      <w:pPr>
        <w:widowControl w:val="0"/>
        <w:tabs>
          <w:tab w:val="left" w:pos="1134"/>
        </w:tabs>
        <w:ind w:firstLine="567"/>
        <w:jc w:val="both"/>
        <w:rPr>
          <w:rFonts w:ascii="GHEA Grapalat" w:hAnsi="GHEA Grapalat" w:cs="Sylfaen"/>
          <w:b/>
          <w:bCs/>
        </w:rPr>
      </w:pPr>
      <w:r w:rsidRPr="00521B73">
        <w:rPr>
          <w:rFonts w:ascii="GHEA Grapalat" w:hAnsi="GHEA Grapalat"/>
          <w:b/>
          <w:bCs/>
        </w:rPr>
        <w:t>7.</w:t>
      </w:r>
      <w:r w:rsidR="0063461E" w:rsidRPr="00521B73">
        <w:rPr>
          <w:rFonts w:ascii="GHEA Grapalat" w:hAnsi="GHEA Grapalat"/>
          <w:b/>
          <w:bCs/>
        </w:rPr>
        <w:t>6</w:t>
      </w:r>
      <w:r w:rsidRPr="00521B73">
        <w:rPr>
          <w:rFonts w:ascii="GHEA Grapalat" w:hAnsi="GHEA Grapalat"/>
          <w:b/>
          <w:bCs/>
        </w:rPr>
        <w:t xml:space="preserve"> Заявка участника подлежит отклонению, если в ней отсутствует </w:t>
      </w:r>
      <w:r w:rsidRPr="00521B73">
        <w:rPr>
          <w:rFonts w:ascii="GHEA Grapalat" w:hAnsi="GHEA Grapalat"/>
          <w:b/>
          <w:bCs/>
        </w:rPr>
        <w:lastRenderedPageBreak/>
        <w:t>обеспечение заявки или представленное обеспечение не  соответствует требованиям приглашения.</w:t>
      </w:r>
    </w:p>
    <w:p w14:paraId="78B1255C" w14:textId="77777777" w:rsidR="002626F7" w:rsidRDefault="002626F7" w:rsidP="00032D5D">
      <w:pPr>
        <w:rPr>
          <w:rFonts w:ascii="GHEA Grapalat" w:hAnsi="GHEA Grapalat" w:cs="Sylfaen"/>
        </w:rPr>
      </w:pPr>
    </w:p>
    <w:p w14:paraId="3EF3263E" w14:textId="77777777" w:rsidR="00096865" w:rsidRPr="009044F1" w:rsidRDefault="00E70FC4" w:rsidP="00032D5D">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10F010D" w14:textId="592CA13E" w:rsidR="00096865" w:rsidRPr="009044F1" w:rsidRDefault="00FD2748" w:rsidP="00032D5D">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647074">
        <w:rPr>
          <w:rFonts w:ascii="GHEA Grapalat" w:hAnsi="GHEA Grapalat"/>
          <w:b/>
          <w:lang w:val="hy-AM"/>
        </w:rPr>
        <w:t>11:00</w:t>
      </w:r>
      <w:r w:rsidR="00601797" w:rsidRPr="00601797">
        <w:rPr>
          <w:rFonts w:ascii="GHEA Grapalat" w:hAnsi="GHEA Grapalat"/>
          <w:b/>
          <w:lang w:val="hy-AM"/>
        </w:rPr>
        <w:t xml:space="preserve"> часов </w:t>
      </w:r>
      <w:r w:rsidR="00FE0CF3">
        <w:rPr>
          <w:rFonts w:ascii="GHEA Grapalat" w:hAnsi="GHEA Grapalat"/>
          <w:b/>
        </w:rPr>
        <w:t xml:space="preserve">* </w:t>
      </w:r>
      <w:r w:rsidR="008E1E6E">
        <w:rPr>
          <w:rFonts w:ascii="GHEA Grapalat" w:hAnsi="GHEA Grapalat"/>
          <w:b/>
          <w:lang w:val="hy-AM"/>
        </w:rPr>
        <w:t>18</w:t>
      </w:r>
      <w:r w:rsidR="008D5BD3">
        <w:rPr>
          <w:rFonts w:ascii="GHEA Grapalat" w:hAnsi="GHEA Grapalat"/>
          <w:b/>
          <w:lang w:val="hy-AM"/>
        </w:rPr>
        <w:t>.</w:t>
      </w:r>
      <w:r w:rsidR="00115119">
        <w:rPr>
          <w:rFonts w:ascii="GHEA Grapalat" w:hAnsi="GHEA Grapalat"/>
          <w:b/>
          <w:lang w:val="hy-AM"/>
        </w:rPr>
        <w:t>1</w:t>
      </w:r>
      <w:r w:rsidR="007C0DF0">
        <w:rPr>
          <w:rFonts w:ascii="GHEA Grapalat" w:hAnsi="GHEA Grapalat"/>
          <w:b/>
        </w:rPr>
        <w:t>2</w:t>
      </w:r>
      <w:r w:rsidR="008D5BD3">
        <w:rPr>
          <w:rFonts w:ascii="GHEA Grapalat" w:hAnsi="GHEA Grapalat"/>
          <w:b/>
          <w:lang w:val="hy-AM"/>
        </w:rPr>
        <w:t>.2025</w:t>
      </w:r>
      <w:r w:rsidR="00601797" w:rsidRPr="00601797">
        <w:rPr>
          <w:rFonts w:ascii="GHEA Grapalat" w:hAnsi="GHEA Grapalat"/>
          <w:b/>
          <w:i/>
          <w:iCs/>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14:paraId="07A8121D" w14:textId="77777777" w:rsidR="00ED6836" w:rsidRPr="009044F1" w:rsidRDefault="009B6D58" w:rsidP="00032D5D">
      <w:pPr>
        <w:widowControl w:val="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sidR="00BF7B09">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sidR="00BF7B09">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55CB9376" w14:textId="77777777" w:rsidR="003B60D5" w:rsidRPr="009044F1" w:rsidRDefault="00ED6836" w:rsidP="00032D5D">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DE50728" w14:textId="77777777" w:rsidR="009A796C" w:rsidRPr="009044F1" w:rsidRDefault="00FD2748" w:rsidP="00032D5D">
      <w:pPr>
        <w:widowControl w:val="0"/>
        <w:tabs>
          <w:tab w:val="left" w:pos="1134"/>
        </w:tabs>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56507BF2" w14:textId="77777777" w:rsidR="002A665D" w:rsidRPr="002A665D" w:rsidRDefault="00CF34DE" w:rsidP="00032D5D">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82522B">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196A56">
        <w:rPr>
          <w:rFonts w:ascii="GHEA Grapalat" w:hAnsi="GHEA Grapalat"/>
        </w:rPr>
        <w:t xml:space="preserve">двадцати </w:t>
      </w:r>
      <w:r w:rsidR="009A796C" w:rsidRPr="009044F1">
        <w:rPr>
          <w:rFonts w:ascii="GHEA Grapalat" w:hAnsi="GHEA Grapalat"/>
        </w:rPr>
        <w:t>рабочих дней.</w:t>
      </w:r>
    </w:p>
    <w:p w14:paraId="68AFDAD6" w14:textId="77777777" w:rsidR="00ED6836" w:rsidRPr="009044F1" w:rsidRDefault="00745561" w:rsidP="00032D5D">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7F44EE">
        <w:rPr>
          <w:rFonts w:ascii="GHEA Grapalat" w:hAnsi="GHEA Grapalat"/>
        </w:rPr>
        <w:t xml:space="preserve"> и/или обеспечение заявки</w:t>
      </w:r>
      <w:r w:rsidRPr="009044F1">
        <w:rPr>
          <w:rFonts w:ascii="GHEA Grapalat" w:hAnsi="GHEA Grapalat"/>
        </w:rPr>
        <w:t xml:space="preserve"> </w:t>
      </w:r>
      <w:r w:rsidR="007F44EE">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3D6B4179" w14:textId="77777777" w:rsidR="00096865" w:rsidRPr="009044F1" w:rsidRDefault="00FD2748" w:rsidP="00032D5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отобранного</w:t>
      </w:r>
      <w:r w:rsidR="003F64C5">
        <w:rPr>
          <w:rFonts w:ascii="GHEA Grapalat" w:hAnsi="GHEA Grapalat"/>
          <w:sz w:val="24"/>
          <w:szCs w:val="24"/>
        </w:rPr>
        <w:t xml:space="preserve"> или </w:t>
      </w:r>
      <w:r w:rsidR="003F64C5" w:rsidRPr="003F64C5">
        <w:rPr>
          <w:rFonts w:ascii="GHEA Grapalat" w:hAnsi="GHEA Grapalat"/>
          <w:sz w:val="24"/>
          <w:szCs w:val="24"/>
        </w:rPr>
        <w:t>непризнанны</w:t>
      </w:r>
      <w:r w:rsidR="00E733B9">
        <w:rPr>
          <w:rFonts w:ascii="GHEA Grapalat" w:hAnsi="GHEA Grapalat"/>
          <w:sz w:val="24"/>
          <w:szCs w:val="24"/>
        </w:rPr>
        <w:t>х</w:t>
      </w:r>
      <w:r w:rsidR="00D22CBB">
        <w:rPr>
          <w:rFonts w:ascii="GHEA Grapalat" w:hAnsi="GHEA Grapalat"/>
          <w:sz w:val="24"/>
          <w:szCs w:val="24"/>
        </w:rPr>
        <w:t xml:space="preserve"> </w:t>
      </w:r>
      <w:r w:rsidR="003F64C5">
        <w:rPr>
          <w:rFonts w:ascii="GHEA Grapalat" w:hAnsi="GHEA Grapalat"/>
          <w:sz w:val="24"/>
          <w:szCs w:val="24"/>
        </w:rPr>
        <w:t xml:space="preserve">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56BB90DA" w14:textId="77777777" w:rsidR="00B514E8" w:rsidRPr="009044F1" w:rsidRDefault="00FD2748" w:rsidP="00032D5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3F64C5">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w:t>
      </w:r>
      <w:r w:rsidR="009A0BDF">
        <w:rPr>
          <w:rFonts w:ascii="GHEA Grapalat" w:hAnsi="GHEA Grapalat"/>
          <w:sz w:val="24"/>
          <w:szCs w:val="24"/>
        </w:rPr>
        <w:t xml:space="preserve"> </w:t>
      </w:r>
      <w:r w:rsidR="00E71C07">
        <w:rPr>
          <w:rFonts w:ascii="GHEA Grapalat" w:hAnsi="GHEA Grapalat"/>
          <w:sz w:val="24"/>
          <w:szCs w:val="24"/>
        </w:rPr>
        <w:t>и</w:t>
      </w:r>
      <w:r w:rsidR="003F64C5">
        <w:rPr>
          <w:rFonts w:ascii="GHEA Grapalat" w:hAnsi="GHEA Grapalat"/>
          <w:sz w:val="24"/>
          <w:szCs w:val="24"/>
        </w:rPr>
        <w:t xml:space="preserve"> </w:t>
      </w:r>
      <w:r w:rsidR="003F64C5" w:rsidRPr="003F64C5">
        <w:rPr>
          <w:rFonts w:ascii="GHEA Grapalat" w:hAnsi="GHEA Grapalat"/>
          <w:sz w:val="24"/>
          <w:szCs w:val="24"/>
        </w:rPr>
        <w:t>непризнанны</w:t>
      </w:r>
      <w:r w:rsidR="00C72668">
        <w:rPr>
          <w:rFonts w:ascii="GHEA Grapalat" w:hAnsi="GHEA Grapalat"/>
          <w:sz w:val="24"/>
          <w:szCs w:val="24"/>
        </w:rPr>
        <w:t>х</w:t>
      </w:r>
      <w:r w:rsidR="003F64C5">
        <w:rPr>
          <w:rFonts w:ascii="GHEA Grapalat" w:hAnsi="GHEA Grapalat"/>
          <w:sz w:val="24"/>
          <w:szCs w:val="24"/>
        </w:rPr>
        <w:t xml:space="preserve"> таковыми</w:t>
      </w:r>
      <w:r w:rsidR="003F64C5" w:rsidRPr="003F64C5">
        <w:rPr>
          <w:rFonts w:ascii="GHEA Grapalat" w:hAnsi="GHEA Grapalat"/>
          <w:sz w:val="24"/>
          <w:szCs w:val="24"/>
        </w:rPr>
        <w:t xml:space="preserve"> </w:t>
      </w:r>
      <w:r w:rsidR="003F64C5" w:rsidRPr="009044F1">
        <w:rPr>
          <w:rFonts w:ascii="GHEA Grapalat" w:hAnsi="GHEA Grapalat"/>
          <w:sz w:val="24"/>
          <w:szCs w:val="24"/>
        </w:rPr>
        <w:t>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5.2. части 1 настоящего </w:t>
      </w:r>
      <w:r w:rsidRPr="009044F1">
        <w:rPr>
          <w:rFonts w:ascii="GHEA Grapalat" w:hAnsi="GHEA Grapalat"/>
          <w:sz w:val="24"/>
          <w:szCs w:val="24"/>
        </w:rPr>
        <w:lastRenderedPageBreak/>
        <w:t>приглашения, а при оценке заявок за основание принимается приложенное в системе ценовое предложение, утвержденное участником.</w:t>
      </w:r>
    </w:p>
    <w:p w14:paraId="1C9ABB21" w14:textId="77777777" w:rsidR="00CE5812" w:rsidRPr="00CE5812" w:rsidRDefault="00FD2748" w:rsidP="00032D5D">
      <w:pPr>
        <w:pStyle w:val="BodyTextIndent"/>
        <w:widowControl w:val="0"/>
        <w:tabs>
          <w:tab w:val="left" w:pos="1134"/>
        </w:tabs>
        <w:spacing w:line="240" w:lineRule="auto"/>
        <w:ind w:firstLine="567"/>
        <w:rPr>
          <w:rFonts w:ascii="GHEA Grapalat" w:hAnsi="GHEA Grapalat" w:cs="Sylfaen"/>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CE5812" w:rsidRPr="00CE5812">
        <w:rPr>
          <w:rFonts w:ascii="GHEA Grapalat" w:hAnsi="GHEA Grapalat"/>
          <w:i w:val="0"/>
          <w:sz w:val="24"/>
          <w:szCs w:val="24"/>
        </w:rPr>
        <w:t>Республики Армения по курсу Центральным банком Армении</w:t>
      </w:r>
      <w:r w:rsidR="00CE5812" w:rsidRPr="00CE5812">
        <w:rPr>
          <w:rFonts w:ascii="GHEA Grapalat" w:hAnsi="GHEA Grapalat"/>
          <w:vertAlign w:val="superscript"/>
        </w:rPr>
        <w:t xml:space="preserve"> </w:t>
      </w:r>
      <w:r w:rsidR="00CE5812" w:rsidRPr="00CE5812">
        <w:rPr>
          <w:rFonts w:ascii="GHEA Grapalat" w:hAnsi="GHEA Grapalat"/>
          <w:vertAlign w:val="superscript"/>
        </w:rPr>
        <w:footnoteReference w:customMarkFollows="1" w:id="7"/>
        <w:t>11</w:t>
      </w:r>
      <w:r w:rsidR="00CE5812" w:rsidRPr="00CE5812">
        <w:rPr>
          <w:rFonts w:ascii="GHEA Grapalat" w:hAnsi="GHEA Grapalat"/>
        </w:rPr>
        <w:t>.</w:t>
      </w:r>
    </w:p>
    <w:p w14:paraId="41E7131E" w14:textId="77777777" w:rsidR="00716B45" w:rsidRPr="00186559" w:rsidRDefault="00716B45" w:rsidP="00716B45">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участника и </w:t>
      </w:r>
      <w:r w:rsidRPr="009044F1">
        <w:rPr>
          <w:rFonts w:ascii="GHEA Grapalat" w:hAnsi="GHEA Grapalat"/>
          <w:sz w:val="24"/>
          <w:szCs w:val="24"/>
        </w:rPr>
        <w:t>участников</w:t>
      </w:r>
      <w:r>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9044F1">
        <w:rPr>
          <w:rFonts w:ascii="GHEA Grapalat" w:hAnsi="GHEA Grapalat"/>
          <w:sz w:val="24"/>
          <w:szCs w:val="24"/>
        </w:rPr>
        <w:t xml:space="preserve">. </w:t>
      </w:r>
      <w:r w:rsidRPr="00F5168A">
        <w:rPr>
          <w:rFonts w:ascii="GHEA Grapalat" w:hAnsi="GHEA Grapalat"/>
          <w:sz w:val="24"/>
          <w:szCs w:val="24"/>
        </w:rPr>
        <w:t xml:space="preserve">При </w:t>
      </w:r>
      <w:r>
        <w:rPr>
          <w:rFonts w:ascii="GHEA Grapalat" w:hAnsi="GHEA Grapalat"/>
          <w:sz w:val="24"/>
          <w:szCs w:val="24"/>
        </w:rPr>
        <w:t>за</w:t>
      </w:r>
      <w:r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Pr>
          <w:rFonts w:ascii="GHEA Grapalat" w:hAnsi="GHEA Grapalat"/>
          <w:sz w:val="24"/>
          <w:szCs w:val="24"/>
        </w:rPr>
        <w:t xml:space="preserve">приглашения. </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39C1622B" w14:textId="77777777" w:rsidR="009B6D58" w:rsidRPr="009044F1" w:rsidRDefault="009B6D58" w:rsidP="00032D5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5F09CE">
        <w:rPr>
          <w:rFonts w:ascii="GHEA Grapalat" w:hAnsi="GHEA Grapalat"/>
          <w:sz w:val="24"/>
          <w:szCs w:val="24"/>
        </w:rPr>
        <w:t>и</w:t>
      </w:r>
      <w:r w:rsidRPr="009044F1">
        <w:rPr>
          <w:rFonts w:ascii="GHEA Grapalat" w:hAnsi="GHEA Grapalat"/>
          <w:sz w:val="24"/>
          <w:szCs w:val="24"/>
        </w:rPr>
        <w:t xml:space="preserve"> </w:t>
      </w:r>
      <w:r w:rsidR="00E42A80" w:rsidRPr="003F64C5">
        <w:rPr>
          <w:rFonts w:ascii="GHEA Grapalat" w:hAnsi="GHEA Grapalat"/>
          <w:sz w:val="24"/>
          <w:szCs w:val="24"/>
        </w:rPr>
        <w:t>непризнанны</w:t>
      </w:r>
      <w:r w:rsidR="00E42A80">
        <w:rPr>
          <w:rFonts w:ascii="GHEA Grapalat" w:hAnsi="GHEA Grapalat"/>
          <w:sz w:val="24"/>
          <w:szCs w:val="24"/>
        </w:rPr>
        <w:t>х таковыми</w:t>
      </w:r>
      <w:r w:rsidR="00A46A54" w:rsidRPr="00A46A54">
        <w:rPr>
          <w:rFonts w:ascii="GHEA Grapalat" w:hAnsi="GHEA Grapalat"/>
          <w:sz w:val="24"/>
          <w:szCs w:val="24"/>
        </w:rPr>
        <w:t xml:space="preserve"> </w:t>
      </w:r>
      <w:r w:rsidR="00A46A54" w:rsidRPr="009044F1">
        <w:rPr>
          <w:rFonts w:ascii="GHEA Grapalat" w:hAnsi="GHEA Grapalat"/>
          <w:sz w:val="24"/>
          <w:szCs w:val="24"/>
        </w:rPr>
        <w:t>участников</w:t>
      </w:r>
      <w:r w:rsidRPr="009044F1">
        <w:rPr>
          <w:rFonts w:ascii="GHEA Grapalat" w:hAnsi="GHEA Grapalat"/>
          <w:sz w:val="24"/>
          <w:szCs w:val="24"/>
        </w:rPr>
        <w:t xml:space="preserve">, </w:t>
      </w:r>
      <w:r w:rsidR="005A3362">
        <w:rPr>
          <w:rFonts w:ascii="GHEA Grapalat" w:hAnsi="GHEA Grapalat"/>
          <w:sz w:val="24"/>
          <w:szCs w:val="24"/>
        </w:rPr>
        <w:t>на  заседаниии комиссии</w:t>
      </w:r>
      <w:r w:rsidR="005A3362" w:rsidRPr="009044F1">
        <w:rPr>
          <w:rFonts w:ascii="GHEA Grapalat" w:hAnsi="GHEA Grapalat"/>
          <w:sz w:val="24"/>
          <w:szCs w:val="24"/>
        </w:rPr>
        <w:t xml:space="preserve"> </w:t>
      </w:r>
      <w:r w:rsidR="005A3362" w:rsidRPr="00334F26">
        <w:rPr>
          <w:rFonts w:ascii="GHEA Grapalat" w:hAnsi="GHEA Grapalat"/>
          <w:sz w:val="24"/>
          <w:szCs w:val="24"/>
        </w:rPr>
        <w:t>с предложившими равные цены участниками,</w:t>
      </w:r>
      <w:r w:rsidR="005A3362">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5A336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872A26" w:rsidRPr="00872A26">
        <w:rPr>
          <w:rFonts w:ascii="GHEA Grapalat" w:hAnsi="GHEA Grapalat"/>
          <w:sz w:val="24"/>
          <w:szCs w:val="24"/>
        </w:rPr>
        <w:t xml:space="preserve"> </w:t>
      </w:r>
      <w:r w:rsidR="00872A26" w:rsidRPr="009044F1">
        <w:rPr>
          <w:rFonts w:ascii="GHEA Grapalat" w:hAnsi="GHEA Grapalat"/>
          <w:sz w:val="24"/>
          <w:szCs w:val="24"/>
        </w:rPr>
        <w:t>присутствуют</w:t>
      </w:r>
      <w:r w:rsidR="00872A26" w:rsidRPr="00872A26">
        <w:rPr>
          <w:rFonts w:ascii="GHEA Grapalat" w:hAnsi="GHEA Grapalat"/>
          <w:sz w:val="24"/>
          <w:szCs w:val="24"/>
        </w:rPr>
        <w:t xml:space="preserve"> </w:t>
      </w:r>
      <w:r w:rsidR="00872A26" w:rsidRPr="009044F1">
        <w:rPr>
          <w:rFonts w:ascii="GHEA Grapalat" w:hAnsi="GHEA Grapalat"/>
          <w:sz w:val="24"/>
          <w:szCs w:val="24"/>
        </w:rPr>
        <w:t>на заседании,</w:t>
      </w:r>
    </w:p>
    <w:p w14:paraId="4ADFD400" w14:textId="77777777" w:rsidR="009B6D58" w:rsidRPr="009044F1" w:rsidRDefault="009B6D58" w:rsidP="00032D5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CE1F1B" w:rsidRPr="004F6817">
        <w:rPr>
          <w:rFonts w:ascii="GHEA Grapalat" w:hAnsi="GHEA Grapalat"/>
          <w:sz w:val="24"/>
          <w:szCs w:val="24"/>
        </w:rPr>
        <w:t>неавтоматическ</w:t>
      </w:r>
      <w:r w:rsidR="00CE1F1B">
        <w:rPr>
          <w:rFonts w:ascii="GHEA Grapalat" w:hAnsi="GHEA Grapalat"/>
          <w:sz w:val="24"/>
          <w:szCs w:val="24"/>
        </w:rPr>
        <w:t>им</w:t>
      </w:r>
      <w:r w:rsidR="00CE1F1B" w:rsidRPr="004F6817">
        <w:rPr>
          <w:rFonts w:ascii="GHEA Grapalat" w:hAnsi="GHEA Grapalat"/>
          <w:sz w:val="24"/>
          <w:szCs w:val="24"/>
        </w:rPr>
        <w:t xml:space="preserve"> уведомлени</w:t>
      </w:r>
      <w:r w:rsidR="00CE1F1B">
        <w:rPr>
          <w:rFonts w:ascii="GHEA Grapalat" w:hAnsi="GHEA Grapalat"/>
          <w:sz w:val="24"/>
          <w:szCs w:val="24"/>
        </w:rPr>
        <w:t>ем</w:t>
      </w:r>
      <w:r w:rsidR="00CE1F1B"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F41347">
        <w:rPr>
          <w:rFonts w:ascii="GHEA Grapalat" w:hAnsi="GHEA Grapalat"/>
          <w:sz w:val="24"/>
          <w:szCs w:val="24"/>
        </w:rPr>
        <w:t>представившими равные цены</w:t>
      </w:r>
      <w:r w:rsidR="00F41347" w:rsidRPr="009044F1">
        <w:rPr>
          <w:rFonts w:ascii="GHEA Grapalat" w:hAnsi="GHEA Grapalat"/>
          <w:sz w:val="24"/>
          <w:szCs w:val="24"/>
        </w:rPr>
        <w:t xml:space="preserve"> </w:t>
      </w:r>
      <w:r w:rsidRPr="009044F1">
        <w:rPr>
          <w:rFonts w:ascii="GHEA Grapalat" w:hAnsi="GHEA Grapalat"/>
          <w:sz w:val="24"/>
          <w:szCs w:val="24"/>
        </w:rPr>
        <w:t>участников</w:t>
      </w:r>
      <w:r w:rsidR="003C3F6A">
        <w:rPr>
          <w:rFonts w:ascii="GHEA Grapalat" w:hAnsi="GHEA Grapalat"/>
          <w:sz w:val="24"/>
          <w:szCs w:val="24"/>
        </w:rPr>
        <w:t xml:space="preserve"> об </w:t>
      </w:r>
      <w:r w:rsidR="003C3F6A" w:rsidRPr="00C87FA4">
        <w:rPr>
          <w:rFonts w:ascii="GHEA Grapalat" w:hAnsi="GHEA Grapalat"/>
          <w:sz w:val="24"/>
          <w:szCs w:val="24"/>
        </w:rPr>
        <w:t>условия</w:t>
      </w:r>
      <w:r w:rsidR="003C3F6A">
        <w:rPr>
          <w:rFonts w:ascii="GHEA Grapalat" w:hAnsi="GHEA Grapalat"/>
          <w:sz w:val="24"/>
          <w:szCs w:val="24"/>
        </w:rPr>
        <w:t>х</w:t>
      </w:r>
      <w:r w:rsidR="003C3F6A" w:rsidRPr="00C87FA4">
        <w:rPr>
          <w:rFonts w:ascii="GHEA Grapalat" w:hAnsi="GHEA Grapalat"/>
          <w:sz w:val="24"/>
          <w:szCs w:val="24"/>
        </w:rPr>
        <w:t>, продолжительност</w:t>
      </w:r>
      <w:r w:rsidR="003C3F6A">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07D4EFAD" w14:textId="77777777" w:rsidR="009B6D58" w:rsidRPr="00A50C53" w:rsidRDefault="009B6D58" w:rsidP="00032D5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0EFB7400" w14:textId="77777777" w:rsidR="009B6D58" w:rsidRPr="009044F1" w:rsidRDefault="009B6D58" w:rsidP="00032D5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121F1F">
        <w:rPr>
          <w:rFonts w:ascii="GHEA Grapalat" w:hAnsi="GHEA Grapalat"/>
          <w:sz w:val="24"/>
          <w:szCs w:val="24"/>
        </w:rPr>
        <w:t>другого</w:t>
      </w:r>
      <w:r w:rsidR="00121F1F" w:rsidRPr="009044F1">
        <w:rPr>
          <w:rFonts w:ascii="GHEA Grapalat" w:hAnsi="GHEA Grapalat"/>
          <w:sz w:val="24"/>
          <w:szCs w:val="24"/>
        </w:rPr>
        <w:t xml:space="preserve"> участник</w:t>
      </w:r>
      <w:r w:rsidR="00121F1F">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5F9DE7A9" w14:textId="77777777" w:rsidR="00121F1F" w:rsidRDefault="009B6D58" w:rsidP="00032D5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и</w:t>
      </w:r>
      <w:r w:rsidRPr="009044F1">
        <w:rPr>
          <w:rFonts w:ascii="GHEA Grapalat" w:hAnsi="GHEA Grapalat"/>
          <w:sz w:val="24"/>
          <w:szCs w:val="24"/>
        </w:rPr>
        <w:t xml:space="preserve"> </w:t>
      </w:r>
      <w:r w:rsidR="000B5EDF" w:rsidRPr="003F64C5">
        <w:rPr>
          <w:rFonts w:ascii="GHEA Grapalat" w:hAnsi="GHEA Grapalat"/>
          <w:sz w:val="24"/>
          <w:szCs w:val="24"/>
        </w:rPr>
        <w:t>непризнанны</w:t>
      </w:r>
      <w:r w:rsidR="000B5EDF">
        <w:rPr>
          <w:rFonts w:ascii="GHEA Grapalat" w:hAnsi="GHEA Grapalat"/>
          <w:sz w:val="24"/>
          <w:szCs w:val="24"/>
        </w:rPr>
        <w:t>е таковыми</w:t>
      </w:r>
      <w:r w:rsidR="000B5EDF" w:rsidRPr="009044F1">
        <w:rPr>
          <w:rFonts w:ascii="GHEA Grapalat" w:hAnsi="GHEA Grapalat"/>
          <w:sz w:val="24"/>
          <w:szCs w:val="24"/>
        </w:rPr>
        <w:t xml:space="preserve"> </w:t>
      </w:r>
      <w:r w:rsidRPr="009044F1">
        <w:rPr>
          <w:rFonts w:ascii="GHEA Grapalat" w:hAnsi="GHEA Grapalat"/>
          <w:sz w:val="24"/>
          <w:szCs w:val="24"/>
        </w:rPr>
        <w:t>участники</w:t>
      </w:r>
      <w:r w:rsidR="00121F1F">
        <w:rPr>
          <w:rFonts w:ascii="GHEA Grapalat" w:hAnsi="GHEA Grapalat"/>
          <w:sz w:val="24"/>
          <w:szCs w:val="24"/>
        </w:rPr>
        <w:t>.</w:t>
      </w:r>
      <w:r w:rsidR="00121F1F" w:rsidRPr="00121F1F">
        <w:rPr>
          <w:rFonts w:ascii="GHEA Grapalat" w:hAnsi="GHEA Grapalat"/>
          <w:sz w:val="24"/>
          <w:szCs w:val="24"/>
        </w:rPr>
        <w:t xml:space="preserve"> </w:t>
      </w:r>
      <w:r w:rsidR="00121F1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121F1F">
        <w:rPr>
          <w:rFonts w:ascii="GHEA Grapalat" w:hAnsi="GHEA Grapalat"/>
          <w:sz w:val="24"/>
          <w:szCs w:val="24"/>
        </w:rPr>
        <w:t>.</w:t>
      </w:r>
    </w:p>
    <w:p w14:paraId="47CD190F" w14:textId="77777777" w:rsidR="00121F1F" w:rsidRDefault="00121F1F" w:rsidP="00032D5D">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4B60">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w:t>
      </w:r>
      <w:r w:rsidRPr="002F249D">
        <w:rPr>
          <w:rFonts w:ascii="GHEA Grapalat" w:hAnsi="GHEA Grapalat"/>
          <w:sz w:val="24"/>
          <w:szCs w:val="24"/>
        </w:rPr>
        <w:lastRenderedPageBreak/>
        <w:t>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247260C" w14:textId="77777777" w:rsidR="00121F1F" w:rsidRPr="009044F1" w:rsidRDefault="00121F1F" w:rsidP="00032D5D">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1E8B6CC8" w14:textId="77777777" w:rsidR="00B514E8" w:rsidRPr="009044F1" w:rsidRDefault="00FD2748" w:rsidP="00032D5D">
      <w:pPr>
        <w:widowControl w:val="0"/>
        <w:tabs>
          <w:tab w:val="left" w:pos="1134"/>
        </w:tabs>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520480"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0A02C7F9" w14:textId="77777777" w:rsidR="00B554B3" w:rsidRDefault="00B554B3" w:rsidP="00B554B3">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Pr>
          <w:rFonts w:ascii="GHEA Grapalat" w:hAnsi="GHEA Grapalat"/>
          <w:sz w:val="24"/>
          <w:szCs w:val="24"/>
        </w:rPr>
        <w:t xml:space="preserve"> 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w:t>
      </w:r>
      <w:r w:rsidRPr="003219E1">
        <w:rPr>
          <w:rFonts w:ascii="GHEA Grapalat" w:hAnsi="GHEA Grapalat"/>
          <w:sz w:val="24"/>
          <w:szCs w:val="24"/>
        </w:rPr>
        <w:t xml:space="preserve">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rPr>
        <w:t>субподрядчика</w:t>
      </w:r>
      <w:r w:rsidRPr="003219E1">
        <w:rPr>
          <w:rFonts w:ascii="GHEA Grapalat" w:hAnsi="GHEA Grapalat"/>
          <w:sz w:val="24"/>
          <w:szCs w:val="24"/>
        </w:rPr>
        <w:t>,</w:t>
      </w:r>
      <w:r>
        <w:rPr>
          <w:rFonts w:ascii="GHEA Grapalat" w:hAnsi="GHEA Grapalat"/>
          <w:sz w:val="24"/>
          <w:szCs w:val="24"/>
          <w:lang w:val="hy-AM"/>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27BE47D1" w14:textId="77777777" w:rsidR="00B554B3" w:rsidRDefault="00B554B3" w:rsidP="00B554B3">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49D5E4C8" w14:textId="77777777" w:rsidR="00B554B3" w:rsidRPr="00BD363B" w:rsidRDefault="00B554B3" w:rsidP="00B554B3">
      <w:pPr>
        <w:pStyle w:val="norm"/>
        <w:widowControl w:val="0"/>
        <w:tabs>
          <w:tab w:val="left" w:pos="1134"/>
        </w:tabs>
        <w:spacing w:after="160" w:line="240" w:lineRule="auto"/>
        <w:ind w:firstLine="567"/>
        <w:rPr>
          <w:rFonts w:ascii="GHEA Grapalat" w:hAnsi="GHEA Grapalat"/>
          <w:sz w:val="24"/>
          <w:szCs w:val="24"/>
        </w:rPr>
      </w:pPr>
      <w:r w:rsidRPr="00BD363B">
        <w:rPr>
          <w:rFonts w:ascii="GHEA Grapalat" w:hAnsi="GHEA Grapalat"/>
          <w:sz w:val="24"/>
          <w:szCs w:val="24"/>
        </w:rPr>
        <w:t>8.9.1</w:t>
      </w:r>
      <w:r>
        <w:rPr>
          <w:rFonts w:ascii="GHEA Grapalat" w:hAnsi="GHEA Grapalat"/>
          <w:sz w:val="24"/>
          <w:szCs w:val="24"/>
          <w:lang w:val="hy-AM"/>
        </w:rPr>
        <w:t>.</w:t>
      </w:r>
      <w:r w:rsidRPr="00BD363B">
        <w:rPr>
          <w:rFonts w:ascii="GHEA Grapalat" w:hAnsi="GHEA Grapalat"/>
          <w:sz w:val="24"/>
          <w:szCs w:val="24"/>
        </w:rPr>
        <w:t xml:space="preserve">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5CFEEACD" w14:textId="77777777" w:rsidR="00510159" w:rsidRPr="00510159" w:rsidRDefault="00510159" w:rsidP="00032D5D">
      <w:pPr>
        <w:pStyle w:val="norm"/>
        <w:widowControl w:val="0"/>
        <w:tabs>
          <w:tab w:val="left" w:pos="1276"/>
        </w:tabs>
        <w:spacing w:line="240" w:lineRule="auto"/>
        <w:ind w:firstLine="567"/>
        <w:rPr>
          <w:rFonts w:ascii="GHEA Grapalat" w:hAnsi="GHEA Grapalat"/>
          <w:sz w:val="24"/>
          <w:szCs w:val="24"/>
        </w:rPr>
      </w:pPr>
      <w:r w:rsidRPr="00510159">
        <w:rPr>
          <w:rFonts w:ascii="GHEA Grapalat" w:hAnsi="GHEA Grapalat"/>
          <w:sz w:val="24"/>
          <w:szCs w:val="24"/>
        </w:rPr>
        <w:t>8.10.</w:t>
      </w:r>
      <w:r w:rsidRPr="00510159">
        <w:rPr>
          <w:rFonts w:ascii="GHEA Grapalat" w:hAnsi="GHEA Grapalat"/>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039B67CF" w14:textId="77777777" w:rsidR="00CE18BF" w:rsidRPr="00CE18BF" w:rsidRDefault="00A150A9" w:rsidP="00032D5D">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D90CA1"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D90CA1" w:rsidRPr="00CE18BF" w:rsidDel="00A5199D">
        <w:rPr>
          <w:rFonts w:ascii="GHEA Grapalat" w:hAnsi="GHEA Grapalat"/>
          <w:sz w:val="24"/>
          <w:szCs w:val="24"/>
        </w:rPr>
        <w:t xml:space="preserve"> </w:t>
      </w:r>
      <w:r w:rsidR="00D90CA1" w:rsidRPr="00CE18BF">
        <w:rPr>
          <w:rFonts w:ascii="GHEA Grapalat" w:hAnsi="GHEA Grapalat"/>
          <w:sz w:val="24"/>
          <w:szCs w:val="24"/>
        </w:rPr>
        <w:t xml:space="preserve">(родитель,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w:t>
      </w:r>
      <w:r w:rsidR="00D90CA1" w:rsidRPr="00CE18BF">
        <w:rPr>
          <w:rFonts w:ascii="GHEA Grapalat" w:hAnsi="GHEA Grapalat"/>
          <w:sz w:val="24"/>
          <w:szCs w:val="24"/>
        </w:rPr>
        <w:lastRenderedPageBreak/>
        <w:t>процедуры.</w:t>
      </w:r>
    </w:p>
    <w:p w14:paraId="7BEA1C7A" w14:textId="77777777" w:rsidR="00EA58C8" w:rsidRPr="009044F1" w:rsidRDefault="00A150A9" w:rsidP="00032D5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5F5381EF" w14:textId="77777777" w:rsidR="00E65F37" w:rsidRPr="009044F1" w:rsidRDefault="00A150A9" w:rsidP="00032D5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21AC935B" w14:textId="77777777" w:rsidR="00A24827" w:rsidRPr="009044F1" w:rsidRDefault="00A24827" w:rsidP="00032D5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B93DA8">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749DC240" w14:textId="77777777" w:rsidR="008B73CD" w:rsidRPr="009044F1" w:rsidRDefault="008B73CD" w:rsidP="00032D5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3321A4B" w14:textId="0D82531E" w:rsidR="00D0526D" w:rsidRPr="00110330" w:rsidRDefault="001F5C79" w:rsidP="00032D5D">
      <w:pPr>
        <w:widowControl w:val="0"/>
        <w:tabs>
          <w:tab w:val="left" w:pos="1276"/>
        </w:tabs>
        <w:jc w:val="both"/>
        <w:rPr>
          <w:rFonts w:ascii="GHEA Grapalat" w:hAnsi="GHEA Grapalat"/>
          <w:color w:val="000000" w:themeColor="text1"/>
        </w:rPr>
      </w:pPr>
      <w:r>
        <w:rPr>
          <w:rFonts w:ascii="GHEA Grapalat" w:hAnsi="GHEA Grapalat"/>
          <w:lang w:val="hy-AM"/>
        </w:rPr>
        <w:t xml:space="preserve">       </w:t>
      </w:r>
      <w:r w:rsidR="008769B4" w:rsidRPr="00110330">
        <w:rPr>
          <w:rFonts w:ascii="GHEA Grapalat" w:hAnsi="GHEA Grapalat"/>
        </w:rPr>
        <w:t>8.</w:t>
      </w:r>
      <w:r w:rsidR="005B6DCF" w:rsidRPr="00110330">
        <w:rPr>
          <w:rFonts w:ascii="GHEA Grapalat" w:hAnsi="GHEA Grapalat"/>
          <w:lang w:val="hy-AM"/>
        </w:rPr>
        <w:t>14</w:t>
      </w:r>
      <w:r w:rsidR="00493CC7" w:rsidRPr="00110330">
        <w:rPr>
          <w:rFonts w:ascii="GHEA Grapalat" w:hAnsi="GHEA Grapalat"/>
        </w:rPr>
        <w:t>.</w:t>
      </w:r>
      <w:r w:rsidR="00D0526D" w:rsidRPr="00110330" w:rsidDel="00D0526D">
        <w:rPr>
          <w:rFonts w:ascii="GHEA Grapalat" w:hAnsi="GHEA Grapalat"/>
        </w:rPr>
        <w:t xml:space="preserve"> </w:t>
      </w:r>
      <w:r w:rsidR="00D0526D" w:rsidRPr="00110330">
        <w:rPr>
          <w:rFonts w:ascii="GHEA Grapalat" w:hAnsi="GHEA Grapalat"/>
        </w:rPr>
        <w:t xml:space="preserve">В случае выявления </w:t>
      </w:r>
      <w:r w:rsidR="00D0526D" w:rsidRPr="00110330">
        <w:rPr>
          <w:rFonts w:ascii="GHEA Grapalat" w:hAnsi="GHEA Grapalat"/>
          <w:color w:val="000000" w:themeColor="text1"/>
        </w:rPr>
        <w:t xml:space="preserve">оснований, предусмотренных пунктом 6 части 1 статьи 6 Закона, </w:t>
      </w:r>
      <w:r w:rsidR="00D0526D"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0526D" w:rsidRPr="00110330">
        <w:t xml:space="preserve"> </w:t>
      </w:r>
      <w:r w:rsidR="00D0526D" w:rsidRPr="00110330">
        <w:rPr>
          <w:rFonts w:ascii="GHEA Grapalat" w:hAnsi="GHEA Grapalat"/>
        </w:rPr>
        <w:t xml:space="preserve">При этом указанное в настоящем пункте решение руководитель заказчика выносит </w:t>
      </w:r>
      <w:r w:rsidR="00462C90" w:rsidRPr="00110330">
        <w:rPr>
          <w:rFonts w:ascii="GHEA Grapalat" w:hAnsi="GHEA Grapalat"/>
        </w:rPr>
        <w:t>на десятый день</w:t>
      </w:r>
      <w:r w:rsidR="00D0526D" w:rsidRPr="00110330">
        <w:rPr>
          <w:rFonts w:ascii="GHEA Grapalat" w:hAnsi="GHEA Grapalat"/>
        </w:rPr>
        <w:t>, следующих за днем объявления процедуры закупки несостоявшейся или опубликования объявления о заключенном договоре, или опубликования объявления</w:t>
      </w:r>
      <w:r w:rsidR="00A01C73" w:rsidRPr="00110330">
        <w:rPr>
          <w:rFonts w:ascii="GHEA Grapalat" w:hAnsi="GHEA Grapalat"/>
        </w:rPr>
        <w:t xml:space="preserve"> </w:t>
      </w:r>
      <w:r w:rsidR="00741A44" w:rsidRPr="00110330">
        <w:rPr>
          <w:rFonts w:ascii="GHEA Grapalat" w:hAnsi="GHEA Grapalat"/>
        </w:rPr>
        <w:t>((уведомления)</w:t>
      </w:r>
      <w:r w:rsidR="00D0526D" w:rsidRPr="00110330">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D0526D" w:rsidRPr="00110330">
        <w:t xml:space="preserve"> </w:t>
      </w:r>
      <w:r w:rsidR="00D0526D" w:rsidRPr="00110330">
        <w:rPr>
          <w:rFonts w:ascii="GHEA Grapalat" w:hAnsi="GHEA Grapalat"/>
        </w:rPr>
        <w:t>если по результатам судебного разбирательства возможность исполнения решения не исчезла.</w:t>
      </w:r>
      <w:r w:rsidR="00D0526D" w:rsidRPr="00110330">
        <w:rPr>
          <w:rFonts w:ascii="GHEA Grapalat" w:hAnsi="GHEA Grapalat"/>
          <w:color w:val="000000" w:themeColor="text1"/>
        </w:rPr>
        <w:t xml:space="preserve"> </w:t>
      </w:r>
    </w:p>
    <w:p w14:paraId="142791A1" w14:textId="77777777" w:rsidR="00BC15AF" w:rsidRPr="00110330" w:rsidRDefault="001126EC" w:rsidP="00032D5D">
      <w:pPr>
        <w:widowControl w:val="0"/>
        <w:tabs>
          <w:tab w:val="left" w:pos="1276"/>
        </w:tabs>
        <w:rPr>
          <w:rFonts w:ascii="GHEA Grapalat" w:hAnsi="GHEA Grapalat"/>
        </w:rPr>
      </w:pPr>
      <w:r>
        <w:rPr>
          <w:rFonts w:ascii="GHEA Grapalat" w:hAnsi="GHEA Grapalat"/>
        </w:rPr>
        <w:t xml:space="preserve">     Е</w:t>
      </w:r>
      <w:r w:rsidR="00BC15AF" w:rsidRPr="00110330">
        <w:rPr>
          <w:rFonts w:ascii="GHEA Grapalat" w:hAnsi="GHEA Grapalat"/>
        </w:rPr>
        <w:t>сли:</w:t>
      </w:r>
    </w:p>
    <w:p w14:paraId="4D0A93EC" w14:textId="77777777" w:rsidR="00BC15AF" w:rsidRPr="00110330" w:rsidRDefault="00BC15AF">
      <w:pPr>
        <w:pStyle w:val="ListParagraph"/>
        <w:widowControl w:val="0"/>
        <w:numPr>
          <w:ilvl w:val="0"/>
          <w:numId w:val="7"/>
        </w:numPr>
        <w:ind w:left="0" w:firstLine="284"/>
        <w:contextualSpacing/>
        <w:jc w:val="both"/>
        <w:rPr>
          <w:rFonts w:ascii="GHEA Grapalat" w:hAnsi="GHEA Grapalat"/>
        </w:rPr>
      </w:pPr>
      <w:r w:rsidRPr="00110330">
        <w:rPr>
          <w:rFonts w:ascii="GHEA Grapalat" w:hAnsi="GHEA Grapalat"/>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w:t>
      </w:r>
      <w:r w:rsidRPr="00110330">
        <w:rPr>
          <w:rFonts w:ascii="GHEA Grapalat" w:hAnsi="GHEA Grapalat"/>
        </w:rPr>
        <w:lastRenderedPageBreak/>
        <w:t>мотивированное решение о включении данного участника в список;</w:t>
      </w:r>
    </w:p>
    <w:p w14:paraId="29D994AF" w14:textId="77777777" w:rsidR="00BC15AF" w:rsidRDefault="00BC15AF">
      <w:pPr>
        <w:pStyle w:val="ListParagraph"/>
        <w:widowControl w:val="0"/>
        <w:numPr>
          <w:ilvl w:val="0"/>
          <w:numId w:val="7"/>
        </w:numPr>
        <w:ind w:left="0" w:firstLine="284"/>
        <w:contextualSpacing/>
        <w:jc w:val="both"/>
        <w:rPr>
          <w:rFonts w:ascii="GHEA Grapalat" w:hAnsi="GHEA Grapalat"/>
        </w:rPr>
      </w:pPr>
      <w:r w:rsidRPr="00110330">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2C3EFBC1" w14:textId="77777777" w:rsidR="000B4F91" w:rsidRDefault="00AD5625" w:rsidP="000B4F91">
      <w:pPr>
        <w:widowControl w:val="0"/>
        <w:tabs>
          <w:tab w:val="left" w:pos="1134"/>
        </w:tabs>
        <w:ind w:left="-360"/>
        <w:jc w:val="both"/>
        <w:rPr>
          <w:rFonts w:ascii="GHEA Grapalat" w:hAnsi="GHEA Grapalat" w:cs="Sylfaen"/>
        </w:rPr>
      </w:pPr>
      <w:r>
        <w:rPr>
          <w:rFonts w:ascii="GHEA Grapalat" w:hAnsi="GHEA Grapalat" w:cs="Sylfaen"/>
          <w:color w:val="FF0000"/>
        </w:rPr>
        <w:t xml:space="preserve">          </w:t>
      </w:r>
      <w:r w:rsidR="000B4F91">
        <w:rPr>
          <w:rFonts w:ascii="GHEA Grapalat" w:hAnsi="GHEA Grapalat" w:cs="Sylfaen"/>
          <w:color w:val="FF0000"/>
        </w:rPr>
        <w:t xml:space="preserve">          </w:t>
      </w:r>
      <w:r w:rsidR="000B4F91" w:rsidRPr="00793DC2">
        <w:rPr>
          <w:rFonts w:ascii="GHEA Grapalat" w:hAnsi="GHEA Grapalat" w:cs="Sylfaen"/>
        </w:rPr>
        <w:t xml:space="preserve">При этом, </w:t>
      </w:r>
    </w:p>
    <w:p w14:paraId="074CF196" w14:textId="77777777" w:rsidR="000B4F91" w:rsidRDefault="000B4F91" w:rsidP="000B4F91">
      <w:pPr>
        <w:widowControl w:val="0"/>
        <w:tabs>
          <w:tab w:val="left" w:pos="1134"/>
        </w:tabs>
        <w:ind w:left="-360"/>
        <w:jc w:val="both"/>
        <w:rPr>
          <w:rFonts w:ascii="GHEA Grapalat" w:hAnsi="GHEA Grapalat" w:cs="Sylfaen"/>
        </w:rPr>
      </w:pPr>
      <w:r>
        <w:rPr>
          <w:rFonts w:ascii="GHEA Grapalat" w:hAnsi="GHEA Grapalat" w:cs="Sylfaen"/>
          <w:lang w:val="hy-AM"/>
        </w:rPr>
        <w:t xml:space="preserve">- </w:t>
      </w:r>
      <w:r w:rsidRPr="00793DC2">
        <w:rPr>
          <w:rFonts w:ascii="GHEA Grapalat" w:hAnsi="GHEA Grapalat" w:cs="Sylfaen"/>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Pr>
          <w:rFonts w:ascii="GHEA Grapalat" w:hAnsi="GHEA Grapalat" w:cs="Sylfaen"/>
          <w:lang w:val="hy-AM"/>
        </w:rPr>
        <w:t xml:space="preserve"> </w:t>
      </w:r>
      <w:r w:rsidRPr="00877D77">
        <w:rPr>
          <w:rFonts w:ascii="GHEA Grapalat" w:hAnsi="GHEA Grapalat" w:cs="Sylfaen"/>
        </w:rPr>
        <w:t xml:space="preserve">включая случаи, когда несоответствия, зафиксированные в результате оценки заявки, не </w:t>
      </w:r>
      <w:r>
        <w:rPr>
          <w:rFonts w:ascii="GHEA Grapalat" w:hAnsi="GHEA Grapalat" w:cs="Sylfaen"/>
        </w:rPr>
        <w:t>исправляются</w:t>
      </w:r>
      <w:r w:rsidRPr="00877D77">
        <w:rPr>
          <w:rFonts w:ascii="GHEA Grapalat" w:hAnsi="GHEA Grapalat" w:cs="Sylfaen"/>
        </w:rPr>
        <w:t xml:space="preserve"> или не </w:t>
      </w:r>
      <w:r>
        <w:rPr>
          <w:rFonts w:ascii="GHEA Grapalat" w:hAnsi="GHEA Grapalat" w:cs="Sylfaen"/>
        </w:rPr>
        <w:t>исправляются</w:t>
      </w:r>
      <w:r w:rsidRPr="00877D77">
        <w:rPr>
          <w:rFonts w:ascii="GHEA Grapalat" w:hAnsi="GHEA Grapalat" w:cs="Sylfaen"/>
        </w:rPr>
        <w:t xml:space="preserve"> полностью в установленные сроки</w:t>
      </w:r>
      <w:r>
        <w:rPr>
          <w:rFonts w:ascii="GHEA Grapalat" w:hAnsi="GHEA Grapalat" w:cs="Sylfaen"/>
        </w:rPr>
        <w:t>,</w:t>
      </w:r>
      <w:r w:rsidRPr="00793DC2">
        <w:rPr>
          <w:rFonts w:ascii="GHEA Grapalat" w:hAnsi="GHEA Grapalat" w:cs="Sylfaen"/>
        </w:rPr>
        <w:t xml:space="preserve"> </w:t>
      </w:r>
      <w:r w:rsidRPr="006A6922">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rPr>
        <w:t>субподрядчика</w:t>
      </w:r>
      <w:r w:rsidRPr="006A6922">
        <w:rPr>
          <w:rFonts w:ascii="GHEA Grapalat" w:hAnsi="GHEA Grapalat" w:cs="Sylfaen"/>
        </w:rPr>
        <w:t>,</w:t>
      </w:r>
      <w:r w:rsidRPr="004A296E">
        <w:rPr>
          <w:rFonts w:ascii="GHEA Grapalat" w:hAnsi="GHEA Grapalat" w:cs="Sylfaen"/>
        </w:rPr>
        <w:t xml:space="preserve"> </w:t>
      </w:r>
      <w:r w:rsidRPr="00793DC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DDCAC22" w14:textId="77777777" w:rsidR="000B4F91" w:rsidRPr="0046324D" w:rsidRDefault="000B4F91" w:rsidP="000B4F91">
      <w:pPr>
        <w:widowControl w:val="0"/>
        <w:tabs>
          <w:tab w:val="left" w:pos="0"/>
        </w:tabs>
        <w:ind w:left="-284"/>
        <w:jc w:val="both"/>
        <w:rPr>
          <w:rFonts w:ascii="GHEA Grapalat" w:hAnsi="GHEA Grapalat"/>
        </w:rPr>
      </w:pPr>
      <w:r w:rsidRPr="00C467C2">
        <w:rPr>
          <w:rFonts w:ascii="GHEA Grapalat" w:hAnsi="GHEA Grapalat" w:cs="Sylfaen"/>
        </w:rPr>
        <w:t xml:space="preserve">- </w:t>
      </w:r>
      <w:r w:rsidRPr="00C467C2">
        <w:rPr>
          <w:rFonts w:ascii="GHEA Grapalat" w:hAnsi="GHEA Grapalat"/>
          <w:lang w:val="en-US"/>
        </w:rPr>
        <w:t>o</w:t>
      </w:r>
      <w:r w:rsidRPr="00C467C2">
        <w:rPr>
          <w:rFonts w:ascii="GHEA Grapalat" w:hAnsi="GHEA Grapalat"/>
        </w:rPr>
        <w:t>бстоятельство, предусмотренное пунктом 8.9.1 части 1 настоящего приглашения, не считается нарушением обязательства, принятого в рамках процесса закупки.</w:t>
      </w:r>
    </w:p>
    <w:p w14:paraId="0F1FD1B6" w14:textId="77777777" w:rsidR="00A63D83" w:rsidRPr="009044F1" w:rsidRDefault="00A63D83" w:rsidP="00032D5D">
      <w:pPr>
        <w:widowControl w:val="0"/>
        <w:tabs>
          <w:tab w:val="left" w:pos="1276"/>
        </w:tabs>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52BCDD00" w14:textId="77777777" w:rsidR="00A23E7B" w:rsidRDefault="00E64D24" w:rsidP="00032D5D">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 xml:space="preserve">Документы, указанные в </w:t>
      </w:r>
      <w:r w:rsidR="00551891" w:rsidRPr="00A74478">
        <w:rPr>
          <w:rFonts w:ascii="GHEA Grapalat" w:hAnsi="GHEA Grapalat"/>
          <w:sz w:val="24"/>
          <w:szCs w:val="24"/>
        </w:rPr>
        <w:t>пункт</w:t>
      </w:r>
      <w:r w:rsidR="00551891">
        <w:rPr>
          <w:rFonts w:ascii="GHEA Grapalat" w:hAnsi="GHEA Grapalat"/>
          <w:sz w:val="24"/>
          <w:szCs w:val="24"/>
        </w:rPr>
        <w:t>е</w:t>
      </w:r>
      <w:r w:rsidR="00551891" w:rsidRPr="00A74478">
        <w:rPr>
          <w:rFonts w:ascii="GHEA Grapalat" w:hAnsi="GHEA Grapalat"/>
          <w:sz w:val="24"/>
          <w:szCs w:val="24"/>
        </w:rPr>
        <w:t xml:space="preserve"> </w:t>
      </w:r>
      <w:r w:rsidR="00A74478" w:rsidRPr="00A74478">
        <w:rPr>
          <w:rFonts w:ascii="GHEA Grapalat" w:hAnsi="GHEA Grapalat"/>
          <w:sz w:val="24"/>
          <w:szCs w:val="24"/>
        </w:rPr>
        <w:t xml:space="preserve">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2773772" w14:textId="77777777" w:rsidR="002B121D" w:rsidRPr="001439BD" w:rsidRDefault="00A150A9" w:rsidP="00032D5D">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296E037" w14:textId="77777777" w:rsidR="009B0DA1" w:rsidRPr="009044F1" w:rsidRDefault="00B5219E" w:rsidP="00032D5D">
      <w:pPr>
        <w:widowControl w:val="0"/>
        <w:tabs>
          <w:tab w:val="left" w:pos="1276"/>
        </w:tabs>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1124629E" w14:textId="77777777" w:rsidR="00265D18" w:rsidRPr="009044F1" w:rsidRDefault="00265D18" w:rsidP="00032D5D">
      <w:pPr>
        <w:widowControl w:val="0"/>
        <w:ind w:firstLine="567"/>
        <w:jc w:val="both"/>
        <w:rPr>
          <w:rFonts w:ascii="GHEA Grapalat" w:hAnsi="GHEA Grapalat"/>
        </w:rPr>
      </w:pPr>
      <w:r w:rsidRPr="009044F1">
        <w:rPr>
          <w:rFonts w:ascii="GHEA Grapalat" w:hAnsi="GHEA Grapalat"/>
        </w:rPr>
        <w:t xml:space="preserve">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w:t>
      </w:r>
      <w:r w:rsidRPr="009044F1">
        <w:rPr>
          <w:rFonts w:ascii="GHEA Grapalat" w:hAnsi="GHEA Grapalat"/>
        </w:rPr>
        <w:lastRenderedPageBreak/>
        <w:t>идентификационных картах", либо отправляет сведения (документы) в воспроизведенном (отсканированном) с утвержденного оригинала варианте.</w:t>
      </w:r>
    </w:p>
    <w:p w14:paraId="3BE80990" w14:textId="77777777" w:rsidR="00096865" w:rsidRPr="00D3436F" w:rsidRDefault="00E02F60" w:rsidP="00032D5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4FC39BB3" w14:textId="77777777" w:rsidR="008A3C60" w:rsidRPr="008A3C60" w:rsidRDefault="008A3C60" w:rsidP="00032D5D">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0AC189B9" w14:textId="77777777" w:rsidR="00583092" w:rsidRPr="009044F1" w:rsidRDefault="00A150A9" w:rsidP="00032D5D">
      <w:pPr>
        <w:widowControl w:val="0"/>
        <w:tabs>
          <w:tab w:val="left" w:pos="1276"/>
        </w:tabs>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DCD23E5" w14:textId="77777777" w:rsidR="00583092" w:rsidRPr="009044F1" w:rsidRDefault="00A150A9" w:rsidP="00032D5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1E6F00C" w14:textId="77777777" w:rsidR="00583092" w:rsidRPr="005114D0" w:rsidRDefault="00662165" w:rsidP="00032D5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393A666" w14:textId="77777777" w:rsidR="00583092" w:rsidRPr="00374F4A" w:rsidRDefault="00A150A9" w:rsidP="00032D5D">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226346B7" w14:textId="77777777" w:rsidR="00196487" w:rsidRPr="009044F1" w:rsidRDefault="00A150A9" w:rsidP="00032D5D">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559C92AD" w14:textId="77777777" w:rsidR="00196487" w:rsidRPr="009044F1" w:rsidRDefault="00196487" w:rsidP="00032D5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72B3D987" w14:textId="77777777" w:rsidR="00196487" w:rsidRPr="009044F1" w:rsidRDefault="00196487" w:rsidP="00032D5D">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8ACF259" w14:textId="77777777" w:rsidR="00E45ACA" w:rsidRPr="000811C1" w:rsidRDefault="00A150A9" w:rsidP="00032D5D">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1DDA2629" w14:textId="77777777" w:rsidR="00583092" w:rsidRPr="009044F1" w:rsidRDefault="00A150A9" w:rsidP="00032D5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F6C70A" w14:textId="5338A06C" w:rsidR="00500780" w:rsidRDefault="00583092" w:rsidP="00032D5D">
      <w:pPr>
        <w:pStyle w:val="BodyTextIndent2"/>
        <w:widowControl w:val="0"/>
        <w:spacing w:line="240" w:lineRule="auto"/>
        <w:ind w:firstLine="567"/>
        <w:rPr>
          <w:rFonts w:ascii="GHEA Grapalat" w:hAnsi="GHEA Grapalat"/>
          <w:color w:val="000000" w:themeColor="text1"/>
          <w:szCs w:val="22"/>
        </w:rPr>
      </w:pPr>
      <w:r w:rsidRPr="009044F1">
        <w:rPr>
          <w:rFonts w:ascii="GHEA Grapalat" w:hAnsi="GHEA Grapalat"/>
          <w:sz w:val="24"/>
          <w:szCs w:val="24"/>
        </w:rPr>
        <w:t xml:space="preserve">Период ожидания в случае настоящей процедуры составляет </w:t>
      </w:r>
      <w:r w:rsidRPr="00FD7958">
        <w:rPr>
          <w:rFonts w:ascii="GHEA Grapalat" w:hAnsi="GHEA Grapalat"/>
          <w:b/>
          <w:bCs/>
          <w:sz w:val="24"/>
          <w:szCs w:val="24"/>
        </w:rPr>
        <w:t>"</w:t>
      </w:r>
      <w:r w:rsidR="0005217C" w:rsidRPr="00FD7958">
        <w:rPr>
          <w:rFonts w:ascii="GHEA Grapalat" w:hAnsi="GHEA Grapalat"/>
          <w:b/>
          <w:bCs/>
          <w:sz w:val="24"/>
          <w:szCs w:val="24"/>
        </w:rPr>
        <w:t>10</w:t>
      </w:r>
      <w:r w:rsidRPr="00FD7958">
        <w:rPr>
          <w:rFonts w:ascii="GHEA Grapalat" w:hAnsi="GHEA Grapalat"/>
          <w:b/>
          <w:bCs/>
          <w:sz w:val="24"/>
          <w:szCs w:val="24"/>
        </w:rPr>
        <w:t>"</w:t>
      </w:r>
      <w:r w:rsidRPr="009044F1">
        <w:rPr>
          <w:rFonts w:ascii="GHEA Grapalat" w:hAnsi="GHEA Grapalat"/>
          <w:sz w:val="24"/>
          <w:szCs w:val="24"/>
        </w:rPr>
        <w:t xml:space="preserve"> календарных дней. Период ожидания</w:t>
      </w:r>
      <w:r w:rsidR="00A835E3">
        <w:rPr>
          <w:rFonts w:ascii="GHEA Grapalat" w:hAnsi="GHEA Grapalat"/>
          <w:sz w:val="24"/>
          <w:szCs w:val="24"/>
        </w:rPr>
        <w:t>:</w:t>
      </w:r>
      <w:r w:rsidRPr="009044F1">
        <w:rPr>
          <w:rFonts w:ascii="GHEA Grapalat" w:hAnsi="GHEA Grapalat"/>
          <w:sz w:val="24"/>
          <w:szCs w:val="24"/>
        </w:rPr>
        <w:t xml:space="preserve"> </w:t>
      </w:r>
    </w:p>
    <w:p w14:paraId="1A3EA3CD" w14:textId="77777777" w:rsidR="00500780" w:rsidRPr="00A835E3" w:rsidRDefault="00500780" w:rsidP="00032D5D">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xml:space="preserve">- не применим, если заявку подал только один участник, с которым заключается </w:t>
      </w:r>
      <w:r w:rsidRPr="00A835E3">
        <w:rPr>
          <w:rFonts w:ascii="GHEA Grapalat" w:hAnsi="GHEA Grapalat"/>
          <w:sz w:val="24"/>
          <w:szCs w:val="24"/>
        </w:rPr>
        <w:lastRenderedPageBreak/>
        <w:t>договор;</w:t>
      </w:r>
    </w:p>
    <w:p w14:paraId="701EA8CA" w14:textId="77777777" w:rsidR="006D684E" w:rsidRDefault="00500780" w:rsidP="00032D5D">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33E4BDC" w14:textId="77777777" w:rsidR="00500780" w:rsidRPr="00A835E3" w:rsidRDefault="006D684E" w:rsidP="00032D5D">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00500780"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7F12823" w14:textId="77777777" w:rsidR="00B73109" w:rsidRDefault="00B73109" w:rsidP="00032D5D">
      <w:pPr>
        <w:widowControl w:val="0"/>
        <w:jc w:val="center"/>
        <w:rPr>
          <w:rFonts w:ascii="GHEA Grapalat" w:hAnsi="GHEA Grapalat"/>
          <w:b/>
        </w:rPr>
      </w:pPr>
    </w:p>
    <w:p w14:paraId="21C8BADE" w14:textId="77777777" w:rsidR="000313A6" w:rsidRDefault="00AA0AD8" w:rsidP="00032D5D">
      <w:pPr>
        <w:widowControl w:val="0"/>
        <w:jc w:val="center"/>
        <w:rPr>
          <w:rFonts w:ascii="GHEA Grapalat" w:hAnsi="GHEA Grapalat"/>
          <w:b/>
        </w:rPr>
      </w:pPr>
      <w:r w:rsidRPr="009044F1">
        <w:rPr>
          <w:rFonts w:ascii="GHEA Grapalat" w:hAnsi="GHEA Grapalat"/>
          <w:b/>
        </w:rPr>
        <w:t xml:space="preserve">9. ЗАКЛЮЧЕНИЕ ДОГОВОРА </w:t>
      </w:r>
    </w:p>
    <w:p w14:paraId="2CB5A6AC" w14:textId="77777777" w:rsidR="00B73109" w:rsidRPr="009044F1" w:rsidRDefault="00B73109" w:rsidP="00032D5D">
      <w:pPr>
        <w:widowControl w:val="0"/>
        <w:jc w:val="center"/>
        <w:rPr>
          <w:rFonts w:ascii="GHEA Grapalat" w:hAnsi="GHEA Grapalat" w:cs="Arial"/>
          <w:b/>
          <w:iCs/>
        </w:rPr>
      </w:pPr>
    </w:p>
    <w:p w14:paraId="4FC7EE06" w14:textId="77777777" w:rsidR="00096865" w:rsidRPr="009044F1" w:rsidRDefault="00AA0AD8" w:rsidP="00032D5D">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4033857" w14:textId="77777777" w:rsidR="00EB6E54" w:rsidRPr="009044F1" w:rsidRDefault="00AA0AD8" w:rsidP="00032D5D">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5"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A954B7B" w14:textId="77777777" w:rsidR="00F23A51" w:rsidRPr="009044F1" w:rsidRDefault="00AA0AD8" w:rsidP="00032D5D">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5C7D7A69" w14:textId="77777777" w:rsidR="009365B5" w:rsidRPr="009044F1" w:rsidRDefault="00AA0AD8" w:rsidP="00032D5D">
      <w:pPr>
        <w:widowControl w:val="0"/>
        <w:tabs>
          <w:tab w:val="left" w:pos="1134"/>
        </w:tabs>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4CDE7FC" w14:textId="77777777" w:rsidR="00096865" w:rsidRPr="009044F1" w:rsidRDefault="00AA0AD8" w:rsidP="00032D5D">
      <w:pPr>
        <w:widowControl w:val="0"/>
        <w:tabs>
          <w:tab w:val="left" w:pos="1134"/>
        </w:tabs>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7A498037" w14:textId="77777777" w:rsidR="00E01485" w:rsidRDefault="000313A6" w:rsidP="00032D5D">
      <w:pPr>
        <w:widowControl w:val="0"/>
        <w:ind w:firstLine="567"/>
        <w:jc w:val="both"/>
        <w:rPr>
          <w:ins w:id="6"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C8BDBB" w14:textId="77777777" w:rsidR="0033571F" w:rsidRPr="009044F1" w:rsidRDefault="00AA0AD8" w:rsidP="00032D5D">
      <w:pPr>
        <w:widowControl w:val="0"/>
        <w:tabs>
          <w:tab w:val="left" w:pos="1134"/>
        </w:tabs>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 xml:space="preserve">Отобранный участник, получивший предложение заказчика о заключении договора, посредством системы принимает или отклоняет </w:t>
      </w:r>
      <w:r w:rsidRPr="009044F1">
        <w:rPr>
          <w:rFonts w:ascii="GHEA Grapalat" w:hAnsi="GHEA Grapalat"/>
        </w:rPr>
        <w:lastRenderedPageBreak/>
        <w:t>поступившее ему предложение.</w:t>
      </w:r>
    </w:p>
    <w:p w14:paraId="6023A398" w14:textId="77777777" w:rsidR="00D612BC" w:rsidRPr="009044F1" w:rsidRDefault="00AA0AD8" w:rsidP="00032D5D">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247F761" w14:textId="77777777" w:rsidR="00F23A51" w:rsidRPr="009044F1" w:rsidRDefault="00AA0AD8" w:rsidP="00032D5D">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2DEA1310" w14:textId="77777777" w:rsidR="00B73109" w:rsidRDefault="00B73109" w:rsidP="00032D5D">
      <w:pPr>
        <w:widowControl w:val="0"/>
        <w:jc w:val="center"/>
        <w:rPr>
          <w:rFonts w:ascii="GHEA Grapalat" w:hAnsi="GHEA Grapalat"/>
          <w:b/>
        </w:rPr>
      </w:pPr>
    </w:p>
    <w:p w14:paraId="3D5820A6" w14:textId="77777777" w:rsidR="00546AA0" w:rsidRDefault="00030D40" w:rsidP="00032D5D">
      <w:pPr>
        <w:widowControl w:val="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40101246" w14:textId="3ED664F8" w:rsidR="00096865" w:rsidRDefault="003747F2" w:rsidP="00032D5D">
      <w:pPr>
        <w:widowControl w:val="0"/>
        <w:tabs>
          <w:tab w:val="left" w:pos="1276"/>
        </w:tabs>
        <w:ind w:firstLine="142"/>
        <w:jc w:val="both"/>
        <w:rPr>
          <w:rFonts w:ascii="GHEA Grapalat" w:hAnsi="GHEA Grapalat"/>
        </w:rPr>
      </w:pPr>
      <w:r>
        <w:rPr>
          <w:rFonts w:ascii="GHEA Grapalat" w:hAnsi="GHEA Grapalat"/>
          <w:lang w:val="hy-AM"/>
        </w:rPr>
        <w:t xml:space="preserve">     </w:t>
      </w:r>
      <w:r w:rsidR="00030D40"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4399E17E" w14:textId="75A6E0FD" w:rsidR="003F24FF" w:rsidRPr="00572A57" w:rsidRDefault="00A6609C" w:rsidP="00032D5D">
      <w:pPr>
        <w:widowControl w:val="0"/>
        <w:tabs>
          <w:tab w:val="left" w:pos="1276"/>
        </w:tabs>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AD471E" w:rsidRPr="00AD471E">
        <w:rPr>
          <w:rFonts w:ascii="GHEA Grapalat" w:hAnsi="GHEA Grapalat"/>
          <w:b/>
          <w:bCs/>
        </w:rPr>
        <w:t>15</w:t>
      </w:r>
      <w:r w:rsidR="00D644EE" w:rsidRPr="00521B73">
        <w:rPr>
          <w:rFonts w:ascii="GHEA Grapalat" w:hAnsi="GHEA Grapalat"/>
          <w:b/>
          <w:bCs/>
        </w:rPr>
        <w:t xml:space="preserve"> процентам</w:t>
      </w:r>
      <w:r w:rsidR="00D644EE">
        <w:rPr>
          <w:rFonts w:ascii="GHEA Grapalat" w:hAnsi="GHEA Grapalat"/>
        </w:rPr>
        <w:t xml:space="preserve">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4811C0">
        <w:rPr>
          <w:rFonts w:ascii="GHEA Grapalat" w:hAnsi="GHEA Grapalat"/>
        </w:rPr>
        <w:t>О</w:t>
      </w:r>
      <w:r w:rsidR="004811C0" w:rsidRPr="001647D2">
        <w:rPr>
          <w:rFonts w:ascii="GHEA Grapalat" w:hAnsi="GHEA Grapalat"/>
        </w:rPr>
        <w:t xml:space="preserve">беспечение </w:t>
      </w:r>
      <w:r w:rsidR="004811C0">
        <w:rPr>
          <w:rFonts w:ascii="GHEA Grapalat" w:hAnsi="GHEA Grapalat"/>
        </w:rPr>
        <w:t>к</w:t>
      </w:r>
      <w:r w:rsidR="004811C0" w:rsidRPr="001647D2">
        <w:rPr>
          <w:rFonts w:ascii="GHEA Grapalat" w:hAnsi="GHEA Grapalat"/>
        </w:rPr>
        <w:t>валификаци</w:t>
      </w:r>
      <w:r w:rsidR="004811C0">
        <w:rPr>
          <w:rFonts w:ascii="GHEA Grapalat" w:hAnsi="GHEA Grapalat"/>
        </w:rPr>
        <w:t>и</w:t>
      </w:r>
      <w:r w:rsidR="004811C0" w:rsidRPr="001647D2">
        <w:rPr>
          <w:rFonts w:ascii="GHEA Grapalat" w:hAnsi="GHEA Grapalat"/>
        </w:rPr>
        <w:t xml:space="preserve"> представляется в </w:t>
      </w:r>
      <w:r w:rsidR="004811C0">
        <w:rPr>
          <w:rFonts w:ascii="GHEA Grapalat" w:hAnsi="GHEA Grapalat"/>
        </w:rPr>
        <w:t>виде</w:t>
      </w:r>
      <w:r w:rsidR="004811C0" w:rsidRPr="001647D2">
        <w:rPr>
          <w:rFonts w:ascii="GHEA Grapalat" w:hAnsi="GHEA Grapalat"/>
        </w:rPr>
        <w:t xml:space="preserve"> </w:t>
      </w:r>
      <w:r w:rsidR="004811C0">
        <w:rPr>
          <w:rFonts w:ascii="GHEA Grapalat" w:hAnsi="GHEA Grapalat"/>
        </w:rPr>
        <w:t>соглашения о неустойке</w:t>
      </w:r>
      <w:r w:rsidR="004811C0" w:rsidRPr="00174059">
        <w:rPr>
          <w:rFonts w:ascii="GHEA Grapalat" w:hAnsi="GHEA Grapalat"/>
        </w:rPr>
        <w:t xml:space="preserve"> (приложение 4. 2) или наличных денег, или 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05217C" w:rsidRPr="0005217C">
        <w:rPr>
          <w:rFonts w:ascii="GHEA Grapalat" w:hAnsi="GHEA Grapalat"/>
        </w:rPr>
        <w:t>9</w:t>
      </w:r>
      <w:r w:rsidR="00731129">
        <w:rPr>
          <w:rFonts w:ascii="GHEA Grapalat" w:hAnsi="GHEA Grapalat"/>
        </w:rPr>
        <w:t>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016C855B" w14:textId="77777777" w:rsidR="004153E3" w:rsidRPr="005242F9" w:rsidRDefault="004153E3" w:rsidP="00032D5D">
      <w:pPr>
        <w:widowControl w:val="0"/>
        <w:tabs>
          <w:tab w:val="left" w:pos="1276"/>
        </w:tabs>
        <w:ind w:firstLine="567"/>
        <w:jc w:val="both"/>
        <w:rPr>
          <w:rFonts w:ascii="GHEA Grapalat" w:hAnsi="GHEA Grapalat" w:cs="Sylfaen"/>
        </w:rPr>
      </w:pPr>
      <w:r w:rsidRPr="005242F9">
        <w:rPr>
          <w:rFonts w:ascii="GHEA Grapalat" w:hAnsi="GHEA Grapalat" w:cs="Sylfaen"/>
        </w:rPr>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B449AB9" w14:textId="77777777" w:rsidR="005B796C" w:rsidRDefault="00B73109" w:rsidP="00032D5D">
      <w:pPr>
        <w:rPr>
          <w:rFonts w:ascii="GHEA Grapalat" w:hAnsi="GHEA Grapalat"/>
        </w:rPr>
      </w:pPr>
      <w:r>
        <w:rPr>
          <w:rFonts w:ascii="GHEA Grapalat" w:hAnsi="GHEA Grapalat"/>
        </w:rPr>
        <w:br w:type="page"/>
      </w:r>
      <w:r w:rsidR="005B796C" w:rsidRPr="005242F9">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7110C2D0" w14:textId="77777777" w:rsidR="00B73109" w:rsidRDefault="00B73109" w:rsidP="00032D5D">
      <w:pPr>
        <w:widowControl w:val="0"/>
        <w:tabs>
          <w:tab w:val="left" w:pos="1276"/>
        </w:tabs>
        <w:ind w:firstLine="567"/>
        <w:jc w:val="both"/>
        <w:rPr>
          <w:ins w:id="7"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14:paraId="2B0EA1B8" w14:textId="77777777" w:rsidR="00B73109" w:rsidRPr="005242F9" w:rsidRDefault="00B73109" w:rsidP="00032D5D">
      <w:pPr>
        <w:rPr>
          <w:rFonts w:ascii="GHEA Grapalat" w:hAnsi="GHEA Grapalat"/>
        </w:rPr>
      </w:pPr>
    </w:p>
    <w:p w14:paraId="6B5EE8EE" w14:textId="77777777" w:rsidR="00CE75A2" w:rsidRDefault="00CE75A2" w:rsidP="00032D5D">
      <w:pPr>
        <w:widowControl w:val="0"/>
        <w:tabs>
          <w:tab w:val="left" w:pos="1276"/>
        </w:tabs>
        <w:ind w:firstLine="567"/>
        <w:jc w:val="both"/>
        <w:rPr>
          <w:rFonts w:ascii="GHEA Grapalat" w:hAnsi="GHEA Grapalat"/>
        </w:rPr>
      </w:pPr>
      <w:r>
        <w:rPr>
          <w:rFonts w:ascii="GHEA Grapalat" w:hAnsi="GHEA Grapalat"/>
        </w:rPr>
        <w:t>-------------------</w:t>
      </w:r>
    </w:p>
    <w:p w14:paraId="331AF18A" w14:textId="77777777" w:rsidR="00F7682C" w:rsidRPr="00F41D1E" w:rsidRDefault="00F7682C" w:rsidP="00032D5D">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B1175F" w14:textId="77777777" w:rsidR="00F7682C" w:rsidRPr="00F41D1E" w:rsidRDefault="00F7682C" w:rsidP="00032D5D">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3DA61FE" w14:textId="77777777" w:rsidR="00F7682C" w:rsidRPr="00F41D1E" w:rsidRDefault="00F7682C" w:rsidP="00032D5D">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BEE15E1" w14:textId="77777777" w:rsidR="00F7682C" w:rsidRDefault="00F7682C" w:rsidP="00032D5D">
      <w:pPr>
        <w:pStyle w:val="FootnoteText"/>
        <w:jc w:val="both"/>
        <w:rPr>
          <w:ins w:id="8" w:author="Inesa Kocharyan" w:date="2022-05-27T11:21:00Z"/>
          <w:rFonts w:asciiTheme="minorHAnsi" w:hAnsiTheme="minorHAnsi"/>
          <w:i/>
        </w:rPr>
      </w:pPr>
    </w:p>
    <w:p w14:paraId="67CA32F3" w14:textId="77777777" w:rsidR="00CE75A2" w:rsidRPr="00CE75A2" w:rsidRDefault="00CE75A2" w:rsidP="00032D5D">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531188CA" w14:textId="77777777" w:rsidR="00CE75A2" w:rsidRPr="00CE75A2" w:rsidRDefault="00CE75A2" w:rsidP="00032D5D">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62B99887" w14:textId="77777777" w:rsidR="00CE75A2" w:rsidRPr="00CE75A2" w:rsidRDefault="00CE75A2" w:rsidP="00032D5D">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051D6982" w14:textId="77777777" w:rsidR="00CE75A2" w:rsidRPr="00CE75A2" w:rsidRDefault="00CE75A2" w:rsidP="00032D5D">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54655A5F" w14:textId="77777777" w:rsidR="00CE75A2" w:rsidRDefault="00CE75A2" w:rsidP="00032D5D">
      <w:pPr>
        <w:widowControl w:val="0"/>
        <w:tabs>
          <w:tab w:val="left" w:pos="1276"/>
        </w:tabs>
        <w:ind w:firstLine="567"/>
        <w:jc w:val="both"/>
        <w:rPr>
          <w:rFonts w:ascii="GHEA Grapalat" w:hAnsi="GHEA Grapalat"/>
        </w:rPr>
      </w:pPr>
    </w:p>
    <w:p w14:paraId="4F48C68D" w14:textId="77777777" w:rsidR="00B73109" w:rsidRDefault="00B73109" w:rsidP="00032D5D">
      <w:pPr>
        <w:widowControl w:val="0"/>
        <w:tabs>
          <w:tab w:val="left" w:pos="1276"/>
        </w:tabs>
        <w:ind w:firstLine="567"/>
        <w:jc w:val="both"/>
        <w:rPr>
          <w:rFonts w:ascii="GHEA Grapalat" w:hAnsi="GHEA Grapalat"/>
        </w:rPr>
      </w:pPr>
    </w:p>
    <w:p w14:paraId="35F5F979" w14:textId="77777777" w:rsidR="00B73109" w:rsidRDefault="00B73109" w:rsidP="00032D5D">
      <w:pPr>
        <w:rPr>
          <w:rFonts w:ascii="GHEA Grapalat" w:hAnsi="GHEA Grapalat"/>
        </w:rPr>
      </w:pPr>
      <w:r>
        <w:rPr>
          <w:rFonts w:ascii="GHEA Grapalat" w:hAnsi="GHEA Grapalat"/>
        </w:rPr>
        <w:br w:type="page"/>
      </w:r>
    </w:p>
    <w:p w14:paraId="3870602A" w14:textId="77777777" w:rsidR="0035631F" w:rsidRDefault="005B796C" w:rsidP="00032D5D">
      <w:pPr>
        <w:widowControl w:val="0"/>
        <w:tabs>
          <w:tab w:val="left" w:pos="1276"/>
        </w:tabs>
        <w:ind w:firstLine="567"/>
        <w:jc w:val="both"/>
        <w:rPr>
          <w:ins w:id="9" w:author="Vardan" w:date="2022-10-29T19:51:00Z"/>
          <w:rFonts w:ascii="GHEA Grapalat" w:hAnsi="GHEA Grapalat"/>
        </w:rPr>
      </w:pPr>
      <w:r w:rsidRPr="0054287C">
        <w:rPr>
          <w:rFonts w:ascii="GHEA Grapalat" w:hAnsi="GHEA Grapalat" w:cs="Sylfaen"/>
        </w:rPr>
        <w:lastRenderedPageBreak/>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8"/>
        <w:t>13</w:t>
      </w:r>
      <w:r w:rsidR="00A6609C" w:rsidRPr="0054287C">
        <w:rPr>
          <w:rFonts w:ascii="GHEA Grapalat" w:hAnsi="GHEA Grapalat"/>
        </w:rPr>
        <w:t xml:space="preserve"> </w:t>
      </w:r>
    </w:p>
    <w:p w14:paraId="4A25F07E" w14:textId="77777777" w:rsidR="00816B3C" w:rsidRPr="0001217D" w:rsidRDefault="00816B3C" w:rsidP="00032D5D">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2C87E552" w14:textId="77777777" w:rsidR="002406D8" w:rsidRPr="001775FE" w:rsidRDefault="002406D8" w:rsidP="00032D5D">
      <w:pPr>
        <w:widowControl w:val="0"/>
        <w:tabs>
          <w:tab w:val="left" w:pos="1276"/>
        </w:tabs>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754291" w14:textId="54DD3BC2" w:rsidR="00366C4E" w:rsidRPr="001775FE" w:rsidRDefault="00030D40" w:rsidP="00032D5D">
      <w:pPr>
        <w:widowControl w:val="0"/>
        <w:tabs>
          <w:tab w:val="left" w:pos="1276"/>
        </w:tabs>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w:t>
      </w:r>
      <w:r w:rsidR="0005217C" w:rsidRPr="00C67FAB">
        <w:rPr>
          <w:rFonts w:ascii="GHEA Grapalat" w:hAnsi="GHEA Grapalat"/>
          <w:i/>
        </w:rPr>
        <w:t>в одностороннем порядке утвержденного заявления-в виде неустойки (приложение 5.1) или наличных денег</w:t>
      </w:r>
      <w:r w:rsidR="0005217C" w:rsidRPr="001775FE">
        <w:rPr>
          <w:rFonts w:ascii="GHEA Grapalat" w:hAnsi="GHEA Grapalat"/>
        </w:rPr>
        <w:t xml:space="preserve"> </w:t>
      </w:r>
      <w:r w:rsidR="00F570C2" w:rsidRPr="001775FE">
        <w:rPr>
          <w:rStyle w:val="FootnoteReference"/>
          <w:rFonts w:ascii="GHEA Grapalat" w:hAnsi="GHEA Grapalat"/>
        </w:rPr>
        <w:footnoteReference w:customMarkFollows="1" w:id="9"/>
        <w:t>14</w:t>
      </w:r>
      <w:r w:rsidR="00375E5E" w:rsidRPr="001775FE">
        <w:rPr>
          <w:rFonts w:ascii="GHEA Grapalat" w:hAnsi="GHEA Grapalat"/>
        </w:rPr>
        <w:t>.</w:t>
      </w:r>
    </w:p>
    <w:p w14:paraId="5187B554" w14:textId="77777777" w:rsidR="00275C43" w:rsidRDefault="0058395E" w:rsidP="00032D5D">
      <w:pPr>
        <w:widowControl w:val="0"/>
        <w:tabs>
          <w:tab w:val="left" w:pos="1276"/>
        </w:tabs>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5E442CB5" w14:textId="77777777" w:rsidR="00E969ED" w:rsidRPr="00DC30CC" w:rsidRDefault="00030D40" w:rsidP="00032D5D">
      <w:pPr>
        <w:widowControl w:val="0"/>
        <w:tabs>
          <w:tab w:val="left" w:pos="1276"/>
        </w:tabs>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87409BF" w14:textId="77777777" w:rsidR="00F0759D" w:rsidRDefault="00F92A53" w:rsidP="00032D5D">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16A6D71B" w14:textId="77777777" w:rsidR="004A0321" w:rsidRPr="00F71183" w:rsidRDefault="004A0321" w:rsidP="00032D5D">
      <w:pPr>
        <w:widowControl w:val="0"/>
        <w:tabs>
          <w:tab w:val="left" w:pos="1276"/>
        </w:tabs>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w:t>
      </w:r>
      <w:r w:rsidR="0076763C" w:rsidRPr="009044F1">
        <w:rPr>
          <w:rFonts w:ascii="GHEA Grapalat" w:hAnsi="GHEA Grapalat"/>
        </w:rPr>
        <w:lastRenderedPageBreak/>
        <w:t>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1996DDE2" w14:textId="77777777" w:rsidR="00D32092" w:rsidRPr="00B31DFD" w:rsidRDefault="00D32092" w:rsidP="00032D5D">
      <w:pPr>
        <w:widowControl w:val="0"/>
        <w:tabs>
          <w:tab w:val="left" w:pos="1276"/>
        </w:tabs>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4BCAEDFC" w14:textId="77777777" w:rsidR="008F0732" w:rsidRPr="00625529" w:rsidRDefault="00030D40" w:rsidP="00032D5D">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4318AFF1" w14:textId="77777777" w:rsidR="005162B1" w:rsidRPr="009044F1" w:rsidRDefault="00030D40" w:rsidP="00032D5D">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2DABFFD3" w14:textId="77777777" w:rsidR="00510159" w:rsidRPr="00510159" w:rsidRDefault="00510159" w:rsidP="00032D5D">
      <w:pPr>
        <w:widowControl w:val="0"/>
        <w:tabs>
          <w:tab w:val="left" w:pos="1134"/>
        </w:tabs>
        <w:ind w:firstLine="567"/>
        <w:jc w:val="both"/>
        <w:rPr>
          <w:rFonts w:ascii="GHEA Grapalat" w:hAnsi="GHEA Grapalat"/>
        </w:rPr>
      </w:pPr>
      <w:r w:rsidRPr="00510159">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sidRPr="00510159">
        <w:rPr>
          <w:rFonts w:ascii="GHEA Grapalat" w:hAnsi="GHEA Grapalat"/>
          <w:lang w:val="hy-AM"/>
        </w:rPr>
        <w:t>-</w:t>
      </w:r>
      <w:r w:rsidRPr="00510159">
        <w:rPr>
          <w:rFonts w:ascii="GHEA Grapalat" w:hAnsi="GHEA Grapalat"/>
        </w:rPr>
        <w:t xml:space="preserve"> Министерству Финансов РА</w:t>
      </w:r>
      <w:r w:rsidRPr="00510159">
        <w:rPr>
          <w:rFonts w:ascii="GHEA Grapalat" w:hAnsi="GHEA Grapalat"/>
          <w:lang w:val="hy-AM"/>
        </w:rPr>
        <w:t>,</w:t>
      </w:r>
      <w:r w:rsidRPr="00510159">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письменнов течение двух рабочих дней после получения отказа.</w:t>
      </w:r>
    </w:p>
    <w:p w14:paraId="3A8205FD" w14:textId="77777777" w:rsidR="00510159" w:rsidRPr="00510159" w:rsidRDefault="00510159" w:rsidP="00032D5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510159">
        <w:rPr>
          <w:rFonts w:ascii="GHEA Grapalat" w:hAnsi="GHEA Grapalat"/>
          <w:lang w:val="hy-AM"/>
        </w:rPr>
        <w:t xml:space="preserve">       </w:t>
      </w:r>
      <w:r w:rsidRPr="00510159">
        <w:rPr>
          <w:rFonts w:ascii="GHEA Grapalat" w:hAnsi="GHEA Grapalat"/>
        </w:rPr>
        <w:t xml:space="preserve">10.8 </w:t>
      </w:r>
      <w:r w:rsidRPr="00510159">
        <w:rPr>
          <w:rFonts w:ascii="GHEA Grapalat" w:hAnsi="GHEA Grapalat" w:hint="eastAsia"/>
        </w:rPr>
        <w:t>О</w:t>
      </w:r>
      <w:r w:rsidRPr="00510159">
        <w:rPr>
          <w:rFonts w:ascii="GHEA Grapalat" w:hAnsi="GHEA Grapalat"/>
        </w:rPr>
        <w:t xml:space="preserve"> </w:t>
      </w:r>
      <w:r w:rsidRPr="00510159">
        <w:rPr>
          <w:rFonts w:ascii="GHEA Grapalat" w:hAnsi="GHEA Grapalat" w:hint="eastAsia"/>
        </w:rPr>
        <w:t>возврате</w:t>
      </w:r>
      <w:r w:rsidRPr="00510159">
        <w:rPr>
          <w:rFonts w:ascii="GHEA Grapalat" w:hAnsi="GHEA Grapalat"/>
        </w:rPr>
        <w:t xml:space="preserve"> </w:t>
      </w:r>
      <w:r w:rsidRPr="00510159">
        <w:rPr>
          <w:rFonts w:ascii="GHEA Grapalat" w:hAnsi="GHEA Grapalat" w:hint="eastAsia"/>
        </w:rPr>
        <w:t>обеспечения</w:t>
      </w:r>
      <w:r w:rsidRPr="00510159">
        <w:rPr>
          <w:rFonts w:ascii="GHEA Grapalat" w:hAnsi="GHEA Grapalat"/>
        </w:rPr>
        <w:t xml:space="preserve"> </w:t>
      </w:r>
      <w:r w:rsidRPr="00510159">
        <w:rPr>
          <w:rFonts w:ascii="GHEA Grapalat" w:hAnsi="GHEA Grapalat" w:hint="eastAsia"/>
        </w:rPr>
        <w:t>договора</w:t>
      </w:r>
      <w:r w:rsidRPr="00510159">
        <w:rPr>
          <w:rFonts w:ascii="GHEA Grapalat" w:hAnsi="GHEA Grapalat"/>
        </w:rPr>
        <w:t xml:space="preserve"> </w:t>
      </w:r>
      <w:r w:rsidRPr="00510159">
        <w:rPr>
          <w:rFonts w:ascii="GHEA Grapalat" w:hAnsi="GHEA Grapalat" w:hint="eastAsia"/>
        </w:rPr>
        <w:t>и</w:t>
      </w:r>
      <w:r w:rsidRPr="00510159">
        <w:rPr>
          <w:rFonts w:ascii="GHEA Grapalat" w:hAnsi="GHEA Grapalat"/>
        </w:rPr>
        <w:t>/</w:t>
      </w:r>
      <w:r w:rsidRPr="00510159">
        <w:rPr>
          <w:rFonts w:ascii="GHEA Grapalat" w:hAnsi="GHEA Grapalat" w:hint="eastAsia"/>
        </w:rPr>
        <w:t>или</w:t>
      </w:r>
      <w:r w:rsidRPr="00510159">
        <w:rPr>
          <w:rFonts w:ascii="GHEA Grapalat" w:hAnsi="GHEA Grapalat"/>
        </w:rPr>
        <w:t xml:space="preserve"> </w:t>
      </w:r>
      <w:r w:rsidRPr="00510159">
        <w:rPr>
          <w:rFonts w:ascii="GHEA Grapalat" w:hAnsi="GHEA Grapalat" w:hint="eastAsia"/>
        </w:rPr>
        <w:t>квалификации</w:t>
      </w:r>
      <w:r w:rsidRPr="00510159">
        <w:rPr>
          <w:rFonts w:ascii="GHEA Grapalat" w:hAnsi="GHEA Grapalat"/>
        </w:rPr>
        <w:t xml:space="preserve"> </w:t>
      </w:r>
      <w:r w:rsidRPr="00510159">
        <w:rPr>
          <w:rFonts w:ascii="GHEA Grapalat" w:hAnsi="GHEA Grapalat" w:hint="eastAsia"/>
        </w:rPr>
        <w:t>руководитель</w:t>
      </w:r>
      <w:r w:rsidRPr="00510159">
        <w:rPr>
          <w:rFonts w:ascii="GHEA Grapalat" w:hAnsi="GHEA Grapalat"/>
        </w:rPr>
        <w:t xml:space="preserve"> </w:t>
      </w:r>
      <w:r w:rsidRPr="00510159">
        <w:rPr>
          <w:rFonts w:ascii="GHEA Grapalat" w:hAnsi="GHEA Grapalat" w:hint="eastAsia"/>
        </w:rPr>
        <w:t>заказчика</w:t>
      </w:r>
      <w:r w:rsidRPr="00510159">
        <w:rPr>
          <w:rFonts w:ascii="GHEA Grapalat" w:hAnsi="GHEA Grapalat"/>
        </w:rPr>
        <w:t xml:space="preserve"> </w:t>
      </w:r>
      <w:r w:rsidRPr="00510159">
        <w:rPr>
          <w:rFonts w:ascii="GHEA Grapalat" w:hAnsi="GHEA Grapalat" w:hint="eastAsia"/>
        </w:rPr>
        <w:t>в</w:t>
      </w:r>
      <w:r w:rsidRPr="00510159">
        <w:rPr>
          <w:rFonts w:ascii="GHEA Grapalat" w:hAnsi="GHEA Grapalat"/>
        </w:rPr>
        <w:t xml:space="preserve"> </w:t>
      </w:r>
      <w:r w:rsidRPr="00510159">
        <w:rPr>
          <w:rFonts w:ascii="GHEA Grapalat" w:hAnsi="GHEA Grapalat" w:hint="eastAsia"/>
        </w:rPr>
        <w:t>письменной</w:t>
      </w:r>
      <w:r w:rsidRPr="00510159">
        <w:rPr>
          <w:rFonts w:ascii="GHEA Grapalat" w:hAnsi="GHEA Grapalat"/>
        </w:rPr>
        <w:t xml:space="preserve"> </w:t>
      </w:r>
      <w:r w:rsidRPr="00510159">
        <w:rPr>
          <w:rFonts w:ascii="GHEA Grapalat" w:hAnsi="GHEA Grapalat" w:hint="eastAsia"/>
        </w:rPr>
        <w:t>форме</w:t>
      </w:r>
      <w:r w:rsidRPr="00510159">
        <w:rPr>
          <w:rFonts w:ascii="GHEA Grapalat" w:hAnsi="GHEA Grapalat"/>
        </w:rPr>
        <w:t xml:space="preserve"> </w:t>
      </w:r>
      <w:r w:rsidRPr="00510159">
        <w:rPr>
          <w:rFonts w:ascii="GHEA Grapalat" w:hAnsi="GHEA Grapalat" w:hint="eastAsia"/>
        </w:rPr>
        <w:t>в</w:t>
      </w:r>
      <w:r w:rsidRPr="00510159">
        <w:rPr>
          <w:rFonts w:ascii="GHEA Grapalat" w:hAnsi="GHEA Grapalat"/>
        </w:rPr>
        <w:t xml:space="preserve"> </w:t>
      </w:r>
      <w:r w:rsidRPr="00510159">
        <w:rPr>
          <w:rFonts w:ascii="GHEA Grapalat" w:hAnsi="GHEA Grapalat" w:hint="eastAsia"/>
        </w:rPr>
        <w:t>течение</w:t>
      </w:r>
      <w:r w:rsidRPr="00510159">
        <w:rPr>
          <w:rFonts w:ascii="GHEA Grapalat" w:hAnsi="GHEA Grapalat"/>
        </w:rPr>
        <w:t xml:space="preserve"> </w:t>
      </w:r>
      <w:r w:rsidRPr="00510159">
        <w:rPr>
          <w:rFonts w:ascii="GHEA Grapalat" w:hAnsi="GHEA Grapalat" w:hint="eastAsia"/>
        </w:rPr>
        <w:t>пяти</w:t>
      </w:r>
      <w:r w:rsidRPr="00510159">
        <w:rPr>
          <w:rFonts w:ascii="GHEA Grapalat" w:hAnsi="GHEA Grapalat"/>
        </w:rPr>
        <w:t xml:space="preserve"> </w:t>
      </w:r>
      <w:r w:rsidRPr="00510159">
        <w:rPr>
          <w:rFonts w:ascii="GHEA Grapalat" w:hAnsi="GHEA Grapalat" w:hint="eastAsia"/>
        </w:rPr>
        <w:t>рабочих</w:t>
      </w:r>
      <w:r w:rsidRPr="00510159">
        <w:rPr>
          <w:rFonts w:ascii="GHEA Grapalat" w:hAnsi="GHEA Grapalat"/>
        </w:rPr>
        <w:t xml:space="preserve"> </w:t>
      </w:r>
      <w:r w:rsidRPr="00510159">
        <w:rPr>
          <w:rFonts w:ascii="GHEA Grapalat" w:hAnsi="GHEA Grapalat" w:hint="eastAsia"/>
        </w:rPr>
        <w:t>дней</w:t>
      </w:r>
      <w:r w:rsidRPr="00510159">
        <w:rPr>
          <w:rFonts w:ascii="GHEA Grapalat" w:hAnsi="GHEA Grapalat"/>
        </w:rPr>
        <w:t xml:space="preserve">, </w:t>
      </w:r>
      <w:r w:rsidRPr="00510159">
        <w:rPr>
          <w:rFonts w:ascii="GHEA Grapalat" w:hAnsi="GHEA Grapalat" w:hint="eastAsia"/>
        </w:rPr>
        <w:t>следующих</w:t>
      </w:r>
      <w:r w:rsidRPr="00510159">
        <w:rPr>
          <w:rFonts w:ascii="GHEA Grapalat" w:hAnsi="GHEA Grapalat"/>
        </w:rPr>
        <w:t xml:space="preserve"> </w:t>
      </w:r>
      <w:r w:rsidRPr="00510159">
        <w:rPr>
          <w:rFonts w:ascii="GHEA Grapalat" w:hAnsi="GHEA Grapalat" w:hint="eastAsia"/>
        </w:rPr>
        <w:t>за</w:t>
      </w:r>
      <w:r w:rsidRPr="00510159">
        <w:rPr>
          <w:rFonts w:ascii="GHEA Grapalat" w:hAnsi="GHEA Grapalat"/>
        </w:rPr>
        <w:t xml:space="preserve"> днем возникновения основания возврата обеспечения</w:t>
      </w:r>
      <w:r w:rsidRPr="00510159" w:rsidDel="00960F8B">
        <w:rPr>
          <w:rFonts w:ascii="GHEA Grapalat" w:hAnsi="GHEA Grapalat"/>
        </w:rPr>
        <w:t xml:space="preserve"> </w:t>
      </w:r>
      <w:r w:rsidRPr="00510159">
        <w:rPr>
          <w:rFonts w:ascii="GHEA Grapalat" w:hAnsi="GHEA Grapalat"/>
        </w:rPr>
        <w:t>уведомляет;</w:t>
      </w:r>
    </w:p>
    <w:p w14:paraId="292C8790" w14:textId="77777777" w:rsidR="00510159" w:rsidRPr="00510159" w:rsidRDefault="00510159" w:rsidP="00032D5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510159">
        <w:rPr>
          <w:rFonts w:ascii="GHEA Grapalat" w:hAnsi="GHEA Grapalat"/>
        </w:rPr>
        <w:t xml:space="preserve">- </w:t>
      </w:r>
      <w:r w:rsidRPr="00510159">
        <w:rPr>
          <w:rFonts w:ascii="GHEA Grapalat" w:hAnsi="GHEA Grapalat" w:hint="eastAsia"/>
        </w:rPr>
        <w:t>в</w:t>
      </w:r>
      <w:r w:rsidRPr="00510159">
        <w:rPr>
          <w:rFonts w:ascii="GHEA Grapalat" w:hAnsi="GHEA Grapalat"/>
        </w:rPr>
        <w:t xml:space="preserve"> </w:t>
      </w:r>
      <w:r w:rsidRPr="00510159">
        <w:rPr>
          <w:rFonts w:ascii="GHEA Grapalat" w:hAnsi="GHEA Grapalat" w:hint="eastAsia"/>
        </w:rPr>
        <w:t>случае</w:t>
      </w:r>
      <w:r w:rsidRPr="00510159">
        <w:rPr>
          <w:rFonts w:ascii="GHEA Grapalat" w:hAnsi="GHEA Grapalat"/>
        </w:rPr>
        <w:t xml:space="preserve"> </w:t>
      </w:r>
      <w:r w:rsidRPr="00510159">
        <w:rPr>
          <w:rFonts w:ascii="GHEA Grapalat" w:hAnsi="GHEA Grapalat" w:hint="eastAsia"/>
        </w:rPr>
        <w:t>обеспечения</w:t>
      </w:r>
      <w:r w:rsidRPr="00510159">
        <w:rPr>
          <w:rFonts w:ascii="GHEA Grapalat" w:hAnsi="GHEA Grapalat"/>
        </w:rPr>
        <w:t xml:space="preserve"> </w:t>
      </w:r>
      <w:r w:rsidRPr="00510159">
        <w:rPr>
          <w:rFonts w:ascii="GHEA Grapalat" w:hAnsi="GHEA Grapalat" w:hint="eastAsia"/>
        </w:rPr>
        <w:t>представлен</w:t>
      </w:r>
      <w:r w:rsidRPr="00510159">
        <w:rPr>
          <w:rFonts w:ascii="GHEA Grapalat" w:hAnsi="GHEA Grapalat"/>
        </w:rPr>
        <w:t>ного</w:t>
      </w:r>
      <w:r w:rsidRPr="00510159">
        <w:rPr>
          <w:rFonts w:ascii="GHEA Grapalat" w:hAnsi="GHEA Grapalat" w:hint="eastAsia"/>
        </w:rPr>
        <w:t xml:space="preserve"> в</w:t>
      </w:r>
      <w:r w:rsidRPr="00510159">
        <w:rPr>
          <w:rFonts w:ascii="GHEA Grapalat" w:hAnsi="GHEA Grapalat"/>
        </w:rPr>
        <w:t xml:space="preserve"> </w:t>
      </w:r>
      <w:r w:rsidRPr="00510159">
        <w:rPr>
          <w:rFonts w:ascii="GHEA Grapalat" w:hAnsi="GHEA Grapalat" w:hint="eastAsia"/>
        </w:rPr>
        <w:t>форме</w:t>
      </w:r>
      <w:r w:rsidRPr="00510159">
        <w:rPr>
          <w:rFonts w:ascii="GHEA Grapalat" w:hAnsi="GHEA Grapalat"/>
        </w:rPr>
        <w:t xml:space="preserve"> наличных денег - </w:t>
      </w:r>
      <w:r w:rsidRPr="00510159">
        <w:rPr>
          <w:rFonts w:ascii="GHEA Grapalat" w:hAnsi="GHEA Grapalat" w:hint="eastAsia"/>
        </w:rPr>
        <w:t>Министерство</w:t>
      </w:r>
      <w:r w:rsidRPr="00510159">
        <w:rPr>
          <w:rFonts w:ascii="GHEA Grapalat" w:hAnsi="GHEA Grapalat"/>
        </w:rPr>
        <w:t xml:space="preserve"> </w:t>
      </w:r>
      <w:r w:rsidRPr="00510159">
        <w:rPr>
          <w:rFonts w:ascii="GHEA Grapalat" w:hAnsi="GHEA Grapalat" w:hint="eastAsia"/>
        </w:rPr>
        <w:t>финансов</w:t>
      </w:r>
      <w:r w:rsidRPr="00510159">
        <w:rPr>
          <w:rFonts w:ascii="GHEA Grapalat" w:hAnsi="GHEA Grapalat"/>
        </w:rPr>
        <w:t xml:space="preserve"> </w:t>
      </w:r>
      <w:r w:rsidRPr="00510159">
        <w:rPr>
          <w:rFonts w:ascii="GHEA Grapalat" w:hAnsi="GHEA Grapalat" w:hint="eastAsia"/>
        </w:rPr>
        <w:t>РА</w:t>
      </w:r>
      <w:r w:rsidRPr="00510159">
        <w:rPr>
          <w:rFonts w:ascii="GHEA Grapalat" w:hAnsi="GHEA Grapalat"/>
        </w:rPr>
        <w:t xml:space="preserve"> </w:t>
      </w:r>
      <w:r w:rsidRPr="00510159">
        <w:rPr>
          <w:rFonts w:ascii="GHEA Grapalat" w:hAnsi="GHEA Grapalat" w:hint="eastAsia"/>
        </w:rPr>
        <w:t>с</w:t>
      </w:r>
      <w:r w:rsidRPr="00510159">
        <w:rPr>
          <w:rFonts w:ascii="GHEA Grapalat" w:hAnsi="GHEA Grapalat"/>
        </w:rPr>
        <w:t xml:space="preserve"> </w:t>
      </w:r>
      <w:r w:rsidRPr="00510159">
        <w:rPr>
          <w:rFonts w:ascii="GHEA Grapalat" w:hAnsi="GHEA Grapalat" w:hint="eastAsia"/>
        </w:rPr>
        <w:t>приложением</w:t>
      </w:r>
      <w:r w:rsidRPr="00510159">
        <w:rPr>
          <w:rFonts w:ascii="GHEA Grapalat" w:hAnsi="GHEA Grapalat"/>
        </w:rPr>
        <w:t xml:space="preserve"> </w:t>
      </w:r>
      <w:r w:rsidRPr="00510159">
        <w:rPr>
          <w:rFonts w:ascii="GHEA Grapalat" w:hAnsi="GHEA Grapalat" w:hint="eastAsia"/>
        </w:rPr>
        <w:t>копии</w:t>
      </w:r>
      <w:r w:rsidRPr="00510159">
        <w:rPr>
          <w:rFonts w:ascii="GHEA Grapalat" w:hAnsi="GHEA Grapalat"/>
        </w:rPr>
        <w:t xml:space="preserve"> представленного в заявке </w:t>
      </w:r>
      <w:r w:rsidRPr="00510159">
        <w:rPr>
          <w:rFonts w:ascii="GHEA Grapalat" w:hAnsi="GHEA Grapalat" w:hint="eastAsia"/>
        </w:rPr>
        <w:t>документа</w:t>
      </w:r>
      <w:r w:rsidRPr="00510159">
        <w:rPr>
          <w:rFonts w:ascii="GHEA Grapalat" w:hAnsi="GHEA Grapalat"/>
        </w:rPr>
        <w:t xml:space="preserve">, </w:t>
      </w:r>
      <w:r w:rsidRPr="00510159">
        <w:rPr>
          <w:rFonts w:ascii="GHEA Grapalat" w:hAnsi="GHEA Grapalat" w:hint="eastAsia"/>
        </w:rPr>
        <w:t>об</w:t>
      </w:r>
      <w:r w:rsidRPr="00510159">
        <w:rPr>
          <w:rFonts w:ascii="GHEA Grapalat" w:hAnsi="GHEA Grapalat"/>
        </w:rPr>
        <w:t xml:space="preserve"> </w:t>
      </w:r>
      <w:r w:rsidRPr="00510159">
        <w:rPr>
          <w:rFonts w:ascii="GHEA Grapalat" w:hAnsi="GHEA Grapalat" w:hint="eastAsia"/>
        </w:rPr>
        <w:t>обосновании</w:t>
      </w:r>
      <w:r w:rsidRPr="00510159">
        <w:rPr>
          <w:rFonts w:ascii="GHEA Grapalat" w:hAnsi="GHEA Grapalat"/>
        </w:rPr>
        <w:t xml:space="preserve"> </w:t>
      </w:r>
      <w:r w:rsidRPr="00510159">
        <w:rPr>
          <w:rFonts w:ascii="GHEA Grapalat" w:hAnsi="GHEA Grapalat" w:hint="eastAsia"/>
        </w:rPr>
        <w:t>платежа</w:t>
      </w:r>
      <w:r w:rsidRPr="00510159">
        <w:rPr>
          <w:rFonts w:ascii="GHEA Grapalat" w:hAnsi="GHEA Grapalat"/>
        </w:rPr>
        <w:t>,</w:t>
      </w:r>
    </w:p>
    <w:p w14:paraId="2C59722F" w14:textId="77777777" w:rsidR="00510159" w:rsidRPr="00510159" w:rsidRDefault="00510159" w:rsidP="00032D5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510159">
        <w:rPr>
          <w:rFonts w:ascii="GHEA Grapalat" w:hAnsi="GHEA Grapalat"/>
        </w:rPr>
        <w:t xml:space="preserve">- </w:t>
      </w:r>
      <w:r w:rsidRPr="00510159">
        <w:rPr>
          <w:rFonts w:ascii="GHEA Grapalat" w:hAnsi="GHEA Grapalat" w:hint="eastAsia"/>
        </w:rPr>
        <w:t>в</w:t>
      </w:r>
      <w:r w:rsidRPr="00510159">
        <w:rPr>
          <w:rFonts w:ascii="GHEA Grapalat" w:hAnsi="GHEA Grapalat"/>
        </w:rPr>
        <w:t xml:space="preserve"> </w:t>
      </w:r>
      <w:r w:rsidRPr="00510159">
        <w:rPr>
          <w:rFonts w:ascii="GHEA Grapalat" w:hAnsi="GHEA Grapalat" w:hint="eastAsia"/>
        </w:rPr>
        <w:t>случае</w:t>
      </w:r>
      <w:r w:rsidRPr="00510159">
        <w:rPr>
          <w:rFonts w:ascii="GHEA Grapalat" w:hAnsi="GHEA Grapalat"/>
        </w:rPr>
        <w:t xml:space="preserve"> </w:t>
      </w:r>
      <w:r w:rsidRPr="00510159">
        <w:rPr>
          <w:rFonts w:ascii="GHEA Grapalat" w:hAnsi="GHEA Grapalat" w:hint="eastAsia"/>
        </w:rPr>
        <w:t>обеспечения</w:t>
      </w:r>
      <w:r w:rsidRPr="00510159">
        <w:rPr>
          <w:rFonts w:ascii="GHEA Grapalat" w:hAnsi="GHEA Grapalat"/>
        </w:rPr>
        <w:t xml:space="preserve">, </w:t>
      </w:r>
      <w:r w:rsidRPr="00510159">
        <w:rPr>
          <w:rFonts w:ascii="GHEA Grapalat" w:hAnsi="GHEA Grapalat" w:hint="eastAsia"/>
        </w:rPr>
        <w:t>представленного</w:t>
      </w:r>
      <w:r w:rsidRPr="00510159">
        <w:rPr>
          <w:rFonts w:ascii="GHEA Grapalat" w:hAnsi="GHEA Grapalat"/>
        </w:rPr>
        <w:t xml:space="preserve"> </w:t>
      </w:r>
      <w:r w:rsidRPr="00510159">
        <w:rPr>
          <w:rFonts w:ascii="GHEA Grapalat" w:hAnsi="GHEA Grapalat" w:hint="eastAsia"/>
        </w:rPr>
        <w:t>в</w:t>
      </w:r>
      <w:r w:rsidRPr="00510159">
        <w:rPr>
          <w:rFonts w:ascii="GHEA Grapalat" w:hAnsi="GHEA Grapalat"/>
        </w:rPr>
        <w:t xml:space="preserve"> </w:t>
      </w:r>
      <w:r w:rsidRPr="00510159">
        <w:rPr>
          <w:rFonts w:ascii="GHEA Grapalat" w:hAnsi="GHEA Grapalat" w:hint="eastAsia"/>
        </w:rPr>
        <w:t>виде</w:t>
      </w:r>
      <w:r w:rsidRPr="00510159">
        <w:rPr>
          <w:rFonts w:ascii="GHEA Grapalat" w:hAnsi="GHEA Grapalat"/>
        </w:rPr>
        <w:t xml:space="preserve"> </w:t>
      </w:r>
      <w:r w:rsidRPr="00510159">
        <w:rPr>
          <w:rFonts w:ascii="GHEA Grapalat" w:hAnsi="GHEA Grapalat" w:hint="eastAsia"/>
        </w:rPr>
        <w:t>банковской</w:t>
      </w:r>
      <w:r w:rsidRPr="00510159">
        <w:rPr>
          <w:rFonts w:ascii="GHEA Grapalat" w:hAnsi="GHEA Grapalat"/>
        </w:rPr>
        <w:t xml:space="preserve"> </w:t>
      </w:r>
      <w:r w:rsidRPr="00510159">
        <w:rPr>
          <w:rFonts w:ascii="GHEA Grapalat" w:hAnsi="GHEA Grapalat" w:hint="eastAsia"/>
        </w:rPr>
        <w:t>гарантии</w:t>
      </w:r>
      <w:r w:rsidRPr="00510159">
        <w:rPr>
          <w:rFonts w:ascii="GHEA Grapalat" w:hAnsi="GHEA Grapalat"/>
        </w:rPr>
        <w:t xml:space="preserve">- </w:t>
      </w:r>
      <w:r w:rsidRPr="00510159">
        <w:rPr>
          <w:rFonts w:ascii="GHEA Grapalat" w:hAnsi="GHEA Grapalat" w:hint="eastAsia"/>
        </w:rPr>
        <w:t>банк</w:t>
      </w:r>
      <w:r w:rsidRPr="00510159">
        <w:rPr>
          <w:rFonts w:ascii="GHEA Grapalat" w:hAnsi="GHEA Grapalat"/>
        </w:rPr>
        <w:t xml:space="preserve">, </w:t>
      </w:r>
      <w:r w:rsidRPr="00510159">
        <w:rPr>
          <w:rFonts w:ascii="GHEA Grapalat" w:hAnsi="GHEA Grapalat" w:hint="eastAsia"/>
        </w:rPr>
        <w:t>выдавший</w:t>
      </w:r>
      <w:r w:rsidRPr="00510159">
        <w:rPr>
          <w:rFonts w:ascii="GHEA Grapalat" w:hAnsi="GHEA Grapalat"/>
        </w:rPr>
        <w:t xml:space="preserve"> </w:t>
      </w:r>
      <w:r w:rsidRPr="00510159">
        <w:rPr>
          <w:rFonts w:ascii="GHEA Grapalat" w:hAnsi="GHEA Grapalat" w:hint="eastAsia"/>
        </w:rPr>
        <w:t>гарантию</w:t>
      </w:r>
      <w:r w:rsidRPr="00510159">
        <w:rPr>
          <w:rFonts w:ascii="GHEA Grapalat" w:hAnsi="GHEA Grapalat"/>
        </w:rPr>
        <w:t>;</w:t>
      </w:r>
    </w:p>
    <w:p w14:paraId="7E7E4ADD" w14:textId="77777777" w:rsidR="00510159" w:rsidRPr="00510159" w:rsidRDefault="00510159" w:rsidP="00032D5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510159">
        <w:rPr>
          <w:rFonts w:ascii="GHEA Grapalat" w:hAnsi="GHEA Grapalat"/>
        </w:rPr>
        <w:t xml:space="preserve">- </w:t>
      </w:r>
      <w:r w:rsidRPr="00510159">
        <w:rPr>
          <w:rFonts w:ascii="GHEA Grapalat" w:hAnsi="GHEA Grapalat" w:hint="eastAsia"/>
        </w:rPr>
        <w:t>в</w:t>
      </w:r>
      <w:r w:rsidRPr="00510159">
        <w:rPr>
          <w:rFonts w:ascii="GHEA Grapalat" w:hAnsi="GHEA Grapalat"/>
        </w:rPr>
        <w:t xml:space="preserve"> </w:t>
      </w:r>
      <w:r w:rsidRPr="00510159">
        <w:rPr>
          <w:rFonts w:ascii="GHEA Grapalat" w:hAnsi="GHEA Grapalat" w:hint="eastAsia"/>
        </w:rPr>
        <w:t>случае</w:t>
      </w:r>
      <w:r w:rsidRPr="00510159">
        <w:rPr>
          <w:rFonts w:ascii="GHEA Grapalat" w:hAnsi="GHEA Grapalat"/>
        </w:rPr>
        <w:t xml:space="preserve"> </w:t>
      </w:r>
      <w:r w:rsidRPr="00510159">
        <w:rPr>
          <w:rFonts w:ascii="GHEA Grapalat" w:hAnsi="GHEA Grapalat" w:hint="eastAsia"/>
        </w:rPr>
        <w:t>обеспечения</w:t>
      </w:r>
      <w:r w:rsidRPr="00510159">
        <w:rPr>
          <w:rFonts w:ascii="GHEA Grapalat" w:hAnsi="GHEA Grapalat"/>
        </w:rPr>
        <w:t xml:space="preserve">, </w:t>
      </w:r>
      <w:r w:rsidRPr="00510159">
        <w:rPr>
          <w:rFonts w:ascii="GHEA Grapalat" w:hAnsi="GHEA Grapalat" w:hint="eastAsia"/>
        </w:rPr>
        <w:t>представленного</w:t>
      </w:r>
      <w:r w:rsidRPr="00510159">
        <w:rPr>
          <w:rFonts w:ascii="GHEA Grapalat" w:hAnsi="GHEA Grapalat"/>
        </w:rPr>
        <w:t xml:space="preserve"> </w:t>
      </w:r>
      <w:r w:rsidRPr="00510159">
        <w:rPr>
          <w:rFonts w:ascii="GHEA Grapalat" w:hAnsi="GHEA Grapalat" w:hint="eastAsia"/>
        </w:rPr>
        <w:t>в</w:t>
      </w:r>
      <w:r w:rsidRPr="00510159">
        <w:rPr>
          <w:rFonts w:ascii="GHEA Grapalat" w:hAnsi="GHEA Grapalat"/>
        </w:rPr>
        <w:t xml:space="preserve"> </w:t>
      </w:r>
      <w:r w:rsidRPr="00510159">
        <w:rPr>
          <w:rFonts w:ascii="GHEA Grapalat" w:hAnsi="GHEA Grapalat" w:hint="eastAsia"/>
        </w:rPr>
        <w:t>виде</w:t>
      </w:r>
      <w:r w:rsidRPr="00510159">
        <w:rPr>
          <w:rFonts w:ascii="GHEA Grapalat" w:hAnsi="GHEA Grapalat"/>
        </w:rPr>
        <w:t xml:space="preserve"> соглашения о неустойке - </w:t>
      </w:r>
      <w:r w:rsidRPr="00510159">
        <w:rPr>
          <w:rFonts w:ascii="GHEA Grapalat" w:hAnsi="GHEA Grapalat" w:hint="eastAsia"/>
        </w:rPr>
        <w:t>представивше</w:t>
      </w:r>
      <w:r w:rsidRPr="00510159">
        <w:rPr>
          <w:rFonts w:ascii="GHEA Grapalat" w:hAnsi="GHEA Grapalat"/>
        </w:rPr>
        <w:t>го его участника.</w:t>
      </w:r>
    </w:p>
    <w:p w14:paraId="3A184502" w14:textId="77777777" w:rsidR="003E194D" w:rsidRPr="00A9038F" w:rsidRDefault="003E194D" w:rsidP="00032D5D">
      <w:pPr>
        <w:widowControl w:val="0"/>
        <w:tabs>
          <w:tab w:val="left" w:pos="1134"/>
        </w:tabs>
        <w:ind w:firstLine="567"/>
        <w:jc w:val="both"/>
        <w:rPr>
          <w:rFonts w:ascii="GHEA Grapalat" w:hAnsi="GHEA Grapalat"/>
        </w:rPr>
      </w:pPr>
      <w:r w:rsidRPr="005114D0">
        <w:rPr>
          <w:rFonts w:ascii="GHEA Grapalat" w:hAnsi="GHEA Grapalat"/>
        </w:rPr>
        <w:tab/>
      </w:r>
    </w:p>
    <w:p w14:paraId="501C3218" w14:textId="77777777" w:rsidR="008C28C9" w:rsidRDefault="008C28C9" w:rsidP="00032D5D">
      <w:pPr>
        <w:widowControl w:val="0"/>
        <w:tabs>
          <w:tab w:val="left" w:pos="1134"/>
        </w:tabs>
        <w:ind w:firstLine="567"/>
        <w:jc w:val="center"/>
        <w:rPr>
          <w:rFonts w:ascii="GHEA Grapalat" w:hAnsi="GHEA Grapalat"/>
          <w:b/>
          <w:lang w:val="hy-AM"/>
        </w:rPr>
      </w:pPr>
    </w:p>
    <w:p w14:paraId="64BAB0C9" w14:textId="77777777" w:rsidR="00096865" w:rsidRPr="009044F1" w:rsidRDefault="008D5016" w:rsidP="00032D5D">
      <w:pPr>
        <w:widowControl w:val="0"/>
        <w:jc w:val="center"/>
        <w:rPr>
          <w:rFonts w:ascii="GHEA Grapalat" w:hAnsi="GHEA Grapalat" w:cs="Arial"/>
          <w:b/>
        </w:rPr>
      </w:pPr>
      <w:r w:rsidRPr="009044F1">
        <w:rPr>
          <w:rFonts w:ascii="GHEA Grapalat" w:hAnsi="GHEA Grapalat"/>
          <w:b/>
        </w:rPr>
        <w:t>11. ОБЪЯВЛЕНИЕ ПРОЦЕДУРЫ НЕСОСТОЯВШЕЙСЯ</w:t>
      </w:r>
    </w:p>
    <w:p w14:paraId="691D08B3" w14:textId="77777777" w:rsidR="00096865" w:rsidRPr="009044F1" w:rsidRDefault="00096865" w:rsidP="00032D5D">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9E3BAA2" w14:textId="77777777" w:rsidR="00096865" w:rsidRPr="009044F1" w:rsidRDefault="00096865" w:rsidP="00032D5D">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7B9924" w14:textId="77777777" w:rsidR="00096865" w:rsidRPr="009044F1" w:rsidRDefault="00096865" w:rsidP="00032D5D">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Pr="009044F1">
        <w:rPr>
          <w:rFonts w:ascii="GHEA Grapalat" w:hAnsi="GHEA Grapalat"/>
        </w:rPr>
        <w:lastRenderedPageBreak/>
        <w:t>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10"/>
        <w:t>15</w:t>
      </w:r>
      <w:r w:rsidRPr="009044F1">
        <w:rPr>
          <w:rFonts w:ascii="GHEA Grapalat" w:hAnsi="GHEA Grapalat"/>
        </w:rPr>
        <w:t>.</w:t>
      </w:r>
    </w:p>
    <w:p w14:paraId="30AECE13" w14:textId="77777777" w:rsidR="00096865" w:rsidRPr="009044F1" w:rsidRDefault="00096865" w:rsidP="00032D5D">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D247A21" w14:textId="77777777" w:rsidR="00096865" w:rsidRPr="00D3436F" w:rsidRDefault="00096865" w:rsidP="00032D5D">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B6E2BEA" w14:textId="77777777" w:rsidR="00F62714" w:rsidRPr="00F62714" w:rsidRDefault="00F62714" w:rsidP="00032D5D">
      <w:pPr>
        <w:widowControl w:val="0"/>
        <w:tabs>
          <w:tab w:val="left" w:pos="1134"/>
        </w:tabs>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C978761" w14:textId="77777777" w:rsidR="00CA1C11" w:rsidRPr="009044F1" w:rsidRDefault="00731D26" w:rsidP="00032D5D">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C313FC6" w14:textId="77777777" w:rsidR="001F6A95" w:rsidRDefault="001F6A95" w:rsidP="00032D5D">
      <w:pPr>
        <w:widowControl w:val="0"/>
        <w:ind w:left="567" w:right="565"/>
        <w:jc w:val="center"/>
        <w:rPr>
          <w:rFonts w:ascii="GHEA Grapalat" w:hAnsi="GHEA Grapalat"/>
          <w:b/>
        </w:rPr>
      </w:pPr>
    </w:p>
    <w:p w14:paraId="786856DC" w14:textId="77777777" w:rsidR="00096865" w:rsidRPr="009044F1" w:rsidRDefault="008D5016" w:rsidP="00032D5D">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5D91E25" w14:textId="77777777" w:rsidR="00AE679C" w:rsidRDefault="00AE679C" w:rsidP="00032D5D">
      <w:pPr>
        <w:widowControl w:val="0"/>
        <w:ind w:firstLine="567"/>
        <w:jc w:val="both"/>
        <w:rPr>
          <w:rFonts w:ascii="GHEA Grapalat" w:hAnsi="GHEA Grapalat"/>
        </w:rPr>
      </w:pPr>
    </w:p>
    <w:p w14:paraId="056664C3" w14:textId="77777777" w:rsidR="00023AFA" w:rsidRPr="00216702" w:rsidRDefault="00023AFA" w:rsidP="00032D5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4342EDB" w14:textId="77777777" w:rsidR="00023AFA" w:rsidRDefault="00023AFA" w:rsidP="00032D5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F6733C" w14:textId="77777777" w:rsidR="00023AFA" w:rsidRDefault="00023AFA" w:rsidP="00032D5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9AF78F3" w14:textId="77777777" w:rsidR="00023AFA" w:rsidRDefault="00023AFA" w:rsidP="00032D5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BBFC5F0" w14:textId="77777777" w:rsidR="00023AFA" w:rsidRPr="00996C18" w:rsidRDefault="00023AFA" w:rsidP="00032D5D">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71962DB" w14:textId="057A676B" w:rsidR="00023AFA" w:rsidRPr="00570BBD" w:rsidRDefault="00023AFA" w:rsidP="00032D5D">
      <w:pPr>
        <w:jc w:val="both"/>
        <w:rPr>
          <w:rFonts w:ascii="GHEA Grapalat" w:hAnsi="GHEA Grapalat"/>
        </w:rPr>
      </w:pPr>
      <w:r>
        <w:rPr>
          <w:rFonts w:ascii="GHEA Grapalat" w:hAnsi="GHEA Grapalat"/>
        </w:rPr>
        <w:t xml:space="preserve">       </w:t>
      </w:r>
      <w:r w:rsidR="00B53650">
        <w:rPr>
          <w:rFonts w:ascii="GHEA Grapalat" w:hAnsi="GHEA Grapalat"/>
          <w:lang w:val="hy-AM"/>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3F216CB" w14:textId="77777777" w:rsidR="00023AFA" w:rsidRPr="00570BBD" w:rsidRDefault="00023AFA" w:rsidP="00032D5D">
      <w:pPr>
        <w:jc w:val="both"/>
        <w:rPr>
          <w:rFonts w:ascii="GHEA Grapalat" w:hAnsi="GHEA Grapalat"/>
        </w:rPr>
      </w:pPr>
      <w:r>
        <w:rPr>
          <w:rFonts w:ascii="GHEA Grapalat" w:hAnsi="GHEA Grapalat"/>
        </w:rPr>
        <w:lastRenderedPageBreak/>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9613C2B" w14:textId="77777777" w:rsidR="00023AFA" w:rsidRPr="00570BBD" w:rsidRDefault="00023AFA" w:rsidP="00032D5D">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24E0FF7" w14:textId="23B9A4C5" w:rsidR="00023AFA" w:rsidRPr="00570BBD" w:rsidRDefault="00B53650" w:rsidP="00032D5D">
      <w:pPr>
        <w:jc w:val="both"/>
        <w:rPr>
          <w:rFonts w:ascii="GHEA Grapalat" w:hAnsi="GHEA Grapalat"/>
          <w:lang w:val="hy-AM"/>
        </w:rPr>
      </w:pPr>
      <w:r>
        <w:rPr>
          <w:rFonts w:ascii="GHEA Grapalat" w:hAnsi="GHEA Grapalat"/>
          <w:lang w:val="hy-AM"/>
        </w:rPr>
        <w:t xml:space="preserve">      </w:t>
      </w:r>
      <w:r w:rsidR="00023AFA" w:rsidRPr="00570BBD">
        <w:rPr>
          <w:rFonts w:ascii="GHEA Grapalat" w:hAnsi="GHEA Grapalat"/>
        </w:rPr>
        <w:t xml:space="preserve">12.8. Решение о требовании доказательств </w:t>
      </w:r>
      <w:r w:rsidR="00023AFA">
        <w:rPr>
          <w:rFonts w:ascii="GHEA Grapalat" w:hAnsi="GHEA Grapalat"/>
        </w:rPr>
        <w:t>исполняется</w:t>
      </w:r>
      <w:r w:rsidR="00023AFA" w:rsidRPr="00570BBD">
        <w:rPr>
          <w:rFonts w:ascii="GHEA Grapalat" w:hAnsi="GHEA Grapalat"/>
        </w:rPr>
        <w:t xml:space="preserve"> ответчиком в пятидневный срок после получения решения</w:t>
      </w:r>
      <w:r w:rsidR="00023AFA">
        <w:rPr>
          <w:rFonts w:ascii="GHEA Grapalat" w:hAnsi="GHEA Grapalat"/>
        </w:rPr>
        <w:t>.</w:t>
      </w:r>
    </w:p>
    <w:p w14:paraId="67C76878" w14:textId="77777777" w:rsidR="00023AFA" w:rsidRPr="00570BBD" w:rsidRDefault="00023AFA" w:rsidP="00032D5D">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7FFB974" w14:textId="620EC870" w:rsidR="00023AFA" w:rsidRDefault="00B53650" w:rsidP="00032D5D">
      <w:pPr>
        <w:jc w:val="both"/>
        <w:rPr>
          <w:rFonts w:ascii="GHEA Grapalat" w:hAnsi="GHEA Grapalat"/>
          <w:lang w:val="hy-AM"/>
        </w:rPr>
      </w:pPr>
      <w:r>
        <w:rPr>
          <w:rFonts w:ascii="GHEA Grapalat" w:hAnsi="GHEA Grapalat"/>
          <w:lang w:val="hy-AM"/>
        </w:rPr>
        <w:t xml:space="preserve">     </w:t>
      </w:r>
      <w:r w:rsidR="00023AFA" w:rsidRPr="00570BBD">
        <w:rPr>
          <w:rFonts w:ascii="GHEA Grapalat" w:hAnsi="GHEA Grapalat"/>
        </w:rPr>
        <w:t xml:space="preserve">12.9. </w:t>
      </w:r>
      <w:r w:rsidR="00023AFA"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00023AFA">
        <w:rPr>
          <w:rFonts w:ascii="GHEA Grapalat" w:hAnsi="GHEA Grapalat"/>
          <w:lang w:val="hy-AM"/>
        </w:rPr>
        <w:t>.</w:t>
      </w:r>
    </w:p>
    <w:p w14:paraId="587A8CA1" w14:textId="78C537D2" w:rsidR="00023AFA" w:rsidRPr="00570BBD" w:rsidRDefault="00B53650" w:rsidP="00032D5D">
      <w:pPr>
        <w:jc w:val="both"/>
        <w:rPr>
          <w:rFonts w:ascii="GHEA Grapalat" w:hAnsi="GHEA Grapalat"/>
          <w:lang w:val="hy-AM"/>
        </w:rPr>
      </w:pPr>
      <w:r>
        <w:rPr>
          <w:rFonts w:ascii="GHEA Grapalat" w:hAnsi="GHEA Grapalat"/>
          <w:lang w:val="hy-AM"/>
        </w:rPr>
        <w:t xml:space="preserve">     </w:t>
      </w:r>
      <w:r w:rsidR="00023AFA"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00023AFA">
        <w:rPr>
          <w:rFonts w:ascii="GHEA Grapalat" w:hAnsi="GHEA Grapalat"/>
          <w:lang w:val="hy-AM"/>
        </w:rPr>
        <w:t>.</w:t>
      </w:r>
      <w:r w:rsidR="00023AFA"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00023AFA">
        <w:rPr>
          <w:rFonts w:ascii="GHEA Grapalat" w:hAnsi="GHEA Grapalat"/>
          <w:lang w:val="hy-AM"/>
        </w:rPr>
        <w:t>.</w:t>
      </w:r>
    </w:p>
    <w:p w14:paraId="7071CF22" w14:textId="77777777" w:rsidR="00023AFA" w:rsidRPr="00570BBD" w:rsidRDefault="00023AFA" w:rsidP="00032D5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924329A" w14:textId="77777777" w:rsidR="00023AFA" w:rsidRPr="00570BBD" w:rsidRDefault="00023AFA" w:rsidP="00032D5D">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CB62379" w14:textId="77777777" w:rsidR="00023AFA" w:rsidRDefault="00023AFA" w:rsidP="00032D5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27BB784" w14:textId="77777777" w:rsidR="00023AFA" w:rsidRPr="00570BBD" w:rsidRDefault="00023AFA" w:rsidP="00032D5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F3C25A2" w14:textId="77777777" w:rsidR="00023AFA" w:rsidRPr="00570BBD" w:rsidRDefault="00023AFA" w:rsidP="00032D5D">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17C9A28" w14:textId="77777777" w:rsidR="00023AFA" w:rsidRPr="00570BBD" w:rsidRDefault="00023AFA" w:rsidP="00032D5D">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432D65C" w14:textId="77777777" w:rsidR="00023AFA" w:rsidRPr="00570BBD" w:rsidRDefault="00023AFA" w:rsidP="00032D5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D565B91" w14:textId="77777777" w:rsidR="00023AFA" w:rsidRPr="00570BBD" w:rsidRDefault="00023AFA" w:rsidP="00032D5D">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w:t>
      </w:r>
      <w:r w:rsidRPr="005319EB">
        <w:rPr>
          <w:rFonts w:ascii="GHEA Grapalat" w:hAnsi="GHEA Grapalat"/>
        </w:rPr>
        <w:lastRenderedPageBreak/>
        <w:t xml:space="preserve">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503A2D7" w14:textId="77777777" w:rsidR="00023AFA" w:rsidRPr="00570BBD" w:rsidRDefault="00023AFA" w:rsidP="00032D5D">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78AF1C9" w14:textId="77777777" w:rsidR="00023AFA" w:rsidRPr="00570BBD" w:rsidRDefault="00023AFA" w:rsidP="00032D5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86AAA7F" w14:textId="77777777" w:rsidR="00023AFA" w:rsidRPr="00570BBD" w:rsidRDefault="00023AFA" w:rsidP="00032D5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F1BBB5B" w14:textId="77777777" w:rsidR="00023AFA" w:rsidRPr="00570BBD" w:rsidRDefault="00023AFA" w:rsidP="00032D5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5EF5725" w14:textId="77777777" w:rsidR="00023AFA" w:rsidRPr="00570BBD" w:rsidRDefault="00023AFA" w:rsidP="00032D5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9EEEC0D" w14:textId="77777777" w:rsidR="00023AFA" w:rsidRPr="009044F1" w:rsidRDefault="00023AFA" w:rsidP="00032D5D">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1DE27EC0" w14:textId="77777777" w:rsidR="00096865" w:rsidRPr="00374F4A" w:rsidRDefault="009B5628" w:rsidP="00032D5D">
      <w:pPr>
        <w:jc w:val="both"/>
        <w:rPr>
          <w:rFonts w:ascii="GHEA Grapalat" w:hAnsi="GHEA Grapalat"/>
          <w:b/>
        </w:rPr>
      </w:pPr>
      <w:r>
        <w:rPr>
          <w:rFonts w:ascii="GHEA Grapalat" w:hAnsi="GHEA Grapalat"/>
          <w:b/>
        </w:rPr>
        <w:t xml:space="preserve">                                                        </w:t>
      </w:r>
      <w:r w:rsidR="00096865" w:rsidRPr="009044F1">
        <w:rPr>
          <w:rFonts w:ascii="GHEA Grapalat" w:hAnsi="GHEA Grapalat"/>
          <w:b/>
        </w:rPr>
        <w:t>ЧАСТЬ II</w:t>
      </w:r>
    </w:p>
    <w:p w14:paraId="15253EEE" w14:textId="77777777" w:rsidR="008842CE" w:rsidRPr="00374F4A" w:rsidRDefault="008842CE" w:rsidP="00032D5D">
      <w:pPr>
        <w:widowControl w:val="0"/>
        <w:jc w:val="center"/>
        <w:rPr>
          <w:rFonts w:ascii="GHEA Grapalat" w:hAnsi="GHEA Grapalat"/>
          <w:b/>
        </w:rPr>
      </w:pPr>
    </w:p>
    <w:p w14:paraId="50EBE642" w14:textId="0D16F383" w:rsidR="00096865" w:rsidRPr="009044F1" w:rsidRDefault="00096865" w:rsidP="00032D5D">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A34892">
        <w:rPr>
          <w:rFonts w:ascii="GHEA Grapalat" w:hAnsi="GHEA Grapalat"/>
          <w:b/>
        </w:rPr>
        <w:t>ЗАПРОСА КОТИРОВОК</w:t>
      </w:r>
    </w:p>
    <w:p w14:paraId="04ED5BDB" w14:textId="77777777" w:rsidR="00096865" w:rsidRPr="009044F1" w:rsidRDefault="00096865" w:rsidP="00032D5D">
      <w:pPr>
        <w:widowControl w:val="0"/>
        <w:jc w:val="center"/>
        <w:rPr>
          <w:rFonts w:ascii="GHEA Grapalat" w:hAnsi="GHEA Grapalat"/>
        </w:rPr>
      </w:pPr>
    </w:p>
    <w:p w14:paraId="20E986ED" w14:textId="77777777" w:rsidR="00096865" w:rsidRPr="009044F1" w:rsidRDefault="008D5016" w:rsidP="00032D5D">
      <w:pPr>
        <w:widowControl w:val="0"/>
        <w:jc w:val="center"/>
        <w:rPr>
          <w:rFonts w:ascii="GHEA Grapalat" w:hAnsi="GHEA Grapalat"/>
          <w:b/>
        </w:rPr>
      </w:pPr>
      <w:r w:rsidRPr="009044F1">
        <w:rPr>
          <w:rFonts w:ascii="GHEA Grapalat" w:hAnsi="GHEA Grapalat"/>
          <w:b/>
        </w:rPr>
        <w:t>1. ОБЩИЕ ПОЛОЖЕНИЯ</w:t>
      </w:r>
    </w:p>
    <w:p w14:paraId="39E9E593" w14:textId="77777777" w:rsidR="00096865" w:rsidRPr="009044F1" w:rsidRDefault="00096865" w:rsidP="00032D5D">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5D190A13" w14:textId="77777777" w:rsidR="00096865" w:rsidRPr="009044F1" w:rsidRDefault="00096865" w:rsidP="00032D5D">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4A4544B" w14:textId="77777777" w:rsidR="00096865" w:rsidRDefault="00096865" w:rsidP="00032D5D">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F428F78" w14:textId="77777777" w:rsidR="00096865" w:rsidRPr="009044F1" w:rsidRDefault="008D5016" w:rsidP="00032D5D">
      <w:pPr>
        <w:widowControl w:val="0"/>
        <w:jc w:val="center"/>
        <w:rPr>
          <w:rFonts w:ascii="GHEA Grapalat" w:hAnsi="GHEA Grapalat"/>
          <w:b/>
        </w:rPr>
      </w:pPr>
      <w:r w:rsidRPr="009044F1">
        <w:rPr>
          <w:rFonts w:ascii="GHEA Grapalat" w:hAnsi="GHEA Grapalat"/>
          <w:b/>
        </w:rPr>
        <w:t>2. ЗАЯВКА НА ПРОЦЕДУРУ</w:t>
      </w:r>
    </w:p>
    <w:p w14:paraId="4786E0B6" w14:textId="77777777" w:rsidR="002D5CF0" w:rsidRPr="009044F1" w:rsidRDefault="0078387F" w:rsidP="00032D5D">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 xml:space="preserve">заявке прилагаются предусмотренные настоящим приглашением соответствующие документы (сведения) Участник заявкой представляет </w:t>
      </w:r>
      <w:r w:rsidRPr="009044F1">
        <w:rPr>
          <w:rFonts w:ascii="GHEA Grapalat" w:hAnsi="GHEA Grapalat"/>
        </w:rPr>
        <w:lastRenderedPageBreak/>
        <w:t>утвержденные им:</w:t>
      </w:r>
    </w:p>
    <w:p w14:paraId="1C677219" w14:textId="77777777" w:rsidR="002D5CF0" w:rsidRPr="009044F1" w:rsidRDefault="002D5CF0" w:rsidP="00032D5D">
      <w:pPr>
        <w:widowControl w:val="0"/>
        <w:tabs>
          <w:tab w:val="left" w:pos="1134"/>
        </w:tabs>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4790E39A" w14:textId="77777777" w:rsidR="00096865" w:rsidRPr="000811C1" w:rsidRDefault="002D5CF0" w:rsidP="00032D5D">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1C785F78" w14:textId="77777777" w:rsidR="009D7EFF" w:rsidRDefault="009D7EFF" w:rsidP="00032D5D">
      <w:pPr>
        <w:widowControl w:val="0"/>
        <w:tabs>
          <w:tab w:val="left" w:pos="1134"/>
        </w:tabs>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50F32DDF" w14:textId="77777777" w:rsidR="008D4137" w:rsidRPr="00D3436F" w:rsidRDefault="008D4137" w:rsidP="00032D5D">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11"/>
        <w:t>16</w:t>
      </w:r>
    </w:p>
    <w:p w14:paraId="33AA941C" w14:textId="54FCB03D" w:rsidR="003D6519" w:rsidRPr="003D6519" w:rsidRDefault="002C4DBF" w:rsidP="00032D5D">
      <w:pPr>
        <w:widowControl w:val="0"/>
        <w:tabs>
          <w:tab w:val="left" w:pos="1134"/>
        </w:tabs>
        <w:ind w:firstLine="567"/>
        <w:jc w:val="both"/>
        <w:rPr>
          <w:rFonts w:ascii="GHEA Grapalat" w:hAnsi="GHEA Grapalat"/>
          <w:sz w:val="20"/>
          <w:szCs w:val="20"/>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003D6519" w:rsidRPr="003D6519">
        <w:rPr>
          <w:rFonts w:ascii="GHEA Grapalat" w:hAnsi="GHEA Grapalat"/>
          <w:sz w:val="20"/>
          <w:szCs w:val="20"/>
        </w:rPr>
        <w:tab/>
        <w:t xml:space="preserve">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гарантии. </w:t>
      </w:r>
      <w:r w:rsidR="003D6519" w:rsidRPr="003D6519">
        <w:rPr>
          <w:rStyle w:val="FootnoteReference"/>
          <w:rFonts w:ascii="GHEA Grapalat" w:hAnsi="GHEA Grapalat"/>
          <w:sz w:val="20"/>
          <w:szCs w:val="20"/>
        </w:rPr>
        <w:footnoteReference w:customMarkFollows="1" w:id="12"/>
        <w:t>17</w:t>
      </w:r>
    </w:p>
    <w:p w14:paraId="06C4FD22" w14:textId="3200B7F6" w:rsidR="002C4DBF" w:rsidRPr="009044F1" w:rsidRDefault="002C4DBF" w:rsidP="00032D5D">
      <w:pPr>
        <w:widowControl w:val="0"/>
        <w:tabs>
          <w:tab w:val="left" w:pos="1134"/>
        </w:tabs>
        <w:ind w:firstLine="567"/>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4E2FBA99" w14:textId="73A273F6" w:rsidR="00E67BA7" w:rsidRDefault="00096865" w:rsidP="00032D5D">
      <w:pPr>
        <w:widowControl w:val="0"/>
        <w:tabs>
          <w:tab w:val="left" w:pos="1134"/>
        </w:tabs>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4B2C2D11" w14:textId="77777777" w:rsidR="00A67EAC" w:rsidRPr="00B64897" w:rsidRDefault="009F0AB3" w:rsidP="00032D5D">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C9BCD7" w14:textId="77777777" w:rsidR="00B90C52" w:rsidRPr="00B64897" w:rsidRDefault="00B90C52" w:rsidP="00032D5D">
      <w:pPr>
        <w:pStyle w:val="norm"/>
        <w:spacing w:line="240" w:lineRule="auto"/>
        <w:rPr>
          <w:rFonts w:ascii="GHEA Grapalat" w:hAnsi="GHEA Grapalat"/>
          <w:sz w:val="24"/>
          <w:szCs w:val="24"/>
        </w:rPr>
      </w:pPr>
    </w:p>
    <w:p w14:paraId="6E5E71DF" w14:textId="77777777" w:rsidR="00B90C52" w:rsidRPr="003C4278" w:rsidRDefault="009F0AB3" w:rsidP="00032D5D">
      <w:pPr>
        <w:widowControl w:val="0"/>
        <w:tabs>
          <w:tab w:val="left" w:pos="1134"/>
        </w:tabs>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38437C43" w14:textId="77777777" w:rsidR="00EB3BFA" w:rsidRDefault="00EB3BFA" w:rsidP="00032D5D">
      <w:pPr>
        <w:widowControl w:val="0"/>
        <w:tabs>
          <w:tab w:val="left" w:pos="1134"/>
        </w:tabs>
        <w:ind w:firstLine="567"/>
        <w:jc w:val="both"/>
        <w:rPr>
          <w:rFonts w:ascii="GHEA Grapalat" w:hAnsi="GHEA Grapalat"/>
        </w:rPr>
      </w:pPr>
      <w:r>
        <w:rPr>
          <w:rFonts w:ascii="GHEA Grapalat" w:hAnsi="GHEA Grapalat"/>
        </w:rPr>
        <w:br w:type="page"/>
      </w:r>
    </w:p>
    <w:p w14:paraId="1002E0BF" w14:textId="77777777" w:rsidR="00B2572B" w:rsidRPr="00374F4A" w:rsidRDefault="00B2572B" w:rsidP="00032D5D">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974C106" w14:textId="1E90DBDB" w:rsidR="00B2572B" w:rsidRPr="00374F4A" w:rsidRDefault="00B2572B" w:rsidP="00032D5D">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A34892">
        <w:rPr>
          <w:rFonts w:ascii="GHEA Grapalat" w:hAnsi="GHEA Grapalat"/>
          <w:b/>
          <w:sz w:val="24"/>
          <w:szCs w:val="24"/>
        </w:rPr>
        <w:t>запроса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6124E" w:rsidRPr="0096124E">
        <w:rPr>
          <w:rFonts w:ascii="GHEA Grapalat" w:hAnsi="GHEA Grapalat"/>
          <w:b/>
          <w:sz w:val="24"/>
          <w:szCs w:val="24"/>
        </w:rPr>
        <w:t>EQ-</w:t>
      </w:r>
      <w:r w:rsidR="005F1514">
        <w:rPr>
          <w:rFonts w:ascii="GHEA Grapalat" w:hAnsi="GHEA Grapalat"/>
          <w:b/>
          <w:sz w:val="24"/>
          <w:szCs w:val="24"/>
        </w:rPr>
        <w:t>GHAShDzB-</w:t>
      </w:r>
      <w:r w:rsidR="00B250B1">
        <w:rPr>
          <w:rFonts w:ascii="GHEA Grapalat" w:hAnsi="GHEA Grapalat"/>
          <w:b/>
          <w:sz w:val="24"/>
          <w:szCs w:val="24"/>
        </w:rPr>
        <w:t>26/8</w:t>
      </w:r>
    </w:p>
    <w:p w14:paraId="6F1DE183" w14:textId="77777777" w:rsidR="00B2572B" w:rsidRPr="00374F4A" w:rsidRDefault="00B2572B" w:rsidP="00032D5D">
      <w:pPr>
        <w:widowControl w:val="0"/>
        <w:jc w:val="center"/>
        <w:rPr>
          <w:rFonts w:ascii="GHEA Grapalat" w:hAnsi="GHEA Grapalat" w:cs="Sylfaen"/>
          <w:b/>
        </w:rPr>
      </w:pPr>
    </w:p>
    <w:p w14:paraId="686152BA" w14:textId="77777777" w:rsidR="00B2572B" w:rsidRPr="00374F4A" w:rsidRDefault="00B2572B" w:rsidP="00032D5D">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8AF9863" w14:textId="77777777" w:rsidR="00B2572B" w:rsidRPr="00374F4A" w:rsidRDefault="00B2572B" w:rsidP="00032D5D">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0376009C" w14:textId="77777777" w:rsidR="00B2572B" w:rsidRPr="00374F4A" w:rsidRDefault="00B2572B" w:rsidP="00032D5D">
      <w:pPr>
        <w:widowControl w:val="0"/>
        <w:jc w:val="center"/>
        <w:rPr>
          <w:rFonts w:ascii="GHEA Grapalat" w:hAnsi="GHEA Grapalat"/>
        </w:rPr>
      </w:pPr>
    </w:p>
    <w:p w14:paraId="610210D9" w14:textId="77777777" w:rsidR="00374F4A" w:rsidRPr="00C4157A" w:rsidRDefault="00374F4A" w:rsidP="00032D5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74D4D2B" w14:textId="77777777" w:rsidR="00374F4A" w:rsidRPr="000C1746" w:rsidRDefault="00374F4A" w:rsidP="00032D5D">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5B963985" w14:textId="77777777" w:rsidR="00374F4A" w:rsidRPr="00DA5EA0" w:rsidRDefault="00374F4A" w:rsidP="00032D5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D29876C" w14:textId="77777777" w:rsidR="00374F4A" w:rsidRPr="000C1746" w:rsidRDefault="000814B8" w:rsidP="00032D5D">
      <w:pPr>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2D3D077D" w14:textId="17387B79" w:rsidR="00374F4A" w:rsidRPr="00BD0FD1" w:rsidRDefault="00374F4A" w:rsidP="00032D5D">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601797">
        <w:rPr>
          <w:rFonts w:ascii="GHEA Grapalat" w:hAnsi="GHEA Grapalat"/>
        </w:rPr>
        <w:t>EQ-</w:t>
      </w:r>
      <w:r w:rsidR="005F1514">
        <w:rPr>
          <w:rFonts w:ascii="GHEA Grapalat" w:hAnsi="GHEA Grapalat"/>
        </w:rPr>
        <w:t>GHAShDzB-</w:t>
      </w:r>
      <w:r w:rsidR="00B250B1">
        <w:rPr>
          <w:rFonts w:ascii="GHEA Grapalat" w:hAnsi="GHEA Grapalat"/>
        </w:rPr>
        <w:t>26/8</w:t>
      </w:r>
      <w:r w:rsidR="006132ED">
        <w:rPr>
          <w:rFonts w:ascii="GHEA Grapalat" w:hAnsi="GHEA Grapalat"/>
        </w:rPr>
        <w:t>"</w:t>
      </w:r>
    </w:p>
    <w:p w14:paraId="1955044E" w14:textId="77777777" w:rsidR="00374F4A" w:rsidRPr="00C4157A" w:rsidRDefault="00374F4A" w:rsidP="00032D5D">
      <w:pPr>
        <w:ind w:left="1560"/>
        <w:jc w:val="both"/>
        <w:rPr>
          <w:rFonts w:ascii="GHEA Grapalat" w:hAnsi="GHEA Grapalat"/>
          <w:sz w:val="20"/>
        </w:rPr>
      </w:pPr>
      <w:r w:rsidRPr="000C1746">
        <w:rPr>
          <w:rFonts w:ascii="GHEA Grapalat" w:hAnsi="GHEA Grapalat"/>
          <w:sz w:val="16"/>
        </w:rPr>
        <w:t>наименование заказчика</w:t>
      </w:r>
    </w:p>
    <w:p w14:paraId="6D92D928" w14:textId="77777777" w:rsidR="00374F4A" w:rsidRPr="00DA5EA0" w:rsidRDefault="00374F4A" w:rsidP="00032D5D">
      <w:pPr>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35A1D5E8" w14:textId="77777777" w:rsidR="00374F4A" w:rsidRPr="002B75BF" w:rsidRDefault="00374F4A" w:rsidP="00032D5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C980139" w14:textId="77777777" w:rsidR="00374F4A" w:rsidRPr="000C1746" w:rsidRDefault="00374F4A" w:rsidP="00032D5D">
      <w:pPr>
        <w:ind w:left="1843"/>
        <w:jc w:val="both"/>
        <w:rPr>
          <w:rFonts w:ascii="GHEA Grapalat" w:hAnsi="GHEA Grapalat" w:cs="Sylfaen"/>
          <w:sz w:val="16"/>
        </w:rPr>
      </w:pPr>
      <w:r w:rsidRPr="000C1746">
        <w:rPr>
          <w:rFonts w:ascii="GHEA Grapalat" w:hAnsi="GHEA Grapalat"/>
          <w:sz w:val="16"/>
        </w:rPr>
        <w:t>наименование участника</w:t>
      </w:r>
    </w:p>
    <w:p w14:paraId="0E739651" w14:textId="77777777" w:rsidR="00374F4A" w:rsidRPr="00DA5EA0" w:rsidRDefault="00374F4A" w:rsidP="00032D5D">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35A5428" w14:textId="77777777" w:rsidR="00374F4A" w:rsidRPr="000C1746" w:rsidRDefault="00374F4A" w:rsidP="00032D5D">
      <w:pPr>
        <w:ind w:left="4111"/>
        <w:jc w:val="both"/>
        <w:rPr>
          <w:rFonts w:ascii="GHEA Grapalat" w:hAnsi="GHEA Grapalat" w:cs="Arial"/>
          <w:sz w:val="16"/>
        </w:rPr>
      </w:pPr>
      <w:r w:rsidRPr="000C1746">
        <w:rPr>
          <w:rFonts w:ascii="GHEA Grapalat" w:hAnsi="GHEA Grapalat"/>
          <w:sz w:val="16"/>
        </w:rPr>
        <w:t>наименование страны</w:t>
      </w:r>
    </w:p>
    <w:p w14:paraId="3B5B34E2" w14:textId="77777777" w:rsidR="000612B9" w:rsidRDefault="000612B9" w:rsidP="00032D5D">
      <w:pPr>
        <w:jc w:val="both"/>
        <w:rPr>
          <w:rFonts w:ascii="GHEA Grapalat" w:hAnsi="GHEA Grapalat"/>
        </w:rPr>
      </w:pPr>
    </w:p>
    <w:p w14:paraId="35089E57" w14:textId="77777777" w:rsidR="000612B9" w:rsidRDefault="004F0CAA" w:rsidP="00032D5D">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6AF3A16" w14:textId="77777777" w:rsidR="002A0700" w:rsidRPr="000811C1" w:rsidRDefault="002A0700" w:rsidP="00032D5D">
      <w:pPr>
        <w:ind w:left="1843"/>
        <w:rPr>
          <w:rFonts w:ascii="GHEA Grapalat" w:hAnsi="GHEA Grapalat" w:cs="Sylfaen"/>
          <w:sz w:val="16"/>
          <w:lang w:val="hy-AM"/>
        </w:rPr>
      </w:pPr>
      <w:r w:rsidRPr="000C1746">
        <w:rPr>
          <w:rFonts w:ascii="GHEA Grapalat" w:hAnsi="GHEA Grapalat"/>
          <w:sz w:val="16"/>
        </w:rPr>
        <w:t>наименование участника</w:t>
      </w:r>
    </w:p>
    <w:p w14:paraId="2B542699" w14:textId="77777777" w:rsidR="000612B9" w:rsidRDefault="000612B9" w:rsidP="00032D5D">
      <w:pPr>
        <w:jc w:val="both"/>
        <w:rPr>
          <w:rFonts w:ascii="GHEA Grapalat" w:hAnsi="GHEA Grapalat"/>
        </w:rPr>
      </w:pPr>
    </w:p>
    <w:p w14:paraId="565995CB" w14:textId="77777777" w:rsidR="00374F4A" w:rsidRPr="00B443ED" w:rsidRDefault="00374F4A" w:rsidP="00032D5D">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5D48142" w14:textId="77777777" w:rsidR="00374F4A" w:rsidRPr="000C1746" w:rsidRDefault="00B138F3" w:rsidP="00032D5D">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46FAC21" w14:textId="77777777" w:rsidR="00B138F3" w:rsidRDefault="00B138F3" w:rsidP="00032D5D">
      <w:pPr>
        <w:jc w:val="both"/>
        <w:rPr>
          <w:rFonts w:ascii="GHEA Grapalat" w:hAnsi="GHEA Grapalat"/>
        </w:rPr>
      </w:pPr>
    </w:p>
    <w:p w14:paraId="4B2B17B9" w14:textId="77777777" w:rsidR="00374F4A" w:rsidRPr="008E7F24" w:rsidRDefault="00B138F3" w:rsidP="00032D5D">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F39F4B7" w14:textId="77777777" w:rsidR="00374F4A" w:rsidRPr="00D3436F" w:rsidRDefault="00B138F3" w:rsidP="00032D5D">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D6DE885" w14:textId="77777777" w:rsidR="00B138F3" w:rsidRDefault="00B138F3" w:rsidP="00032D5D">
      <w:pPr>
        <w:jc w:val="both"/>
        <w:rPr>
          <w:rFonts w:ascii="GHEA Grapalat" w:hAnsi="GHEA Grapalat"/>
        </w:rPr>
      </w:pPr>
    </w:p>
    <w:p w14:paraId="7C7E2090" w14:textId="77777777" w:rsidR="009E1181" w:rsidRDefault="00F96993" w:rsidP="00032D5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B42409" w14:textId="77777777" w:rsidR="00F96993" w:rsidRDefault="009E1181" w:rsidP="00032D5D">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2D71A27" w14:textId="77777777" w:rsidR="00B16483" w:rsidRDefault="00B16483" w:rsidP="00032D5D">
      <w:pPr>
        <w:jc w:val="both"/>
        <w:rPr>
          <w:rFonts w:ascii="GHEA Grapalat" w:hAnsi="GHEA Grapalat"/>
          <w:sz w:val="18"/>
          <w:szCs w:val="18"/>
        </w:rPr>
      </w:pPr>
    </w:p>
    <w:p w14:paraId="21131C71" w14:textId="77777777" w:rsidR="00B16483" w:rsidRPr="00B16483" w:rsidRDefault="00B16483" w:rsidP="00032D5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536DF75" w14:textId="77777777" w:rsidR="006B3E56" w:rsidRDefault="00B138F3" w:rsidP="00032D5D">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527857C" w14:textId="77777777" w:rsidR="00B16483" w:rsidRPr="00D3436F" w:rsidRDefault="00B16483" w:rsidP="00032D5D">
      <w:pPr>
        <w:tabs>
          <w:tab w:val="left" w:pos="7371"/>
        </w:tabs>
        <w:ind w:left="3544" w:firstLine="3"/>
        <w:jc w:val="both"/>
        <w:rPr>
          <w:rFonts w:ascii="GHEA Grapalat" w:hAnsi="GHEA Grapalat"/>
          <w:sz w:val="16"/>
        </w:rPr>
      </w:pPr>
    </w:p>
    <w:p w14:paraId="6838DB28" w14:textId="77777777" w:rsidR="006B3E56" w:rsidRDefault="006B3E56" w:rsidP="00032D5D">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83C8A0F" w14:textId="77777777" w:rsidR="006B3E56" w:rsidRDefault="006B3E56" w:rsidP="00032D5D">
      <w:pPr>
        <w:widowControl w:val="0"/>
        <w:ind w:left="2835"/>
        <w:jc w:val="both"/>
        <w:rPr>
          <w:rFonts w:ascii="GHEA Grapalat" w:hAnsi="GHEA Grapalat"/>
          <w:sz w:val="16"/>
        </w:rPr>
      </w:pPr>
      <w:r>
        <w:rPr>
          <w:rFonts w:ascii="GHEA Grapalat" w:hAnsi="GHEA Grapalat"/>
          <w:sz w:val="16"/>
        </w:rPr>
        <w:t>наименование участника</w:t>
      </w:r>
    </w:p>
    <w:p w14:paraId="75895D4E" w14:textId="77777777" w:rsidR="00C65D59" w:rsidRPr="001C57DE" w:rsidRDefault="00C65D59" w:rsidP="00032D5D">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31CD5CD8" w14:textId="77777777" w:rsidR="00C65D59" w:rsidRPr="0001519E" w:rsidRDefault="00C65D59" w:rsidP="00032D5D">
      <w:pPr>
        <w:widowControl w:val="0"/>
        <w:ind w:left="2835"/>
        <w:rPr>
          <w:rFonts w:ascii="GHEA Grapalat" w:hAnsi="GHEA Grapalat"/>
          <w:sz w:val="16"/>
        </w:rPr>
      </w:pPr>
      <w:r w:rsidRPr="001C57DE">
        <w:rPr>
          <w:rFonts w:ascii="GHEA Grapalat" w:hAnsi="GHEA Grapalat"/>
          <w:sz w:val="16"/>
        </w:rPr>
        <w:t>наименование участника</w:t>
      </w:r>
    </w:p>
    <w:p w14:paraId="2E6F8656" w14:textId="77777777" w:rsidR="00C65D59" w:rsidRPr="00403A28" w:rsidRDefault="00C65D59" w:rsidP="00032D5D">
      <w:pPr>
        <w:rPr>
          <w:ins w:id="10" w:author="Vardan" w:date="2022-10-29T19:53:00Z"/>
          <w:rFonts w:ascii="GHEA Grapalat" w:hAnsi="GHEA Grapalat"/>
          <w:i/>
          <w:sz w:val="16"/>
          <w:highlight w:val="cyan"/>
          <w:vertAlign w:val="superscript"/>
          <w:lang w:val="es-ES"/>
        </w:rPr>
      </w:pPr>
    </w:p>
    <w:p w14:paraId="0781701B" w14:textId="3D6F587A" w:rsidR="00C65D59" w:rsidRPr="00800B26" w:rsidRDefault="00C65D59" w:rsidP="00032D5D">
      <w:pPr>
        <w:rPr>
          <w:rFonts w:ascii="GHEA Grapalat" w:hAnsi="GHEA Grapalat" w:cs="Sylfaen"/>
          <w:sz w:val="20"/>
          <w:lang w:val="hy-AM"/>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A34892">
        <w:rPr>
          <w:rFonts w:ascii="GHEA Grapalat" w:hAnsi="GHEA Grapalat"/>
        </w:rPr>
        <w:t>запроса котировок</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96124E">
        <w:rPr>
          <w:rFonts w:ascii="GHEA Grapalat" w:hAnsi="GHEA Grapalat"/>
        </w:rPr>
        <w:t>EQ-</w:t>
      </w:r>
      <w:r w:rsidR="005F1514">
        <w:rPr>
          <w:rFonts w:ascii="GHEA Grapalat" w:hAnsi="GHEA Grapalat"/>
        </w:rPr>
        <w:t>GHAShDzB-</w:t>
      </w:r>
      <w:r w:rsidR="00B250B1">
        <w:rPr>
          <w:rFonts w:ascii="GHEA Grapalat" w:hAnsi="GHEA Grapalat"/>
        </w:rPr>
        <w:t>26/8</w:t>
      </w:r>
      <w:r w:rsidRPr="00800B26">
        <w:rPr>
          <w:rFonts w:ascii="GHEA Grapalat" w:hAnsi="GHEA Grapalat"/>
        </w:rPr>
        <w:t>*,</w:t>
      </w:r>
      <w:r w:rsidR="00800B26">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0BB66DA4" w14:textId="77777777" w:rsidR="00C65D59" w:rsidRPr="00800B26" w:rsidRDefault="00C65D59" w:rsidP="00032D5D">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7098D809" w14:textId="77777777" w:rsidR="006B3E56" w:rsidRPr="00AC309E" w:rsidRDefault="00C65D59" w:rsidP="00032D5D">
      <w:pPr>
        <w:widowControl w:val="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32A4B899" w14:textId="2D67E1D8" w:rsidR="006B3E56" w:rsidRPr="00AC309E" w:rsidRDefault="00AC309E" w:rsidP="00032D5D">
      <w:pPr>
        <w:widowControl w:val="0"/>
        <w:tabs>
          <w:tab w:val="left" w:pos="567"/>
        </w:tabs>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305944" w:rsidRPr="00AC309E">
        <w:rPr>
          <w:rFonts w:ascii="GHEA Grapalat" w:hAnsi="GHEA Grapalat"/>
        </w:rPr>
        <w:t xml:space="preserve">открытом конкурсе </w:t>
      </w:r>
      <w:r w:rsidR="006B3E56" w:rsidRPr="00AC309E">
        <w:rPr>
          <w:rFonts w:ascii="GHEA Grapalat" w:hAnsi="GHEA Grapalat"/>
        </w:rPr>
        <w:t xml:space="preserve">под кодом </w:t>
      </w:r>
      <w:r w:rsidR="0096124E">
        <w:rPr>
          <w:rFonts w:ascii="GHEA Grapalat" w:hAnsi="GHEA Grapalat"/>
        </w:rPr>
        <w:t>EQ-</w:t>
      </w:r>
      <w:r w:rsidR="005F1514">
        <w:rPr>
          <w:rFonts w:ascii="GHEA Grapalat" w:hAnsi="GHEA Grapalat"/>
        </w:rPr>
        <w:t>GHAShDzB-</w:t>
      </w:r>
      <w:r w:rsidR="00B250B1">
        <w:rPr>
          <w:rFonts w:ascii="GHEA Grapalat" w:hAnsi="GHEA Grapalat"/>
        </w:rPr>
        <w:t>26/8</w:t>
      </w:r>
      <w:r w:rsidR="006B3E56" w:rsidRPr="00AC309E">
        <w:rPr>
          <w:rFonts w:ascii="GHEA Grapalat" w:hAnsi="GHEA Grapalat"/>
        </w:rPr>
        <w:t>*</w:t>
      </w:r>
    </w:p>
    <w:p w14:paraId="744A8BA3" w14:textId="77777777" w:rsidR="006B3E56" w:rsidRPr="00AC309E" w:rsidRDefault="006B3E56">
      <w:pPr>
        <w:pStyle w:val="ListParagraph"/>
        <w:widowControl w:val="0"/>
        <w:numPr>
          <w:ilvl w:val="0"/>
          <w:numId w:val="8"/>
        </w:numPr>
        <w:tabs>
          <w:tab w:val="left" w:pos="567"/>
        </w:tabs>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6ADBE60C" w14:textId="2A3C1B7B" w:rsidR="006B3E56" w:rsidRPr="00AC309E" w:rsidRDefault="006B3E56">
      <w:pPr>
        <w:pStyle w:val="ListParagraph"/>
        <w:widowControl w:val="0"/>
        <w:numPr>
          <w:ilvl w:val="0"/>
          <w:numId w:val="8"/>
        </w:numPr>
        <w:tabs>
          <w:tab w:val="left" w:pos="567"/>
        </w:tabs>
        <w:jc w:val="both"/>
        <w:rPr>
          <w:rFonts w:ascii="GHEA Grapalat" w:hAnsi="GHEA Grapalat"/>
          <w:spacing w:val="-6"/>
        </w:rPr>
      </w:pPr>
      <w:r w:rsidRPr="00AC309E">
        <w:rPr>
          <w:rFonts w:ascii="GHEA Grapalat" w:hAnsi="GHEA Grapalat"/>
          <w:spacing w:val="-6"/>
        </w:rPr>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A34892">
        <w:rPr>
          <w:rFonts w:ascii="GHEA Grapalat" w:hAnsi="GHEA Grapalat"/>
        </w:rPr>
        <w:t>запроса котировок</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lastRenderedPageBreak/>
        <w:t xml:space="preserve">одновременного </w:t>
      </w:r>
    </w:p>
    <w:p w14:paraId="111541B0" w14:textId="77777777" w:rsidR="006B3E56" w:rsidRDefault="006B3E56" w:rsidP="00032D5D">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7785C2FE" w14:textId="77777777" w:rsidR="006B3E56" w:rsidRDefault="006B3E56" w:rsidP="00032D5D">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196841B" w14:textId="77777777" w:rsidR="006B3E56" w:rsidRDefault="006B3E56" w:rsidP="00032D5D">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6656E722" w14:textId="77777777" w:rsidR="006B3E56" w:rsidRDefault="006B3E56" w:rsidP="00032D5D">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EEDEFB3" w14:textId="77777777" w:rsidR="006B3E56" w:rsidRDefault="006B3E56" w:rsidP="00032D5D">
      <w:pPr>
        <w:widowControl w:val="0"/>
        <w:ind w:left="7088"/>
        <w:jc w:val="both"/>
        <w:rPr>
          <w:rFonts w:ascii="GHEA Grapalat" w:hAnsi="GHEA Grapalat"/>
        </w:rPr>
      </w:pPr>
      <w:r>
        <w:rPr>
          <w:rFonts w:ascii="GHEA Grapalat" w:hAnsi="GHEA Grapalat"/>
          <w:vertAlign w:val="superscript"/>
        </w:rPr>
        <w:t>наименование участника</w:t>
      </w:r>
    </w:p>
    <w:p w14:paraId="79117287" w14:textId="77777777" w:rsidR="006B3E56" w:rsidRDefault="006B3E56" w:rsidP="00032D5D">
      <w:pPr>
        <w:widowControl w:val="0"/>
        <w:jc w:val="both"/>
        <w:rPr>
          <w:ins w:id="11"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2D639057" w14:textId="77777777" w:rsidR="002E361E" w:rsidRPr="00BD438D" w:rsidRDefault="002E361E" w:rsidP="00032D5D">
      <w:pPr>
        <w:widowControl w:val="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5FA537A4" w14:textId="77777777" w:rsidR="002E361E" w:rsidRDefault="00BD438D" w:rsidP="00032D5D">
      <w:pPr>
        <w:widowControl w:val="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605466D8" w14:textId="77777777" w:rsidR="006B3E56" w:rsidRPr="00BD438D" w:rsidRDefault="00687D28" w:rsidP="00032D5D">
      <w:pPr>
        <w:widowControl w:val="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3"/>
        <w:t>**</w:t>
      </w:r>
      <w:r w:rsidR="006B3E56" w:rsidRPr="00BD438D">
        <w:rPr>
          <w:rFonts w:ascii="GHEA Grapalat" w:hAnsi="GHEA Grapalat"/>
        </w:rPr>
        <w:t xml:space="preserve"> </w:t>
      </w:r>
      <w:r w:rsidR="00BD438D">
        <w:rPr>
          <w:rFonts w:ascii="GHEA Grapalat" w:hAnsi="GHEA Grapalat"/>
          <w:lang w:val="hy-AM"/>
        </w:rPr>
        <w:t>.</w:t>
      </w:r>
    </w:p>
    <w:p w14:paraId="20FA4543" w14:textId="77777777" w:rsidR="00110534" w:rsidRDefault="00110534" w:rsidP="00032D5D">
      <w:pPr>
        <w:jc w:val="both"/>
        <w:rPr>
          <w:rFonts w:ascii="GHEA Grapalat" w:hAnsi="GHEA Grapalat"/>
        </w:rPr>
      </w:pPr>
    </w:p>
    <w:p w14:paraId="13D12745" w14:textId="77777777" w:rsidR="006B3E56" w:rsidRPr="00D3436F" w:rsidRDefault="006B3E56" w:rsidP="00032D5D">
      <w:pPr>
        <w:tabs>
          <w:tab w:val="left" w:pos="7371"/>
        </w:tabs>
        <w:ind w:left="3544" w:firstLine="3"/>
        <w:jc w:val="both"/>
        <w:rPr>
          <w:rFonts w:ascii="GHEA Grapalat" w:hAnsi="GHEA Grapalat"/>
          <w:sz w:val="16"/>
        </w:rPr>
      </w:pPr>
    </w:p>
    <w:p w14:paraId="59DC4773" w14:textId="77777777" w:rsidR="006B3E56" w:rsidRPr="00770B03" w:rsidRDefault="006B3E56" w:rsidP="00032D5D">
      <w:pPr>
        <w:tabs>
          <w:tab w:val="left" w:pos="7371"/>
        </w:tabs>
        <w:ind w:left="3544" w:firstLine="3"/>
        <w:jc w:val="both"/>
        <w:rPr>
          <w:rFonts w:ascii="GHEA Grapalat" w:hAnsi="GHEA Grapalat"/>
          <w:sz w:val="16"/>
        </w:rPr>
      </w:pPr>
    </w:p>
    <w:p w14:paraId="72ADE842" w14:textId="77777777" w:rsidR="00374F4A" w:rsidRPr="000C1746" w:rsidRDefault="00374F4A" w:rsidP="00032D5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4B411E2" w14:textId="77777777" w:rsidR="00374F4A" w:rsidRPr="000C1746" w:rsidRDefault="00374F4A" w:rsidP="00032D5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B1EBFC6" w14:textId="77777777" w:rsidR="00374F4A" w:rsidRPr="000C1746" w:rsidRDefault="00374F4A" w:rsidP="00032D5D">
      <w:pPr>
        <w:ind w:left="1134"/>
        <w:jc w:val="both"/>
        <w:rPr>
          <w:rFonts w:ascii="GHEA Grapalat" w:hAnsi="GHEA Grapalat"/>
          <w:sz w:val="16"/>
        </w:rPr>
      </w:pPr>
      <w:r w:rsidRPr="000C1746">
        <w:rPr>
          <w:rFonts w:ascii="GHEA Grapalat" w:hAnsi="GHEA Grapalat"/>
          <w:sz w:val="16"/>
        </w:rPr>
        <w:t>имя, фамилия руководителя)</w:t>
      </w:r>
    </w:p>
    <w:p w14:paraId="45B0035E" w14:textId="77777777" w:rsidR="0094684E" w:rsidRPr="009044F1" w:rsidRDefault="00B2572B" w:rsidP="00032D5D">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C7E1155" w14:textId="77777777" w:rsidR="00123294" w:rsidRDefault="00123294" w:rsidP="00032D5D">
      <w:pPr>
        <w:rPr>
          <w:rFonts w:ascii="GHEA Grapalat" w:hAnsi="GHEA Grapalat"/>
          <w:b/>
        </w:rPr>
      </w:pPr>
      <w:r>
        <w:rPr>
          <w:rFonts w:ascii="GHEA Grapalat" w:hAnsi="GHEA Grapalat"/>
          <w:b/>
        </w:rPr>
        <w:br w:type="page"/>
      </w:r>
    </w:p>
    <w:p w14:paraId="426D7749" w14:textId="77777777" w:rsidR="00B05DC9" w:rsidRDefault="00B05DC9" w:rsidP="00032D5D">
      <w:pPr>
        <w:jc w:val="right"/>
        <w:rPr>
          <w:rFonts w:ascii="GHEA Grapalat" w:hAnsi="GHEA Grapalat"/>
          <w:b/>
          <w:lang w:val="hy-AM"/>
        </w:rPr>
      </w:pPr>
    </w:p>
    <w:p w14:paraId="340C193E" w14:textId="77777777" w:rsidR="0023061D" w:rsidRDefault="0023061D" w:rsidP="00032D5D">
      <w:pPr>
        <w:jc w:val="right"/>
        <w:rPr>
          <w:rFonts w:ascii="GHEA Grapalat" w:hAnsi="GHEA Grapalat"/>
          <w:b/>
        </w:rPr>
      </w:pPr>
    </w:p>
    <w:p w14:paraId="7B1153DC" w14:textId="25E59AED" w:rsidR="00F33976" w:rsidRDefault="00F33976" w:rsidP="00032D5D">
      <w:pPr>
        <w:jc w:val="right"/>
        <w:rPr>
          <w:rFonts w:ascii="GHEA Grapalat" w:hAnsi="GHEA Grapalat"/>
          <w:b/>
        </w:rPr>
      </w:pPr>
      <w:r>
        <w:rPr>
          <w:rFonts w:ascii="GHEA Grapalat" w:hAnsi="GHEA Grapalat"/>
          <w:b/>
        </w:rPr>
        <w:t xml:space="preserve">Приложение 1.3** </w:t>
      </w:r>
    </w:p>
    <w:p w14:paraId="62CB123C" w14:textId="46659756" w:rsidR="00F33976" w:rsidRPr="00FA6464" w:rsidRDefault="00F33976" w:rsidP="00032D5D">
      <w:pPr>
        <w:jc w:val="right"/>
        <w:rPr>
          <w:rFonts w:ascii="GHEA Grapalat" w:hAnsi="GHEA Grapalat"/>
          <w:b/>
        </w:rPr>
      </w:pPr>
      <w:r w:rsidRPr="001439BD">
        <w:rPr>
          <w:rFonts w:ascii="GHEA Grapalat" w:hAnsi="GHEA Grapalat"/>
          <w:b/>
        </w:rPr>
        <w:t xml:space="preserve">к Приглашению на </w:t>
      </w:r>
      <w:r w:rsidR="00A34892">
        <w:rPr>
          <w:rFonts w:ascii="GHEA Grapalat" w:hAnsi="GHEA Grapalat"/>
          <w:b/>
        </w:rPr>
        <w:t>запроса котировок</w:t>
      </w:r>
    </w:p>
    <w:p w14:paraId="2387769E" w14:textId="6418D0AF" w:rsidR="00F33976" w:rsidRPr="00E97048" w:rsidRDefault="00F33976" w:rsidP="00032D5D">
      <w:pPr>
        <w:pStyle w:val="Heading3"/>
        <w:keepNext w:val="0"/>
        <w:widowControl w:val="0"/>
        <w:spacing w:line="240" w:lineRule="auto"/>
        <w:ind w:firstLine="567"/>
        <w:jc w:val="right"/>
        <w:rPr>
          <w:rFonts w:ascii="GHEA Grapalat" w:hAnsi="GHEA Grapalat"/>
          <w:b/>
          <w:i w:val="0"/>
          <w:sz w:val="24"/>
          <w:szCs w:val="24"/>
        </w:rPr>
      </w:pPr>
      <w:r w:rsidRPr="009044F1">
        <w:rPr>
          <w:rFonts w:ascii="GHEA Grapalat" w:hAnsi="GHEA Grapalat"/>
          <w:b/>
          <w:sz w:val="24"/>
          <w:szCs w:val="24"/>
        </w:rPr>
        <w:t xml:space="preserve">под кодом </w:t>
      </w:r>
      <w:r w:rsidR="00E97048" w:rsidRPr="00E97048">
        <w:rPr>
          <w:rFonts w:ascii="GHEA Grapalat" w:hAnsi="GHEA Grapalat"/>
          <w:b/>
          <w:i w:val="0"/>
          <w:sz w:val="24"/>
          <w:szCs w:val="24"/>
        </w:rPr>
        <w:t>EQ-</w:t>
      </w:r>
      <w:r w:rsidR="005F1514">
        <w:rPr>
          <w:rFonts w:ascii="GHEA Grapalat" w:hAnsi="GHEA Grapalat"/>
          <w:b/>
          <w:i w:val="0"/>
          <w:sz w:val="24"/>
          <w:szCs w:val="24"/>
        </w:rPr>
        <w:t>GHAShDzB-</w:t>
      </w:r>
      <w:r w:rsidR="00B250B1">
        <w:rPr>
          <w:rFonts w:ascii="GHEA Grapalat" w:hAnsi="GHEA Grapalat"/>
          <w:b/>
          <w:i w:val="0"/>
          <w:sz w:val="24"/>
          <w:szCs w:val="24"/>
        </w:rPr>
        <w:t>26/8</w:t>
      </w:r>
    </w:p>
    <w:p w14:paraId="1EDE57AE" w14:textId="77777777" w:rsidR="00092E73" w:rsidRDefault="00092E73" w:rsidP="00032D5D">
      <w:pPr>
        <w:ind w:left="360" w:hanging="360"/>
        <w:jc w:val="center"/>
        <w:rPr>
          <w:rFonts w:ascii="GHEA Grapalat" w:hAnsi="GHEA Grapalat"/>
          <w:b/>
        </w:rPr>
      </w:pPr>
      <w:r>
        <w:rPr>
          <w:rFonts w:ascii="GHEA Grapalat" w:hAnsi="GHEA Grapalat"/>
          <w:b/>
        </w:rPr>
        <w:t>ФОРМА</w:t>
      </w:r>
    </w:p>
    <w:p w14:paraId="52D65E3D" w14:textId="77777777" w:rsidR="00092E73" w:rsidRPr="00C76978" w:rsidRDefault="00092E73" w:rsidP="00032D5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4EA3490" w14:textId="77777777" w:rsidR="00092E73" w:rsidRPr="00ED3A13" w:rsidRDefault="00092E73" w:rsidP="00032D5D">
      <w:pPr>
        <w:ind w:left="360" w:hanging="360"/>
        <w:jc w:val="center"/>
        <w:rPr>
          <w:rFonts w:ascii="GHEA Grapalat" w:eastAsia="GHEA Grapalat" w:hAnsi="GHEA Grapalat" w:cs="GHEA Grapalat"/>
          <w:b/>
        </w:rPr>
      </w:pPr>
    </w:p>
    <w:p w14:paraId="27EF2918" w14:textId="77777777" w:rsidR="00092E73" w:rsidRPr="00FD1EE4" w:rsidRDefault="00092E73">
      <w:pPr>
        <w:numPr>
          <w:ilvl w:val="0"/>
          <w:numId w:val="1"/>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083AB6"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54D70B54" w14:textId="77777777" w:rsidTr="007D52DB">
        <w:tc>
          <w:tcPr>
            <w:tcW w:w="2836" w:type="dxa"/>
            <w:shd w:val="clear" w:color="auto" w:fill="D9E2F3"/>
            <w:vAlign w:val="center"/>
          </w:tcPr>
          <w:p w14:paraId="5FC12C6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0D19F40" w14:textId="77777777" w:rsidR="00092E73" w:rsidRPr="00FD1EE4" w:rsidRDefault="00092E73" w:rsidP="00032D5D">
            <w:pPr>
              <w:rPr>
                <w:rFonts w:ascii="GHEA Grapalat" w:eastAsia="GHEA Grapalat" w:hAnsi="GHEA Grapalat" w:cs="GHEA Grapalat"/>
              </w:rPr>
            </w:pPr>
          </w:p>
        </w:tc>
      </w:tr>
      <w:tr w:rsidR="00092E73" w:rsidRPr="00FD1EE4" w14:paraId="1FDDC9BF" w14:textId="77777777" w:rsidTr="007D52DB">
        <w:tc>
          <w:tcPr>
            <w:tcW w:w="2836" w:type="dxa"/>
            <w:shd w:val="clear" w:color="auto" w:fill="D9E2F3"/>
            <w:vAlign w:val="center"/>
          </w:tcPr>
          <w:p w14:paraId="58DA6E6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EC96969" w14:textId="77777777" w:rsidR="00092E73" w:rsidRPr="00FD1EE4" w:rsidRDefault="00092E73" w:rsidP="00032D5D">
            <w:pPr>
              <w:rPr>
                <w:rFonts w:ascii="GHEA Grapalat" w:eastAsia="GHEA Grapalat" w:hAnsi="GHEA Grapalat" w:cs="GHEA Grapalat"/>
              </w:rPr>
            </w:pPr>
          </w:p>
        </w:tc>
      </w:tr>
      <w:tr w:rsidR="00092E73" w:rsidRPr="00FD1EE4" w14:paraId="27047A78" w14:textId="77777777" w:rsidTr="007D52DB">
        <w:tc>
          <w:tcPr>
            <w:tcW w:w="2836" w:type="dxa"/>
            <w:shd w:val="clear" w:color="auto" w:fill="D9E2F3"/>
            <w:vAlign w:val="center"/>
          </w:tcPr>
          <w:p w14:paraId="1A916DBE"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82BE531" w14:textId="77777777" w:rsidR="00092E73" w:rsidRPr="00FD1EE4" w:rsidRDefault="00092E73" w:rsidP="00032D5D">
            <w:pPr>
              <w:rPr>
                <w:rFonts w:ascii="GHEA Grapalat" w:eastAsia="GHEA Grapalat" w:hAnsi="GHEA Grapalat" w:cs="GHEA Grapalat"/>
              </w:rPr>
            </w:pPr>
          </w:p>
        </w:tc>
      </w:tr>
      <w:tr w:rsidR="00092E73" w:rsidRPr="00FD1EE4" w14:paraId="1C4AE95C" w14:textId="77777777" w:rsidTr="007D52DB">
        <w:tc>
          <w:tcPr>
            <w:tcW w:w="2836" w:type="dxa"/>
            <w:shd w:val="clear" w:color="auto" w:fill="D9E2F3"/>
            <w:vAlign w:val="center"/>
          </w:tcPr>
          <w:p w14:paraId="71DB161F"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CEC9CDE" w14:textId="77777777" w:rsidR="00092E73" w:rsidRPr="00FD1EE4" w:rsidRDefault="00092E73" w:rsidP="00032D5D">
            <w:pPr>
              <w:rPr>
                <w:rFonts w:ascii="GHEA Grapalat" w:eastAsia="GHEA Grapalat" w:hAnsi="GHEA Grapalat" w:cs="GHEA Grapalat"/>
              </w:rPr>
            </w:pPr>
          </w:p>
        </w:tc>
      </w:tr>
      <w:tr w:rsidR="00092E73" w:rsidRPr="00FD1EE4" w14:paraId="4FF35579" w14:textId="77777777" w:rsidTr="007D52DB">
        <w:tc>
          <w:tcPr>
            <w:tcW w:w="2836" w:type="dxa"/>
            <w:shd w:val="clear" w:color="auto" w:fill="D9E2F3"/>
            <w:vAlign w:val="center"/>
          </w:tcPr>
          <w:p w14:paraId="00E739E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1A41CD8" w14:textId="77777777" w:rsidR="00092E73" w:rsidRPr="00FD1EE4" w:rsidRDefault="00092E73" w:rsidP="00032D5D">
            <w:pPr>
              <w:rPr>
                <w:rFonts w:ascii="GHEA Grapalat" w:eastAsia="GHEA Grapalat" w:hAnsi="GHEA Grapalat" w:cs="GHEA Grapalat"/>
              </w:rPr>
            </w:pPr>
          </w:p>
        </w:tc>
      </w:tr>
      <w:tr w:rsidR="00092E73" w:rsidRPr="00FD1EE4" w14:paraId="48782A44" w14:textId="77777777" w:rsidTr="007D52DB">
        <w:tc>
          <w:tcPr>
            <w:tcW w:w="2836" w:type="dxa"/>
            <w:shd w:val="clear" w:color="auto" w:fill="D9E2F3"/>
            <w:vAlign w:val="center"/>
          </w:tcPr>
          <w:p w14:paraId="4522E17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62F87C3" w14:textId="77777777" w:rsidR="00092E73" w:rsidRPr="00FD1EE4" w:rsidRDefault="00092E73" w:rsidP="00032D5D">
            <w:pPr>
              <w:ind w:left="993" w:hanging="851"/>
              <w:rPr>
                <w:rFonts w:ascii="GHEA Grapalat" w:eastAsia="GHEA Grapalat" w:hAnsi="GHEA Grapalat" w:cs="GHEA Grapalat"/>
              </w:rPr>
            </w:pPr>
          </w:p>
        </w:tc>
      </w:tr>
      <w:tr w:rsidR="00092E73" w:rsidRPr="00FD1EE4" w14:paraId="60346210" w14:textId="77777777" w:rsidTr="007D52DB">
        <w:tc>
          <w:tcPr>
            <w:tcW w:w="2836" w:type="dxa"/>
            <w:shd w:val="clear" w:color="auto" w:fill="D9E2F3"/>
            <w:vAlign w:val="center"/>
          </w:tcPr>
          <w:p w14:paraId="44FA5828" w14:textId="77777777" w:rsidR="00092E73" w:rsidRPr="00FD1EE4" w:rsidRDefault="00092E73">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14CE1F" w14:textId="77777777" w:rsidR="00092E73" w:rsidRPr="00FD1EE4" w:rsidRDefault="00092E73" w:rsidP="00032D5D">
            <w:pPr>
              <w:ind w:left="993" w:hanging="851"/>
              <w:rPr>
                <w:rFonts w:ascii="GHEA Grapalat" w:eastAsia="GHEA Grapalat" w:hAnsi="GHEA Grapalat" w:cs="GHEA Grapalat"/>
              </w:rPr>
            </w:pPr>
          </w:p>
        </w:tc>
      </w:tr>
    </w:tbl>
    <w:p w14:paraId="54A2E1BE"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43CC9C2" w14:textId="77777777" w:rsidTr="007D52DB">
        <w:tc>
          <w:tcPr>
            <w:tcW w:w="2835" w:type="dxa"/>
            <w:shd w:val="clear" w:color="auto" w:fill="D9E2F3"/>
            <w:vAlign w:val="center"/>
          </w:tcPr>
          <w:p w14:paraId="07BB1F60"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0AF6830" w14:textId="77777777" w:rsidR="00092E73" w:rsidRPr="00FD1EE4" w:rsidRDefault="00092E73" w:rsidP="00032D5D">
            <w:pPr>
              <w:rPr>
                <w:rFonts w:ascii="GHEA Grapalat" w:eastAsia="GHEA Grapalat" w:hAnsi="GHEA Grapalat" w:cs="GHEA Grapalat"/>
              </w:rPr>
            </w:pPr>
          </w:p>
        </w:tc>
      </w:tr>
      <w:tr w:rsidR="00092E73" w:rsidRPr="00FD1EE4" w14:paraId="55160A3C" w14:textId="77777777" w:rsidTr="007D52DB">
        <w:trPr>
          <w:trHeight w:val="1487"/>
        </w:trPr>
        <w:tc>
          <w:tcPr>
            <w:tcW w:w="2835" w:type="dxa"/>
            <w:shd w:val="clear" w:color="auto" w:fill="D9E2F3"/>
            <w:vAlign w:val="center"/>
          </w:tcPr>
          <w:p w14:paraId="3B150CE4"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19C5282" w14:textId="77777777" w:rsidR="00092E73" w:rsidRPr="00FD1EE4" w:rsidRDefault="00092E73" w:rsidP="00032D5D">
            <w:pPr>
              <w:rPr>
                <w:rFonts w:ascii="GHEA Grapalat" w:eastAsia="GHEA Grapalat" w:hAnsi="GHEA Grapalat" w:cs="GHEA Grapalat"/>
              </w:rPr>
            </w:pPr>
          </w:p>
        </w:tc>
      </w:tr>
    </w:tbl>
    <w:p w14:paraId="499384CD"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DD9A1FF" w14:textId="77777777" w:rsidTr="007D52DB">
        <w:tc>
          <w:tcPr>
            <w:tcW w:w="2835" w:type="dxa"/>
            <w:shd w:val="clear" w:color="auto" w:fill="D9E2F3"/>
            <w:vAlign w:val="center"/>
          </w:tcPr>
          <w:p w14:paraId="3B5A809E" w14:textId="77777777" w:rsidR="00092E73" w:rsidRPr="00FD1EE4" w:rsidRDefault="00092E73">
            <w:pPr>
              <w:numPr>
                <w:ilvl w:val="2"/>
                <w:numId w:val="1"/>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1A050691" w14:textId="77777777" w:rsidR="00092E73" w:rsidRPr="00FD1EE4" w:rsidRDefault="00092E73" w:rsidP="00032D5D">
            <w:pPr>
              <w:rPr>
                <w:rFonts w:ascii="GHEA Grapalat" w:eastAsia="GHEA Grapalat" w:hAnsi="GHEA Grapalat" w:cs="GHEA Grapalat"/>
              </w:rPr>
            </w:pPr>
          </w:p>
        </w:tc>
      </w:tr>
      <w:tr w:rsidR="00092E73" w:rsidRPr="00FD1EE4" w14:paraId="66D1302D" w14:textId="77777777" w:rsidTr="007D52DB">
        <w:tc>
          <w:tcPr>
            <w:tcW w:w="2835" w:type="dxa"/>
            <w:shd w:val="clear" w:color="auto" w:fill="D9E2F3"/>
            <w:vAlign w:val="center"/>
          </w:tcPr>
          <w:p w14:paraId="31288BC1" w14:textId="77777777" w:rsidR="00092E73" w:rsidRPr="00FD1EE4" w:rsidRDefault="00092E73">
            <w:pPr>
              <w:numPr>
                <w:ilvl w:val="2"/>
                <w:numId w:val="1"/>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B8635F7" w14:textId="77777777" w:rsidR="00092E73" w:rsidRPr="00FD1EE4" w:rsidRDefault="00092E73" w:rsidP="00032D5D">
            <w:pPr>
              <w:rPr>
                <w:rFonts w:ascii="GHEA Grapalat" w:eastAsia="GHEA Grapalat" w:hAnsi="GHEA Grapalat" w:cs="GHEA Grapalat"/>
              </w:rPr>
            </w:pPr>
          </w:p>
        </w:tc>
      </w:tr>
      <w:tr w:rsidR="00092E73" w:rsidRPr="00FD1EE4" w14:paraId="261557E3" w14:textId="77777777" w:rsidTr="007D52DB">
        <w:tc>
          <w:tcPr>
            <w:tcW w:w="2835" w:type="dxa"/>
            <w:shd w:val="clear" w:color="auto" w:fill="D9E2F3"/>
            <w:vAlign w:val="center"/>
          </w:tcPr>
          <w:p w14:paraId="02321A79" w14:textId="77777777" w:rsidR="00092E73" w:rsidRPr="00FD1EE4" w:rsidRDefault="00092E73">
            <w:pPr>
              <w:numPr>
                <w:ilvl w:val="2"/>
                <w:numId w:val="1"/>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72E4B8E" w14:textId="77777777" w:rsidR="00092E73" w:rsidRPr="00FD1EE4" w:rsidRDefault="00092E73" w:rsidP="00032D5D">
            <w:pPr>
              <w:rPr>
                <w:rFonts w:ascii="GHEA Grapalat" w:eastAsia="GHEA Grapalat" w:hAnsi="GHEA Grapalat" w:cs="GHEA Grapalat"/>
              </w:rPr>
            </w:pPr>
          </w:p>
        </w:tc>
      </w:tr>
    </w:tbl>
    <w:p w14:paraId="1BD96D05" w14:textId="77777777" w:rsidR="00092E73" w:rsidRPr="00FD1EE4" w:rsidRDefault="00092E73" w:rsidP="00032D5D">
      <w:pPr>
        <w:rPr>
          <w:rFonts w:ascii="GHEA Grapalat" w:eastAsia="GHEA Grapalat" w:hAnsi="GHEA Grapalat" w:cs="GHEA Grapalat"/>
        </w:rPr>
      </w:pPr>
    </w:p>
    <w:p w14:paraId="7F380C37" w14:textId="77777777" w:rsidR="00092E73" w:rsidRPr="00FD1EE4" w:rsidRDefault="00092E73" w:rsidP="00032D5D">
      <w:pPr>
        <w:rPr>
          <w:rFonts w:ascii="GHEA Grapalat" w:eastAsia="GHEA Grapalat" w:hAnsi="GHEA Grapalat" w:cs="GHEA Grapalat"/>
        </w:rPr>
      </w:pPr>
      <w:r w:rsidRPr="00FD1EE4">
        <w:rPr>
          <w:rFonts w:ascii="GHEA Grapalat" w:hAnsi="GHEA Grapalat"/>
        </w:rPr>
        <w:br w:type="page"/>
      </w:r>
    </w:p>
    <w:p w14:paraId="24398B0D" w14:textId="77777777" w:rsidR="00092E73" w:rsidRPr="009A52BE" w:rsidRDefault="00092E73">
      <w:pPr>
        <w:numPr>
          <w:ilvl w:val="0"/>
          <w:numId w:val="1"/>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E9828F2" w14:textId="77777777" w:rsidR="00092E73" w:rsidRPr="004E2F96"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2677BB" w14:textId="77777777" w:rsidTr="007D52DB">
        <w:tc>
          <w:tcPr>
            <w:tcW w:w="2835" w:type="dxa"/>
            <w:shd w:val="clear" w:color="auto" w:fill="D9E2F3"/>
            <w:vAlign w:val="center"/>
          </w:tcPr>
          <w:p w14:paraId="3E67A0BC" w14:textId="77777777" w:rsidR="00092E73" w:rsidRPr="00FD1EE4" w:rsidRDefault="00092E73">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8E1774" w14:textId="77777777" w:rsidR="00092E73" w:rsidRPr="00FD1EE4" w:rsidRDefault="00092E73" w:rsidP="00032D5D">
            <w:pPr>
              <w:rPr>
                <w:rFonts w:ascii="GHEA Grapalat" w:eastAsia="GHEA Grapalat" w:hAnsi="GHEA Grapalat" w:cs="GHEA Grapalat"/>
              </w:rPr>
            </w:pPr>
          </w:p>
        </w:tc>
      </w:tr>
      <w:tr w:rsidR="00092E73" w:rsidRPr="00FD1EE4" w14:paraId="787781D1" w14:textId="77777777" w:rsidTr="007D52DB">
        <w:tc>
          <w:tcPr>
            <w:tcW w:w="2835" w:type="dxa"/>
            <w:shd w:val="clear" w:color="auto" w:fill="D9E2F3"/>
            <w:vAlign w:val="center"/>
          </w:tcPr>
          <w:p w14:paraId="54CC42C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AEA9E" w14:textId="77777777" w:rsidR="00092E73" w:rsidRPr="00FD1EE4" w:rsidRDefault="00092E73" w:rsidP="00032D5D">
            <w:pPr>
              <w:rPr>
                <w:rFonts w:ascii="GHEA Grapalat" w:eastAsia="GHEA Grapalat" w:hAnsi="GHEA Grapalat" w:cs="GHEA Grapalat"/>
              </w:rPr>
            </w:pPr>
          </w:p>
        </w:tc>
      </w:tr>
    </w:tbl>
    <w:p w14:paraId="1BBC27A3"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5604DB" w14:textId="77777777" w:rsidTr="007D52DB">
        <w:tc>
          <w:tcPr>
            <w:tcW w:w="2835" w:type="dxa"/>
            <w:shd w:val="clear" w:color="auto" w:fill="D9E2F3"/>
            <w:vAlign w:val="center"/>
          </w:tcPr>
          <w:p w14:paraId="1C4963AC"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6816D97" w14:textId="77777777" w:rsidR="00092E73" w:rsidRPr="00FD1EE4" w:rsidRDefault="00092E73" w:rsidP="00032D5D">
            <w:pPr>
              <w:rPr>
                <w:rFonts w:ascii="GHEA Grapalat" w:eastAsia="GHEA Grapalat" w:hAnsi="GHEA Grapalat" w:cs="GHEA Grapalat"/>
              </w:rPr>
            </w:pPr>
          </w:p>
        </w:tc>
      </w:tr>
      <w:tr w:rsidR="00092E73" w:rsidRPr="00FD1EE4" w14:paraId="43EEA601" w14:textId="77777777" w:rsidTr="007D52DB">
        <w:tc>
          <w:tcPr>
            <w:tcW w:w="2835" w:type="dxa"/>
            <w:shd w:val="clear" w:color="auto" w:fill="D9E2F3"/>
            <w:vAlign w:val="center"/>
          </w:tcPr>
          <w:p w14:paraId="75053EF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54C8747" w14:textId="77777777" w:rsidR="00092E73" w:rsidRPr="00FD1EE4" w:rsidRDefault="00092E73" w:rsidP="00032D5D">
            <w:pPr>
              <w:rPr>
                <w:rFonts w:ascii="GHEA Grapalat" w:eastAsia="GHEA Grapalat" w:hAnsi="GHEA Grapalat" w:cs="GHEA Grapalat"/>
              </w:rPr>
            </w:pPr>
          </w:p>
        </w:tc>
      </w:tr>
      <w:tr w:rsidR="00092E73" w:rsidRPr="00FD1EE4" w14:paraId="46F54640" w14:textId="77777777" w:rsidTr="007D52DB">
        <w:tc>
          <w:tcPr>
            <w:tcW w:w="2835" w:type="dxa"/>
            <w:shd w:val="clear" w:color="auto" w:fill="D9E2F3"/>
            <w:vAlign w:val="center"/>
          </w:tcPr>
          <w:p w14:paraId="35634DD4"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DAD9336" w14:textId="77777777" w:rsidR="00092E73" w:rsidRPr="00FD1EE4" w:rsidRDefault="00092E73" w:rsidP="00032D5D">
            <w:pPr>
              <w:rPr>
                <w:rFonts w:ascii="GHEA Grapalat" w:eastAsia="GHEA Grapalat" w:hAnsi="GHEA Grapalat" w:cs="GHEA Grapalat"/>
              </w:rPr>
            </w:pPr>
          </w:p>
        </w:tc>
      </w:tr>
      <w:tr w:rsidR="00092E73" w:rsidRPr="00FD1EE4" w14:paraId="29123C9D" w14:textId="77777777" w:rsidTr="007D52DB">
        <w:tc>
          <w:tcPr>
            <w:tcW w:w="2835" w:type="dxa"/>
            <w:shd w:val="clear" w:color="auto" w:fill="D9E2F3"/>
            <w:vAlign w:val="center"/>
          </w:tcPr>
          <w:p w14:paraId="4A94D19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A39DE4E" w14:textId="77777777" w:rsidR="00092E73" w:rsidRPr="00FD1EE4" w:rsidRDefault="00092E73" w:rsidP="00032D5D">
            <w:pPr>
              <w:rPr>
                <w:rFonts w:ascii="GHEA Grapalat" w:eastAsia="GHEA Grapalat" w:hAnsi="GHEA Grapalat" w:cs="GHEA Grapalat"/>
              </w:rPr>
            </w:pPr>
          </w:p>
        </w:tc>
      </w:tr>
      <w:tr w:rsidR="00092E73" w:rsidRPr="00FD1EE4" w14:paraId="4DBE5623" w14:textId="77777777" w:rsidTr="007D52DB">
        <w:tc>
          <w:tcPr>
            <w:tcW w:w="2835" w:type="dxa"/>
            <w:shd w:val="clear" w:color="auto" w:fill="D9E2F3"/>
            <w:vAlign w:val="center"/>
          </w:tcPr>
          <w:p w14:paraId="3BAC2A8D"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6E9430E" w14:textId="77777777" w:rsidR="00092E73" w:rsidRPr="00FD1EE4" w:rsidRDefault="00092E73" w:rsidP="00032D5D">
            <w:pPr>
              <w:rPr>
                <w:rFonts w:ascii="GHEA Grapalat" w:eastAsia="GHEA Grapalat" w:hAnsi="GHEA Grapalat" w:cs="GHEA Grapalat"/>
              </w:rPr>
            </w:pPr>
          </w:p>
        </w:tc>
      </w:tr>
      <w:tr w:rsidR="00092E73" w:rsidRPr="00FD1EE4" w14:paraId="2893E648" w14:textId="77777777" w:rsidTr="007D52DB">
        <w:trPr>
          <w:trHeight w:val="1361"/>
        </w:trPr>
        <w:tc>
          <w:tcPr>
            <w:tcW w:w="2835" w:type="dxa"/>
            <w:shd w:val="clear" w:color="auto" w:fill="D9E2F3"/>
            <w:vAlign w:val="center"/>
          </w:tcPr>
          <w:p w14:paraId="19FB65B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C78FD22" w14:textId="77777777" w:rsidR="00092E73" w:rsidRPr="00FD1EE4" w:rsidRDefault="00092E73" w:rsidP="00032D5D">
            <w:pPr>
              <w:rPr>
                <w:rFonts w:ascii="GHEA Grapalat" w:eastAsia="GHEA Grapalat" w:hAnsi="GHEA Grapalat" w:cs="GHEA Grapalat"/>
              </w:rPr>
            </w:pPr>
          </w:p>
        </w:tc>
      </w:tr>
      <w:tr w:rsidR="00092E73" w:rsidRPr="00FD1EE4" w14:paraId="01D02992" w14:textId="77777777" w:rsidTr="007D52DB">
        <w:tc>
          <w:tcPr>
            <w:tcW w:w="2835" w:type="dxa"/>
            <w:shd w:val="clear" w:color="auto" w:fill="D9E2F3"/>
            <w:vAlign w:val="center"/>
          </w:tcPr>
          <w:p w14:paraId="4CF62555"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030B2B" w14:textId="77777777" w:rsidR="00092E73" w:rsidRPr="00FD1EE4" w:rsidRDefault="00092E73" w:rsidP="00032D5D">
            <w:pPr>
              <w:rPr>
                <w:rFonts w:ascii="GHEA Grapalat" w:eastAsia="GHEA Grapalat" w:hAnsi="GHEA Grapalat" w:cs="GHEA Grapalat"/>
              </w:rPr>
            </w:pPr>
          </w:p>
        </w:tc>
      </w:tr>
    </w:tbl>
    <w:p w14:paraId="29D77B51" w14:textId="77777777" w:rsidR="00092E73" w:rsidRPr="00574FF7" w:rsidRDefault="00092E73">
      <w:pPr>
        <w:numPr>
          <w:ilvl w:val="1"/>
          <w:numId w:val="1"/>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8B7B858" w14:textId="77777777" w:rsidTr="007D52DB">
        <w:tc>
          <w:tcPr>
            <w:tcW w:w="2836" w:type="dxa"/>
            <w:shd w:val="clear" w:color="auto" w:fill="D9E2F3"/>
            <w:vAlign w:val="center"/>
          </w:tcPr>
          <w:p w14:paraId="4AA28B86" w14:textId="77777777" w:rsidR="00092E73" w:rsidRPr="00FD1EE4" w:rsidRDefault="00092E73">
            <w:pPr>
              <w:numPr>
                <w:ilvl w:val="2"/>
                <w:numId w:val="1"/>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CF6DE4" w14:textId="77777777" w:rsidR="00092E73" w:rsidRPr="00FD1EE4" w:rsidRDefault="00092E73" w:rsidP="00032D5D">
            <w:pPr>
              <w:rPr>
                <w:rFonts w:ascii="GHEA Grapalat" w:eastAsia="GHEA Grapalat" w:hAnsi="GHEA Grapalat" w:cs="GHEA Grapalat"/>
              </w:rPr>
            </w:pPr>
          </w:p>
        </w:tc>
      </w:tr>
      <w:tr w:rsidR="00092E73" w:rsidRPr="00FD1EE4" w14:paraId="093753AB" w14:textId="77777777" w:rsidTr="007D52DB">
        <w:tc>
          <w:tcPr>
            <w:tcW w:w="2836" w:type="dxa"/>
            <w:shd w:val="clear" w:color="auto" w:fill="D9E2F3"/>
            <w:vAlign w:val="center"/>
          </w:tcPr>
          <w:p w14:paraId="2B27CCC1" w14:textId="77777777" w:rsidR="00092E73" w:rsidRPr="00FD1EE4" w:rsidRDefault="00092E73">
            <w:pPr>
              <w:numPr>
                <w:ilvl w:val="2"/>
                <w:numId w:val="1"/>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0E6D836"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3017020"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A918B02" w14:textId="77777777" w:rsidR="00092E73" w:rsidRPr="00FD1EE4" w:rsidRDefault="00092E73" w:rsidP="00032D5D">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2C8E94EF" w14:textId="77777777" w:rsidR="00092E73" w:rsidRPr="00CB7DFD" w:rsidRDefault="00092E73">
      <w:pPr>
        <w:numPr>
          <w:ilvl w:val="0"/>
          <w:numId w:val="1"/>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4F45A0E"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88EED08" w14:textId="77777777" w:rsidTr="007D52DB">
        <w:tc>
          <w:tcPr>
            <w:tcW w:w="2837" w:type="dxa"/>
            <w:shd w:val="clear" w:color="auto" w:fill="D9E2F3"/>
            <w:vAlign w:val="center"/>
          </w:tcPr>
          <w:p w14:paraId="5D2FC4FE"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CA5327F" w14:textId="77777777" w:rsidR="00092E73" w:rsidRPr="00FD1EE4" w:rsidRDefault="00092E73" w:rsidP="00032D5D">
            <w:pPr>
              <w:rPr>
                <w:rFonts w:ascii="GHEA Grapalat" w:eastAsia="GHEA Grapalat" w:hAnsi="GHEA Grapalat" w:cs="GHEA Grapalat"/>
              </w:rPr>
            </w:pPr>
          </w:p>
        </w:tc>
      </w:tr>
      <w:tr w:rsidR="00092E73" w:rsidRPr="00FD1EE4" w14:paraId="774463BD" w14:textId="77777777" w:rsidTr="007D52DB">
        <w:tc>
          <w:tcPr>
            <w:tcW w:w="2837" w:type="dxa"/>
            <w:shd w:val="clear" w:color="auto" w:fill="D9E2F3"/>
            <w:vAlign w:val="center"/>
          </w:tcPr>
          <w:p w14:paraId="5E281CE7"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3E9B152" w14:textId="77777777" w:rsidR="00092E73" w:rsidRPr="00FD1EE4" w:rsidRDefault="00092E73" w:rsidP="00032D5D">
            <w:pPr>
              <w:rPr>
                <w:rFonts w:ascii="GHEA Grapalat" w:eastAsia="GHEA Grapalat" w:hAnsi="GHEA Grapalat" w:cs="GHEA Grapalat"/>
              </w:rPr>
            </w:pPr>
          </w:p>
        </w:tc>
      </w:tr>
      <w:tr w:rsidR="00092E73" w:rsidRPr="00FD1EE4" w14:paraId="4BF4139C" w14:textId="77777777" w:rsidTr="007D52DB">
        <w:tc>
          <w:tcPr>
            <w:tcW w:w="2837" w:type="dxa"/>
            <w:shd w:val="clear" w:color="auto" w:fill="D9E2F3"/>
            <w:vAlign w:val="center"/>
          </w:tcPr>
          <w:p w14:paraId="15B33868"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787B33E" w14:textId="77777777" w:rsidR="00092E73" w:rsidRPr="00FD1EE4" w:rsidRDefault="00092E73" w:rsidP="00032D5D">
            <w:pPr>
              <w:rPr>
                <w:rFonts w:ascii="GHEA Grapalat" w:eastAsia="GHEA Grapalat" w:hAnsi="GHEA Grapalat" w:cs="GHEA Grapalat"/>
              </w:rPr>
            </w:pPr>
          </w:p>
        </w:tc>
      </w:tr>
      <w:tr w:rsidR="00092E73" w:rsidRPr="00FD1EE4" w14:paraId="7D1370A6" w14:textId="77777777" w:rsidTr="007D52DB">
        <w:tc>
          <w:tcPr>
            <w:tcW w:w="2837" w:type="dxa"/>
            <w:shd w:val="clear" w:color="auto" w:fill="D9E2F3"/>
            <w:vAlign w:val="center"/>
          </w:tcPr>
          <w:p w14:paraId="6DA12973"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C0228D"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17FA6C24"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6DD58CC2"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0C63DC3" w14:textId="77777777" w:rsidTr="007D52DB">
        <w:tc>
          <w:tcPr>
            <w:tcW w:w="2837" w:type="dxa"/>
            <w:shd w:val="clear" w:color="auto" w:fill="D9E2F3"/>
            <w:vAlign w:val="center"/>
          </w:tcPr>
          <w:p w14:paraId="3485E371" w14:textId="77777777" w:rsidR="00092E73" w:rsidRPr="00B047A2"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F732E5C" w14:textId="77777777" w:rsidR="00092E73" w:rsidRPr="00FD1EE4" w:rsidRDefault="00092E73" w:rsidP="00032D5D">
            <w:pPr>
              <w:rPr>
                <w:rFonts w:ascii="GHEA Grapalat" w:eastAsia="GHEA Grapalat" w:hAnsi="GHEA Grapalat" w:cs="GHEA Grapalat"/>
              </w:rPr>
            </w:pPr>
          </w:p>
        </w:tc>
      </w:tr>
      <w:tr w:rsidR="00092E73" w:rsidRPr="00FD1EE4" w14:paraId="5B9B577E" w14:textId="77777777" w:rsidTr="007D52DB">
        <w:tc>
          <w:tcPr>
            <w:tcW w:w="2837" w:type="dxa"/>
            <w:shd w:val="clear" w:color="auto" w:fill="D9E2F3"/>
            <w:vAlign w:val="center"/>
          </w:tcPr>
          <w:p w14:paraId="603C407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2824B9C" w14:textId="77777777" w:rsidR="00092E73" w:rsidRPr="00FD1EE4" w:rsidRDefault="00092E73" w:rsidP="00032D5D">
            <w:pPr>
              <w:rPr>
                <w:rFonts w:ascii="GHEA Grapalat" w:eastAsia="GHEA Grapalat" w:hAnsi="GHEA Grapalat" w:cs="GHEA Grapalat"/>
              </w:rPr>
            </w:pPr>
          </w:p>
        </w:tc>
      </w:tr>
      <w:tr w:rsidR="00092E73" w:rsidRPr="00FD1EE4" w14:paraId="0C3A2F8E" w14:textId="77777777" w:rsidTr="007D52DB">
        <w:tc>
          <w:tcPr>
            <w:tcW w:w="2837" w:type="dxa"/>
            <w:shd w:val="clear" w:color="auto" w:fill="D9E2F3"/>
            <w:vAlign w:val="center"/>
          </w:tcPr>
          <w:p w14:paraId="717862F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279F85F" w14:textId="77777777" w:rsidR="00092E73" w:rsidRPr="00FD1EE4" w:rsidRDefault="00092E73" w:rsidP="00032D5D">
            <w:pPr>
              <w:rPr>
                <w:rFonts w:ascii="GHEA Grapalat" w:eastAsia="GHEA Grapalat" w:hAnsi="GHEA Grapalat" w:cs="GHEA Grapalat"/>
              </w:rPr>
            </w:pPr>
          </w:p>
        </w:tc>
      </w:tr>
      <w:tr w:rsidR="00092E73" w:rsidRPr="00FD1EE4" w14:paraId="56C7D214" w14:textId="77777777" w:rsidTr="007D52DB">
        <w:tc>
          <w:tcPr>
            <w:tcW w:w="2837" w:type="dxa"/>
            <w:shd w:val="clear" w:color="auto" w:fill="D9E2F3"/>
            <w:vAlign w:val="center"/>
          </w:tcPr>
          <w:p w14:paraId="2F3F024D"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F4801CA"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879769B"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AD324D4" w14:textId="77777777" w:rsidR="00092E73" w:rsidRPr="00FD1EE4" w:rsidRDefault="00092E73" w:rsidP="00032D5D">
      <w:pPr>
        <w:rPr>
          <w:rFonts w:ascii="GHEA Grapalat" w:eastAsia="GHEA Grapalat" w:hAnsi="GHEA Grapalat" w:cs="GHEA Grapalat"/>
          <w:b/>
        </w:rPr>
      </w:pPr>
      <w:r w:rsidRPr="00FD1EE4">
        <w:rPr>
          <w:rFonts w:ascii="GHEA Grapalat" w:hAnsi="GHEA Grapalat"/>
        </w:rPr>
        <w:br w:type="page"/>
      </w:r>
    </w:p>
    <w:p w14:paraId="2138B182" w14:textId="77777777" w:rsidR="00092E73" w:rsidRPr="00FD1EE4" w:rsidRDefault="00092E73">
      <w:pPr>
        <w:numPr>
          <w:ilvl w:val="0"/>
          <w:numId w:val="1"/>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6FE8F90"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69254BD9" w14:textId="77777777" w:rsidTr="007D52DB">
        <w:tc>
          <w:tcPr>
            <w:tcW w:w="2836" w:type="dxa"/>
            <w:shd w:val="clear" w:color="auto" w:fill="D9E2F3"/>
            <w:vAlign w:val="center"/>
          </w:tcPr>
          <w:p w14:paraId="3ED637CB"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B272E3A" w14:textId="77777777" w:rsidR="00092E73" w:rsidRPr="00FD1EE4" w:rsidRDefault="00092E73" w:rsidP="00032D5D">
            <w:pPr>
              <w:rPr>
                <w:rFonts w:ascii="GHEA Grapalat" w:eastAsia="GHEA Grapalat" w:hAnsi="GHEA Grapalat" w:cs="GHEA Grapalat"/>
              </w:rPr>
            </w:pPr>
          </w:p>
        </w:tc>
      </w:tr>
      <w:tr w:rsidR="00092E73" w:rsidRPr="00FD1EE4" w14:paraId="4C2E45C1" w14:textId="77777777" w:rsidTr="007D52DB">
        <w:tc>
          <w:tcPr>
            <w:tcW w:w="2836" w:type="dxa"/>
            <w:shd w:val="clear" w:color="auto" w:fill="D9E2F3"/>
            <w:vAlign w:val="center"/>
          </w:tcPr>
          <w:p w14:paraId="56DBA96F"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3FFECDA" w14:textId="77777777" w:rsidR="00092E73" w:rsidRPr="00FD1EE4" w:rsidRDefault="00092E73" w:rsidP="00032D5D">
            <w:pPr>
              <w:rPr>
                <w:rFonts w:ascii="GHEA Grapalat" w:eastAsia="GHEA Grapalat" w:hAnsi="GHEA Grapalat" w:cs="GHEA Grapalat"/>
              </w:rPr>
            </w:pPr>
          </w:p>
        </w:tc>
      </w:tr>
      <w:tr w:rsidR="00092E73" w:rsidRPr="00FD1EE4" w14:paraId="4C16458D" w14:textId="77777777" w:rsidTr="007D52DB">
        <w:tc>
          <w:tcPr>
            <w:tcW w:w="2836" w:type="dxa"/>
            <w:shd w:val="clear" w:color="auto" w:fill="D9E2F3"/>
            <w:vAlign w:val="center"/>
          </w:tcPr>
          <w:p w14:paraId="2636DFCC"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34510E" w14:textId="77777777" w:rsidR="00092E73" w:rsidRPr="00FD1EE4" w:rsidRDefault="00092E73" w:rsidP="00032D5D">
            <w:pPr>
              <w:rPr>
                <w:rFonts w:ascii="GHEA Grapalat" w:eastAsia="GHEA Grapalat" w:hAnsi="GHEA Grapalat" w:cs="GHEA Grapalat"/>
              </w:rPr>
            </w:pPr>
          </w:p>
        </w:tc>
      </w:tr>
      <w:tr w:rsidR="00092E73" w:rsidRPr="00FD1EE4" w14:paraId="70F6FBDA" w14:textId="77777777" w:rsidTr="007D52DB">
        <w:tc>
          <w:tcPr>
            <w:tcW w:w="2836" w:type="dxa"/>
            <w:shd w:val="clear" w:color="auto" w:fill="D9E2F3"/>
            <w:vAlign w:val="center"/>
          </w:tcPr>
          <w:p w14:paraId="0D77064C"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A393D72" w14:textId="77777777" w:rsidR="00092E73" w:rsidRPr="00FD1EE4" w:rsidRDefault="00092E73" w:rsidP="00032D5D">
            <w:pPr>
              <w:rPr>
                <w:rFonts w:ascii="GHEA Grapalat" w:eastAsia="GHEA Grapalat" w:hAnsi="GHEA Grapalat" w:cs="GHEA Grapalat"/>
              </w:rPr>
            </w:pPr>
          </w:p>
        </w:tc>
      </w:tr>
      <w:tr w:rsidR="00092E73" w:rsidRPr="00FD1EE4" w14:paraId="3D8E9FE4" w14:textId="77777777" w:rsidTr="007D52DB">
        <w:tc>
          <w:tcPr>
            <w:tcW w:w="2836" w:type="dxa"/>
            <w:shd w:val="clear" w:color="auto" w:fill="D9E2F3"/>
            <w:vAlign w:val="center"/>
          </w:tcPr>
          <w:p w14:paraId="4E28D84D"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FFED06D" w14:textId="77777777" w:rsidR="00092E73" w:rsidRPr="00FD1EE4" w:rsidRDefault="00092E73" w:rsidP="00032D5D">
            <w:pPr>
              <w:rPr>
                <w:rFonts w:ascii="GHEA Grapalat" w:eastAsia="GHEA Grapalat" w:hAnsi="GHEA Grapalat" w:cs="GHEA Grapalat"/>
              </w:rPr>
            </w:pPr>
          </w:p>
        </w:tc>
      </w:tr>
      <w:tr w:rsidR="00092E73" w:rsidRPr="00FD1EE4" w14:paraId="2C56936D" w14:textId="77777777" w:rsidTr="007D52DB">
        <w:tc>
          <w:tcPr>
            <w:tcW w:w="2836" w:type="dxa"/>
            <w:shd w:val="clear" w:color="auto" w:fill="D9E2F3"/>
            <w:vAlign w:val="center"/>
          </w:tcPr>
          <w:p w14:paraId="2398D3CF"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90267D8" w14:textId="77777777" w:rsidR="00092E73" w:rsidRPr="00FD1EE4" w:rsidRDefault="00092E73" w:rsidP="00032D5D">
            <w:pPr>
              <w:rPr>
                <w:rFonts w:ascii="GHEA Grapalat" w:eastAsia="GHEA Grapalat" w:hAnsi="GHEA Grapalat" w:cs="GHEA Grapalat"/>
              </w:rPr>
            </w:pPr>
          </w:p>
        </w:tc>
      </w:tr>
    </w:tbl>
    <w:p w14:paraId="10627ACB"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2AF210F8" w14:textId="77777777" w:rsidTr="007D52DB">
        <w:tc>
          <w:tcPr>
            <w:tcW w:w="2977" w:type="dxa"/>
            <w:shd w:val="clear" w:color="auto" w:fill="D9E2F3"/>
            <w:vAlign w:val="center"/>
          </w:tcPr>
          <w:p w14:paraId="2D0D6815"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65EB927" w14:textId="77777777" w:rsidR="00092E73" w:rsidRPr="00FD1EE4" w:rsidRDefault="00092E73" w:rsidP="00032D5D">
            <w:pPr>
              <w:rPr>
                <w:rFonts w:ascii="GHEA Grapalat" w:eastAsia="GHEA Grapalat" w:hAnsi="GHEA Grapalat" w:cs="GHEA Grapalat"/>
              </w:rPr>
            </w:pPr>
          </w:p>
        </w:tc>
      </w:tr>
      <w:tr w:rsidR="00092E73" w:rsidRPr="00FD1EE4" w14:paraId="4D3C2A14" w14:textId="77777777" w:rsidTr="007D52DB">
        <w:tc>
          <w:tcPr>
            <w:tcW w:w="2977" w:type="dxa"/>
            <w:shd w:val="clear" w:color="auto" w:fill="D9E2F3"/>
            <w:vAlign w:val="center"/>
          </w:tcPr>
          <w:p w14:paraId="2381C10E"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D7EA16" w14:textId="77777777" w:rsidR="00092E73" w:rsidRPr="00FD1EE4" w:rsidRDefault="00092E73" w:rsidP="00032D5D">
            <w:pPr>
              <w:rPr>
                <w:rFonts w:ascii="GHEA Grapalat" w:eastAsia="GHEA Grapalat" w:hAnsi="GHEA Grapalat" w:cs="GHEA Grapalat"/>
              </w:rPr>
            </w:pPr>
          </w:p>
        </w:tc>
      </w:tr>
      <w:tr w:rsidR="00092E73" w:rsidRPr="00FD1EE4" w14:paraId="0AF8D0D9" w14:textId="77777777" w:rsidTr="007D52DB">
        <w:tc>
          <w:tcPr>
            <w:tcW w:w="2977" w:type="dxa"/>
            <w:shd w:val="clear" w:color="auto" w:fill="D9E2F3"/>
            <w:vAlign w:val="center"/>
          </w:tcPr>
          <w:p w14:paraId="1827242C" w14:textId="77777777" w:rsidR="00092E73" w:rsidRPr="00FD1EE4" w:rsidRDefault="00092E73">
            <w:pPr>
              <w:numPr>
                <w:ilvl w:val="2"/>
                <w:numId w:val="1"/>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A37CD5" w14:textId="77777777" w:rsidR="00092E73" w:rsidRPr="00FD1EE4" w:rsidRDefault="00092E73" w:rsidP="00032D5D">
            <w:pPr>
              <w:rPr>
                <w:rFonts w:ascii="GHEA Grapalat" w:eastAsia="GHEA Grapalat" w:hAnsi="GHEA Grapalat" w:cs="GHEA Grapalat"/>
              </w:rPr>
            </w:pPr>
          </w:p>
        </w:tc>
      </w:tr>
      <w:tr w:rsidR="00092E73" w:rsidRPr="00FD1EE4" w14:paraId="712780AD" w14:textId="77777777" w:rsidTr="007D52DB">
        <w:tc>
          <w:tcPr>
            <w:tcW w:w="2977" w:type="dxa"/>
            <w:shd w:val="clear" w:color="auto" w:fill="D9E2F3"/>
            <w:vAlign w:val="center"/>
          </w:tcPr>
          <w:p w14:paraId="0670C3AB" w14:textId="77777777" w:rsidR="00092E73" w:rsidRPr="00FD1EE4" w:rsidRDefault="00092E73">
            <w:pPr>
              <w:numPr>
                <w:ilvl w:val="2"/>
                <w:numId w:val="1"/>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F0F1864" w14:textId="77777777" w:rsidR="00092E73" w:rsidRPr="00FD1EE4" w:rsidRDefault="00092E73" w:rsidP="00032D5D">
            <w:pPr>
              <w:rPr>
                <w:rFonts w:ascii="GHEA Grapalat" w:eastAsia="GHEA Grapalat" w:hAnsi="GHEA Grapalat" w:cs="GHEA Grapalat"/>
              </w:rPr>
            </w:pPr>
          </w:p>
        </w:tc>
      </w:tr>
      <w:tr w:rsidR="00092E73" w:rsidRPr="00FD1EE4" w14:paraId="52D2F5AF" w14:textId="77777777" w:rsidTr="007D52DB">
        <w:tc>
          <w:tcPr>
            <w:tcW w:w="2977" w:type="dxa"/>
            <w:shd w:val="clear" w:color="auto" w:fill="D9E2F3"/>
            <w:vAlign w:val="center"/>
          </w:tcPr>
          <w:p w14:paraId="13807093"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416B7777" w14:textId="77777777" w:rsidR="00092E73" w:rsidRPr="00FD1EE4" w:rsidRDefault="00092E73" w:rsidP="00032D5D">
            <w:pPr>
              <w:rPr>
                <w:rFonts w:ascii="GHEA Grapalat" w:eastAsia="GHEA Grapalat" w:hAnsi="GHEA Grapalat" w:cs="GHEA Grapalat"/>
              </w:rPr>
            </w:pPr>
          </w:p>
        </w:tc>
      </w:tr>
    </w:tbl>
    <w:p w14:paraId="0228122B"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19552298" w14:textId="77777777" w:rsidTr="007D52DB">
        <w:tc>
          <w:tcPr>
            <w:tcW w:w="2943" w:type="dxa"/>
            <w:shd w:val="clear" w:color="auto" w:fill="D9E2F3"/>
            <w:vAlign w:val="center"/>
          </w:tcPr>
          <w:p w14:paraId="564DBC0F"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F346D61" w14:textId="77777777" w:rsidR="00092E73" w:rsidRPr="00FD1EE4" w:rsidRDefault="00092E73" w:rsidP="00032D5D">
            <w:pPr>
              <w:rPr>
                <w:rFonts w:ascii="GHEA Grapalat" w:eastAsia="GHEA Grapalat" w:hAnsi="GHEA Grapalat" w:cs="GHEA Grapalat"/>
              </w:rPr>
            </w:pPr>
          </w:p>
        </w:tc>
      </w:tr>
      <w:tr w:rsidR="00092E73" w:rsidRPr="00FD1EE4" w14:paraId="7BC13A1A" w14:textId="77777777" w:rsidTr="007D52DB">
        <w:tc>
          <w:tcPr>
            <w:tcW w:w="2943" w:type="dxa"/>
            <w:shd w:val="clear" w:color="auto" w:fill="D9E2F3"/>
            <w:vAlign w:val="center"/>
          </w:tcPr>
          <w:p w14:paraId="721CDA8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7F8B83F" w14:textId="77777777" w:rsidR="00092E73" w:rsidRPr="00FD1EE4" w:rsidRDefault="00092E73" w:rsidP="00032D5D">
            <w:pPr>
              <w:rPr>
                <w:rFonts w:ascii="GHEA Grapalat" w:eastAsia="GHEA Grapalat" w:hAnsi="GHEA Grapalat" w:cs="GHEA Grapalat"/>
              </w:rPr>
            </w:pPr>
          </w:p>
        </w:tc>
      </w:tr>
      <w:tr w:rsidR="00092E73" w:rsidRPr="00FD1EE4" w14:paraId="0069B83E" w14:textId="77777777" w:rsidTr="007D52DB">
        <w:tc>
          <w:tcPr>
            <w:tcW w:w="2943" w:type="dxa"/>
            <w:shd w:val="clear" w:color="auto" w:fill="D9E2F3"/>
            <w:vAlign w:val="center"/>
          </w:tcPr>
          <w:p w14:paraId="3EDEE2E5" w14:textId="77777777" w:rsidR="00092E73" w:rsidRPr="00FD1EE4" w:rsidRDefault="00092E73">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7B330F4" w14:textId="77777777" w:rsidR="00092E73" w:rsidRPr="00FD1EE4" w:rsidRDefault="00092E73" w:rsidP="00032D5D">
            <w:pPr>
              <w:rPr>
                <w:rFonts w:ascii="GHEA Grapalat" w:eastAsia="GHEA Grapalat" w:hAnsi="GHEA Grapalat" w:cs="GHEA Grapalat"/>
              </w:rPr>
            </w:pPr>
          </w:p>
        </w:tc>
      </w:tr>
      <w:tr w:rsidR="00092E73" w:rsidRPr="00FD1EE4" w14:paraId="7F1479B9" w14:textId="77777777" w:rsidTr="007D52DB">
        <w:tc>
          <w:tcPr>
            <w:tcW w:w="2943" w:type="dxa"/>
            <w:shd w:val="clear" w:color="auto" w:fill="D9E2F3"/>
            <w:vAlign w:val="center"/>
          </w:tcPr>
          <w:p w14:paraId="72CDCD74" w14:textId="77777777" w:rsidR="00092E73" w:rsidRPr="00FD1EE4" w:rsidRDefault="00092E73">
            <w:pPr>
              <w:numPr>
                <w:ilvl w:val="2"/>
                <w:numId w:val="1"/>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5C4FDE6A" w14:textId="77777777" w:rsidR="00092E73" w:rsidRPr="00FD1EE4" w:rsidRDefault="00092E73" w:rsidP="00032D5D">
            <w:pPr>
              <w:rPr>
                <w:rFonts w:ascii="GHEA Grapalat" w:eastAsia="GHEA Grapalat" w:hAnsi="GHEA Grapalat" w:cs="GHEA Grapalat"/>
              </w:rPr>
            </w:pPr>
          </w:p>
        </w:tc>
      </w:tr>
    </w:tbl>
    <w:p w14:paraId="4F8E99A7"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53BDB744" w14:textId="77777777" w:rsidTr="007D52DB">
        <w:tc>
          <w:tcPr>
            <w:tcW w:w="2837" w:type="dxa"/>
            <w:shd w:val="clear" w:color="auto" w:fill="D9E2F3"/>
            <w:vAlign w:val="center"/>
          </w:tcPr>
          <w:p w14:paraId="2CA987C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ECB2E57" w14:textId="77777777" w:rsidR="00092E73" w:rsidRPr="00FD1EE4" w:rsidRDefault="00092E73" w:rsidP="00032D5D">
            <w:pPr>
              <w:rPr>
                <w:rFonts w:ascii="GHEA Grapalat" w:eastAsia="GHEA Grapalat" w:hAnsi="GHEA Grapalat" w:cs="GHEA Grapalat"/>
              </w:rPr>
            </w:pPr>
          </w:p>
        </w:tc>
      </w:tr>
      <w:tr w:rsidR="00092E73" w:rsidRPr="00FD1EE4" w14:paraId="78A3656A" w14:textId="77777777" w:rsidTr="007D52DB">
        <w:tc>
          <w:tcPr>
            <w:tcW w:w="2837" w:type="dxa"/>
            <w:shd w:val="clear" w:color="auto" w:fill="D9E2F3"/>
            <w:vAlign w:val="center"/>
          </w:tcPr>
          <w:p w14:paraId="302C88B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84B1BD" w14:textId="77777777" w:rsidR="00092E73" w:rsidRPr="00FD1EE4" w:rsidRDefault="00092E73" w:rsidP="00032D5D">
            <w:pPr>
              <w:rPr>
                <w:rFonts w:ascii="GHEA Grapalat" w:eastAsia="GHEA Grapalat" w:hAnsi="GHEA Grapalat" w:cs="GHEA Grapalat"/>
              </w:rPr>
            </w:pPr>
          </w:p>
        </w:tc>
      </w:tr>
      <w:tr w:rsidR="00092E73" w:rsidRPr="00FD1EE4" w14:paraId="18EC6481" w14:textId="77777777" w:rsidTr="007D52DB">
        <w:tc>
          <w:tcPr>
            <w:tcW w:w="2837" w:type="dxa"/>
            <w:shd w:val="clear" w:color="auto" w:fill="D9E2F3"/>
            <w:vAlign w:val="center"/>
          </w:tcPr>
          <w:p w14:paraId="2F7697D5"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3AB97D3" w14:textId="77777777" w:rsidR="00092E73" w:rsidRPr="00FD1EE4" w:rsidRDefault="00092E73" w:rsidP="00032D5D">
            <w:pPr>
              <w:rPr>
                <w:rFonts w:ascii="GHEA Grapalat" w:eastAsia="GHEA Grapalat" w:hAnsi="GHEA Grapalat" w:cs="GHEA Grapalat"/>
              </w:rPr>
            </w:pPr>
          </w:p>
        </w:tc>
      </w:tr>
      <w:tr w:rsidR="00092E73" w:rsidRPr="00FD1EE4" w14:paraId="76173EDE" w14:textId="77777777" w:rsidTr="007D52DB">
        <w:tc>
          <w:tcPr>
            <w:tcW w:w="2837" w:type="dxa"/>
            <w:shd w:val="clear" w:color="auto" w:fill="D9E2F3"/>
            <w:vAlign w:val="center"/>
          </w:tcPr>
          <w:p w14:paraId="3FD85D3D"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A7DC5B9" w14:textId="77777777" w:rsidR="00092E73" w:rsidRPr="00FD1EE4" w:rsidRDefault="00092E73" w:rsidP="00032D5D">
            <w:pPr>
              <w:rPr>
                <w:rFonts w:ascii="GHEA Grapalat" w:eastAsia="GHEA Grapalat" w:hAnsi="GHEA Grapalat" w:cs="GHEA Grapalat"/>
              </w:rPr>
            </w:pPr>
          </w:p>
        </w:tc>
      </w:tr>
    </w:tbl>
    <w:p w14:paraId="74D3C3BB" w14:textId="77777777" w:rsidR="00092E73" w:rsidRPr="008C665F"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1B667881" w14:textId="77777777" w:rsidTr="007D52DB">
        <w:trPr>
          <w:trHeight w:val="924"/>
        </w:trPr>
        <w:tc>
          <w:tcPr>
            <w:tcW w:w="9016" w:type="dxa"/>
            <w:gridSpan w:val="2"/>
            <w:vAlign w:val="center"/>
          </w:tcPr>
          <w:p w14:paraId="7B08CB26" w14:textId="77777777" w:rsidR="00092E73" w:rsidRPr="00FD1EE4" w:rsidRDefault="00000000" w:rsidP="00032D5D">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5C32BECE" w14:textId="77777777" w:rsidTr="007D52DB">
        <w:trPr>
          <w:trHeight w:val="684"/>
        </w:trPr>
        <w:tc>
          <w:tcPr>
            <w:tcW w:w="4508" w:type="dxa"/>
            <w:shd w:val="clear" w:color="auto" w:fill="D9E2F3"/>
            <w:vAlign w:val="center"/>
          </w:tcPr>
          <w:p w14:paraId="45299E8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8B3FE61" w14:textId="77777777" w:rsidR="00092E73" w:rsidRPr="00FD1EE4" w:rsidRDefault="00092E73" w:rsidP="00032D5D">
            <w:pPr>
              <w:rPr>
                <w:rFonts w:ascii="GHEA Grapalat" w:eastAsia="GHEA Grapalat" w:hAnsi="GHEA Grapalat" w:cs="GHEA Grapalat"/>
              </w:rPr>
            </w:pPr>
          </w:p>
        </w:tc>
      </w:tr>
      <w:tr w:rsidR="00092E73" w:rsidRPr="00FD1EE4" w14:paraId="566B5D09" w14:textId="77777777" w:rsidTr="007D52DB">
        <w:trPr>
          <w:trHeight w:val="1282"/>
        </w:trPr>
        <w:tc>
          <w:tcPr>
            <w:tcW w:w="4508" w:type="dxa"/>
            <w:shd w:val="clear" w:color="auto" w:fill="D9E2F3"/>
            <w:vAlign w:val="center"/>
          </w:tcPr>
          <w:p w14:paraId="21CED06F"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w:t>
            </w:r>
            <w:r w:rsidRPr="002529F7">
              <w:rPr>
                <w:rFonts w:ascii="GHEA Grapalat" w:eastAsia="GHEA Grapalat" w:hAnsi="GHEA Grapalat" w:cs="GHEA Grapalat"/>
                <w:color w:val="000000"/>
              </w:rPr>
              <w:t xml:space="preserve"> участия</w:t>
            </w:r>
          </w:p>
        </w:tc>
        <w:tc>
          <w:tcPr>
            <w:tcW w:w="4508" w:type="dxa"/>
            <w:vAlign w:val="center"/>
          </w:tcPr>
          <w:p w14:paraId="161F05DF" w14:textId="77777777" w:rsidR="00092E73" w:rsidRPr="006B364D" w:rsidRDefault="00000000" w:rsidP="00032D5D">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3F3103CB" w14:textId="77777777" w:rsidR="00092E73" w:rsidRPr="00F10CBA" w:rsidRDefault="00000000" w:rsidP="00032D5D">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B0B77FF" w14:textId="77777777" w:rsidTr="007D52DB">
        <w:tc>
          <w:tcPr>
            <w:tcW w:w="9016" w:type="dxa"/>
            <w:gridSpan w:val="2"/>
            <w:vAlign w:val="center"/>
          </w:tcPr>
          <w:p w14:paraId="6FDCF763"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75C32B3E" w14:textId="77777777" w:rsidTr="007D52DB">
        <w:tc>
          <w:tcPr>
            <w:tcW w:w="9016" w:type="dxa"/>
            <w:gridSpan w:val="2"/>
            <w:vAlign w:val="center"/>
          </w:tcPr>
          <w:p w14:paraId="52071BD2" w14:textId="77777777" w:rsidR="00092E73" w:rsidRPr="00FD1EE4" w:rsidRDefault="00000000" w:rsidP="00032D5D">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5B5ECF33" w14:textId="77777777" w:rsidR="00092E73" w:rsidRPr="00A5193B"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2C52D47E" w14:textId="77777777" w:rsidTr="007D52DB">
        <w:trPr>
          <w:trHeight w:val="924"/>
        </w:trPr>
        <w:tc>
          <w:tcPr>
            <w:tcW w:w="9016" w:type="dxa"/>
            <w:gridSpan w:val="2"/>
            <w:vAlign w:val="center"/>
          </w:tcPr>
          <w:p w14:paraId="5F3FC419" w14:textId="77777777" w:rsidR="00092E73" w:rsidRPr="00FD1EE4" w:rsidRDefault="00000000" w:rsidP="00032D5D">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278340B1" w14:textId="77777777" w:rsidTr="007D52DB">
        <w:trPr>
          <w:trHeight w:val="684"/>
        </w:trPr>
        <w:tc>
          <w:tcPr>
            <w:tcW w:w="4508" w:type="dxa"/>
            <w:shd w:val="clear" w:color="auto" w:fill="D9E2F3"/>
            <w:vAlign w:val="center"/>
          </w:tcPr>
          <w:p w14:paraId="00AE9E5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45FD7521" w14:textId="77777777" w:rsidR="00092E73" w:rsidRPr="00FD1EE4" w:rsidRDefault="00092E73" w:rsidP="00032D5D">
            <w:pPr>
              <w:rPr>
                <w:rFonts w:ascii="GHEA Grapalat" w:eastAsia="GHEA Grapalat" w:hAnsi="GHEA Grapalat" w:cs="GHEA Grapalat"/>
              </w:rPr>
            </w:pPr>
          </w:p>
        </w:tc>
      </w:tr>
      <w:tr w:rsidR="00092E73" w:rsidRPr="00FD1EE4" w14:paraId="61C2F918" w14:textId="77777777" w:rsidTr="007D52DB">
        <w:trPr>
          <w:trHeight w:val="1282"/>
        </w:trPr>
        <w:tc>
          <w:tcPr>
            <w:tcW w:w="4508" w:type="dxa"/>
            <w:shd w:val="clear" w:color="auto" w:fill="D9E2F3"/>
            <w:vAlign w:val="center"/>
          </w:tcPr>
          <w:p w14:paraId="7155931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AF92D40" w14:textId="77777777" w:rsidR="00092E73" w:rsidRPr="00C843BA" w:rsidRDefault="00000000" w:rsidP="00032D5D">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4449E42A" w14:textId="77777777" w:rsidR="00092E73" w:rsidRPr="00C843BA" w:rsidRDefault="00000000" w:rsidP="00032D5D">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60789680" w14:textId="77777777" w:rsidTr="007D52DB">
        <w:tc>
          <w:tcPr>
            <w:tcW w:w="9016" w:type="dxa"/>
            <w:gridSpan w:val="2"/>
            <w:vAlign w:val="center"/>
          </w:tcPr>
          <w:p w14:paraId="0FDB05C2"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6A5ABB1B" w14:textId="77777777" w:rsidTr="007D52DB">
        <w:tc>
          <w:tcPr>
            <w:tcW w:w="9016" w:type="dxa"/>
            <w:gridSpan w:val="2"/>
            <w:vAlign w:val="center"/>
          </w:tcPr>
          <w:p w14:paraId="0D32A118"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783EABAF" w14:textId="77777777" w:rsidTr="007D52DB">
        <w:tc>
          <w:tcPr>
            <w:tcW w:w="9016" w:type="dxa"/>
            <w:gridSpan w:val="2"/>
            <w:vAlign w:val="center"/>
          </w:tcPr>
          <w:p w14:paraId="35C8ED26"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0C878527" w14:textId="77777777" w:rsidTr="007D52DB">
        <w:tc>
          <w:tcPr>
            <w:tcW w:w="9016" w:type="dxa"/>
            <w:gridSpan w:val="2"/>
            <w:vAlign w:val="center"/>
          </w:tcPr>
          <w:p w14:paraId="174D5376"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460BCDE2"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070EBAE2" w14:textId="77777777" w:rsidTr="007D52DB">
        <w:tc>
          <w:tcPr>
            <w:tcW w:w="2837" w:type="dxa"/>
            <w:shd w:val="clear" w:color="auto" w:fill="D9E2F3"/>
            <w:vAlign w:val="center"/>
          </w:tcPr>
          <w:p w14:paraId="4DE63117" w14:textId="77777777" w:rsidR="00092E73" w:rsidRPr="00FD1EE4" w:rsidRDefault="00092E73">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F61EF8" w14:textId="77777777" w:rsidR="00092E73" w:rsidRPr="00FD1EE4" w:rsidRDefault="00092E73" w:rsidP="00032D5D">
            <w:pPr>
              <w:rPr>
                <w:rFonts w:ascii="GHEA Grapalat" w:eastAsia="GHEA Grapalat" w:hAnsi="GHEA Grapalat" w:cs="GHEA Grapalat"/>
              </w:rPr>
            </w:pPr>
          </w:p>
        </w:tc>
      </w:tr>
      <w:tr w:rsidR="00092E73" w:rsidRPr="00FD1EE4" w14:paraId="3E702017" w14:textId="77777777" w:rsidTr="007D52DB">
        <w:tc>
          <w:tcPr>
            <w:tcW w:w="2837" w:type="dxa"/>
            <w:shd w:val="clear" w:color="auto" w:fill="D9E2F3"/>
            <w:vAlign w:val="center"/>
          </w:tcPr>
          <w:p w14:paraId="5B2418B6" w14:textId="77777777" w:rsidR="00092E73" w:rsidRPr="00FD1EE4" w:rsidRDefault="00092E73">
            <w:pPr>
              <w:numPr>
                <w:ilvl w:val="2"/>
                <w:numId w:val="1"/>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2D4E931" w14:textId="77777777" w:rsidR="00092E73" w:rsidRPr="00B23852" w:rsidRDefault="00000000" w:rsidP="00032D5D">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D02C5EF"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7503B290" w14:textId="77777777" w:rsidTr="007D52DB">
        <w:tc>
          <w:tcPr>
            <w:tcW w:w="2837" w:type="dxa"/>
            <w:shd w:val="clear" w:color="auto" w:fill="D9E2F3"/>
            <w:vAlign w:val="center"/>
          </w:tcPr>
          <w:p w14:paraId="6E8BEA05" w14:textId="77777777" w:rsidR="00092E73" w:rsidRPr="00FD1EE4" w:rsidRDefault="00092E73">
            <w:pPr>
              <w:numPr>
                <w:ilvl w:val="2"/>
                <w:numId w:val="1"/>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14:paraId="089DAF97" w14:textId="77777777" w:rsidR="00092E73" w:rsidRPr="005600B4" w:rsidRDefault="00000000" w:rsidP="00032D5D">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2465EB61" w14:textId="77777777" w:rsidR="00092E73" w:rsidRPr="005600B4" w:rsidRDefault="00000000" w:rsidP="00032D5D">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29E645B6"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A341189" w14:textId="77777777" w:rsidTr="007D52DB">
        <w:tc>
          <w:tcPr>
            <w:tcW w:w="2837" w:type="dxa"/>
            <w:shd w:val="clear" w:color="auto" w:fill="D9E2F3"/>
            <w:vAlign w:val="center"/>
          </w:tcPr>
          <w:p w14:paraId="020D134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AA9ABE3" w14:textId="77777777" w:rsidR="00092E73" w:rsidRPr="00FD1EE4" w:rsidRDefault="00092E73" w:rsidP="00032D5D">
            <w:pPr>
              <w:rPr>
                <w:rFonts w:ascii="GHEA Grapalat" w:eastAsia="GHEA Grapalat" w:hAnsi="GHEA Grapalat" w:cs="GHEA Grapalat"/>
              </w:rPr>
            </w:pPr>
          </w:p>
        </w:tc>
      </w:tr>
      <w:tr w:rsidR="00092E73" w:rsidRPr="00FD1EE4" w14:paraId="2F4DB14E" w14:textId="77777777" w:rsidTr="007D52DB">
        <w:tc>
          <w:tcPr>
            <w:tcW w:w="2837" w:type="dxa"/>
            <w:shd w:val="clear" w:color="auto" w:fill="D9E2F3"/>
            <w:vAlign w:val="center"/>
          </w:tcPr>
          <w:p w14:paraId="6A919F17"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F912BE4" w14:textId="77777777" w:rsidR="00092E73" w:rsidRPr="00FD1EE4" w:rsidRDefault="00092E73" w:rsidP="00032D5D">
            <w:pPr>
              <w:rPr>
                <w:rFonts w:ascii="GHEA Grapalat" w:eastAsia="GHEA Grapalat" w:hAnsi="GHEA Grapalat" w:cs="GHEA Grapalat"/>
              </w:rPr>
            </w:pPr>
          </w:p>
        </w:tc>
      </w:tr>
    </w:tbl>
    <w:p w14:paraId="5297D154" w14:textId="77777777" w:rsidR="00092E73" w:rsidRPr="00FD1EE4" w:rsidRDefault="00092E73" w:rsidP="00032D5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546751C" w14:textId="77777777" w:rsidR="00092E73" w:rsidRPr="00FD1EE4" w:rsidRDefault="00092E73">
      <w:pPr>
        <w:numPr>
          <w:ilvl w:val="0"/>
          <w:numId w:val="1"/>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B0774BD"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460D2F6" w14:textId="77777777" w:rsidTr="007D52DB">
        <w:tc>
          <w:tcPr>
            <w:tcW w:w="2835" w:type="dxa"/>
            <w:shd w:val="clear" w:color="auto" w:fill="D9E2F3"/>
            <w:vAlign w:val="center"/>
          </w:tcPr>
          <w:p w14:paraId="081627AB"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4FC76A7" w14:textId="77777777" w:rsidR="00092E73" w:rsidRPr="00FD1EE4" w:rsidRDefault="00092E73" w:rsidP="00032D5D">
            <w:pPr>
              <w:rPr>
                <w:rFonts w:ascii="GHEA Grapalat" w:eastAsia="GHEA Grapalat" w:hAnsi="GHEA Grapalat" w:cs="GHEA Grapalat"/>
              </w:rPr>
            </w:pPr>
          </w:p>
        </w:tc>
      </w:tr>
      <w:tr w:rsidR="00092E73" w:rsidRPr="00FD1EE4" w14:paraId="5270EB5D" w14:textId="77777777" w:rsidTr="007D52DB">
        <w:tc>
          <w:tcPr>
            <w:tcW w:w="2835" w:type="dxa"/>
            <w:shd w:val="clear" w:color="auto" w:fill="D9E2F3"/>
            <w:vAlign w:val="center"/>
          </w:tcPr>
          <w:p w14:paraId="418A0F98"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85072B" w14:textId="77777777" w:rsidR="00092E73" w:rsidRPr="00FD1EE4" w:rsidRDefault="00092E73" w:rsidP="00032D5D">
            <w:pPr>
              <w:rPr>
                <w:rFonts w:ascii="GHEA Grapalat" w:eastAsia="GHEA Grapalat" w:hAnsi="GHEA Grapalat" w:cs="GHEA Grapalat"/>
              </w:rPr>
            </w:pPr>
          </w:p>
        </w:tc>
      </w:tr>
      <w:tr w:rsidR="00092E73" w:rsidRPr="00FD1EE4" w14:paraId="7D5B0479" w14:textId="77777777" w:rsidTr="007D52DB">
        <w:tc>
          <w:tcPr>
            <w:tcW w:w="2835" w:type="dxa"/>
            <w:shd w:val="clear" w:color="auto" w:fill="D9E2F3"/>
            <w:vAlign w:val="center"/>
          </w:tcPr>
          <w:p w14:paraId="51023A75"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D897504" w14:textId="77777777" w:rsidR="00092E73" w:rsidRPr="00FD1EE4" w:rsidRDefault="00092E73" w:rsidP="00032D5D">
            <w:pPr>
              <w:rPr>
                <w:rFonts w:ascii="GHEA Grapalat" w:eastAsia="GHEA Grapalat" w:hAnsi="GHEA Grapalat" w:cs="GHEA Grapalat"/>
              </w:rPr>
            </w:pPr>
          </w:p>
        </w:tc>
      </w:tr>
      <w:tr w:rsidR="00092E73" w:rsidRPr="00FD1EE4" w14:paraId="7E09049A" w14:textId="77777777" w:rsidTr="007D52DB">
        <w:tc>
          <w:tcPr>
            <w:tcW w:w="2835" w:type="dxa"/>
            <w:shd w:val="clear" w:color="auto" w:fill="D9E2F3"/>
            <w:vAlign w:val="center"/>
          </w:tcPr>
          <w:p w14:paraId="27C796FC"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F8134C" w14:textId="77777777" w:rsidR="00092E73" w:rsidRPr="00FD1EE4" w:rsidRDefault="00092E73" w:rsidP="00032D5D">
            <w:pPr>
              <w:rPr>
                <w:rFonts w:ascii="GHEA Grapalat" w:eastAsia="GHEA Grapalat" w:hAnsi="GHEA Grapalat" w:cs="GHEA Grapalat"/>
              </w:rPr>
            </w:pPr>
          </w:p>
        </w:tc>
      </w:tr>
      <w:tr w:rsidR="00092E73" w:rsidRPr="00FD1EE4" w14:paraId="65EF838A" w14:textId="77777777" w:rsidTr="007D52DB">
        <w:tc>
          <w:tcPr>
            <w:tcW w:w="2835" w:type="dxa"/>
            <w:shd w:val="clear" w:color="auto" w:fill="D9E2F3"/>
            <w:vAlign w:val="center"/>
          </w:tcPr>
          <w:p w14:paraId="3B02786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8D246B5" w14:textId="77777777" w:rsidR="00092E73" w:rsidRPr="00FD1EE4" w:rsidRDefault="00092E73" w:rsidP="00032D5D">
            <w:pPr>
              <w:rPr>
                <w:rFonts w:ascii="GHEA Grapalat" w:eastAsia="GHEA Grapalat" w:hAnsi="GHEA Grapalat" w:cs="GHEA Grapalat"/>
              </w:rPr>
            </w:pPr>
          </w:p>
        </w:tc>
      </w:tr>
      <w:tr w:rsidR="00092E73" w:rsidRPr="00FD1EE4" w14:paraId="2D41DD34" w14:textId="77777777" w:rsidTr="007D52DB">
        <w:tc>
          <w:tcPr>
            <w:tcW w:w="2835" w:type="dxa"/>
            <w:shd w:val="clear" w:color="auto" w:fill="D9E2F3"/>
            <w:vAlign w:val="center"/>
          </w:tcPr>
          <w:p w14:paraId="309633A7"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D486470" w14:textId="77777777" w:rsidR="00092E73" w:rsidRPr="00FD1EE4" w:rsidRDefault="00092E73" w:rsidP="00032D5D">
            <w:pPr>
              <w:rPr>
                <w:rFonts w:ascii="GHEA Grapalat" w:eastAsia="GHEA Grapalat" w:hAnsi="GHEA Grapalat" w:cs="GHEA Grapalat"/>
              </w:rPr>
            </w:pPr>
          </w:p>
        </w:tc>
      </w:tr>
      <w:tr w:rsidR="00092E73" w:rsidRPr="00FD1EE4" w14:paraId="6B939FB3" w14:textId="77777777" w:rsidTr="007D52DB">
        <w:tc>
          <w:tcPr>
            <w:tcW w:w="2835" w:type="dxa"/>
            <w:shd w:val="clear" w:color="auto" w:fill="D9E2F3"/>
            <w:vAlign w:val="center"/>
          </w:tcPr>
          <w:p w14:paraId="52CFD66D"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A61F8D4" w14:textId="77777777" w:rsidR="00092E73" w:rsidRPr="00FD1EE4" w:rsidRDefault="00092E73" w:rsidP="00032D5D">
            <w:pPr>
              <w:rPr>
                <w:rFonts w:ascii="GHEA Grapalat" w:eastAsia="GHEA Grapalat" w:hAnsi="GHEA Grapalat" w:cs="GHEA Grapalat"/>
              </w:rPr>
            </w:pPr>
          </w:p>
        </w:tc>
      </w:tr>
    </w:tbl>
    <w:p w14:paraId="19628932"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181295D" w14:textId="77777777" w:rsidTr="007D52DB">
        <w:trPr>
          <w:trHeight w:val="853"/>
        </w:trPr>
        <w:tc>
          <w:tcPr>
            <w:tcW w:w="2835" w:type="dxa"/>
            <w:vMerge w:val="restart"/>
            <w:shd w:val="clear" w:color="auto" w:fill="D9E2F3"/>
            <w:vAlign w:val="center"/>
          </w:tcPr>
          <w:p w14:paraId="7435FDAE" w14:textId="77777777" w:rsidR="00092E73" w:rsidRPr="00FD1EE4" w:rsidRDefault="00092E73">
            <w:pPr>
              <w:numPr>
                <w:ilvl w:val="2"/>
                <w:numId w:val="1"/>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51F718" w14:textId="77777777" w:rsidR="00092E73" w:rsidRPr="00FD1EE4" w:rsidRDefault="00092E73" w:rsidP="00032D5D">
            <w:pPr>
              <w:rPr>
                <w:rFonts w:ascii="GHEA Grapalat" w:eastAsia="GHEA Grapalat" w:hAnsi="GHEA Grapalat" w:cs="GHEA Grapalat"/>
              </w:rPr>
            </w:pPr>
          </w:p>
        </w:tc>
      </w:tr>
      <w:tr w:rsidR="00092E73" w:rsidRPr="00FD1EE4" w14:paraId="71764C1C" w14:textId="77777777" w:rsidTr="007D52DB">
        <w:trPr>
          <w:trHeight w:val="850"/>
        </w:trPr>
        <w:tc>
          <w:tcPr>
            <w:tcW w:w="2835" w:type="dxa"/>
            <w:vMerge/>
            <w:shd w:val="clear" w:color="auto" w:fill="D9E2F3"/>
            <w:vAlign w:val="center"/>
          </w:tcPr>
          <w:p w14:paraId="731C9FDC"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2DBB47" w14:textId="77777777" w:rsidR="00092E73" w:rsidRPr="00FD1EE4" w:rsidRDefault="00092E73" w:rsidP="00032D5D">
            <w:pPr>
              <w:rPr>
                <w:rFonts w:ascii="GHEA Grapalat" w:eastAsia="GHEA Grapalat" w:hAnsi="GHEA Grapalat" w:cs="GHEA Grapalat"/>
              </w:rPr>
            </w:pPr>
          </w:p>
        </w:tc>
      </w:tr>
      <w:tr w:rsidR="00092E73" w:rsidRPr="00FD1EE4" w14:paraId="1C81F2C4" w14:textId="77777777" w:rsidTr="007D52DB">
        <w:trPr>
          <w:trHeight w:val="850"/>
        </w:trPr>
        <w:tc>
          <w:tcPr>
            <w:tcW w:w="2835" w:type="dxa"/>
            <w:vMerge/>
            <w:shd w:val="clear" w:color="auto" w:fill="D9E2F3"/>
            <w:vAlign w:val="center"/>
          </w:tcPr>
          <w:p w14:paraId="6252CCA6"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81ED86" w14:textId="77777777" w:rsidR="00092E73" w:rsidRPr="00FD1EE4" w:rsidRDefault="00092E73" w:rsidP="00032D5D">
            <w:pPr>
              <w:rPr>
                <w:rFonts w:ascii="GHEA Grapalat" w:eastAsia="GHEA Grapalat" w:hAnsi="GHEA Grapalat" w:cs="GHEA Grapalat"/>
              </w:rPr>
            </w:pPr>
          </w:p>
        </w:tc>
      </w:tr>
      <w:tr w:rsidR="00092E73" w:rsidRPr="00FD1EE4" w14:paraId="57A38108" w14:textId="77777777" w:rsidTr="007D52DB">
        <w:trPr>
          <w:trHeight w:val="850"/>
        </w:trPr>
        <w:tc>
          <w:tcPr>
            <w:tcW w:w="2835" w:type="dxa"/>
            <w:vMerge/>
            <w:shd w:val="clear" w:color="auto" w:fill="D9E2F3"/>
            <w:vAlign w:val="center"/>
          </w:tcPr>
          <w:p w14:paraId="404B0ED0"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841197" w14:textId="77777777" w:rsidR="00092E73" w:rsidRPr="00FD1EE4" w:rsidRDefault="00092E73" w:rsidP="00032D5D">
            <w:pPr>
              <w:rPr>
                <w:rFonts w:ascii="GHEA Grapalat" w:eastAsia="GHEA Grapalat" w:hAnsi="GHEA Grapalat" w:cs="GHEA Grapalat"/>
              </w:rPr>
            </w:pPr>
          </w:p>
        </w:tc>
      </w:tr>
      <w:tr w:rsidR="00092E73" w:rsidRPr="00FD1EE4" w14:paraId="5146E973" w14:textId="77777777" w:rsidTr="007D52DB">
        <w:trPr>
          <w:trHeight w:val="850"/>
        </w:trPr>
        <w:tc>
          <w:tcPr>
            <w:tcW w:w="2835" w:type="dxa"/>
            <w:vMerge/>
            <w:shd w:val="clear" w:color="auto" w:fill="D9E2F3"/>
            <w:vAlign w:val="center"/>
          </w:tcPr>
          <w:p w14:paraId="3699EC12"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02320D" w14:textId="77777777" w:rsidR="00092E73" w:rsidRPr="00FD1EE4" w:rsidRDefault="00092E73" w:rsidP="00032D5D">
            <w:pPr>
              <w:rPr>
                <w:rFonts w:ascii="GHEA Grapalat" w:eastAsia="GHEA Grapalat" w:hAnsi="GHEA Grapalat" w:cs="GHEA Grapalat"/>
              </w:rPr>
            </w:pPr>
          </w:p>
        </w:tc>
      </w:tr>
    </w:tbl>
    <w:p w14:paraId="2876BA9E" w14:textId="77777777" w:rsidR="00092E73" w:rsidRDefault="00092E73">
      <w:pPr>
        <w:numPr>
          <w:ilvl w:val="1"/>
          <w:numId w:val="1"/>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A8450C3" w14:textId="77777777" w:rsidTr="007D52DB">
        <w:tc>
          <w:tcPr>
            <w:tcW w:w="2835" w:type="dxa"/>
            <w:shd w:val="clear" w:color="auto" w:fill="D9E2F3"/>
            <w:vAlign w:val="center"/>
          </w:tcPr>
          <w:p w14:paraId="6DE2111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4B5B8EE" w14:textId="77777777" w:rsidR="00092E73" w:rsidRPr="00FD1EE4" w:rsidRDefault="00092E73" w:rsidP="00032D5D">
            <w:pPr>
              <w:rPr>
                <w:rFonts w:ascii="GHEA Grapalat" w:eastAsia="GHEA Grapalat" w:hAnsi="GHEA Grapalat" w:cs="GHEA Grapalat"/>
              </w:rPr>
            </w:pPr>
          </w:p>
        </w:tc>
      </w:tr>
      <w:tr w:rsidR="00092E73" w:rsidRPr="00FD1EE4" w14:paraId="766DF1E0" w14:textId="77777777" w:rsidTr="007D52DB">
        <w:tc>
          <w:tcPr>
            <w:tcW w:w="2835" w:type="dxa"/>
            <w:shd w:val="clear" w:color="auto" w:fill="D9E2F3"/>
            <w:vAlign w:val="center"/>
          </w:tcPr>
          <w:p w14:paraId="611B1B8F"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7FD2B2B" w14:textId="77777777" w:rsidR="00092E73" w:rsidRPr="00FD1EE4" w:rsidRDefault="00092E73" w:rsidP="00032D5D">
            <w:pPr>
              <w:rPr>
                <w:rFonts w:ascii="GHEA Grapalat" w:eastAsia="GHEA Grapalat" w:hAnsi="GHEA Grapalat" w:cs="GHEA Grapalat"/>
              </w:rPr>
            </w:pPr>
          </w:p>
        </w:tc>
      </w:tr>
    </w:tbl>
    <w:p w14:paraId="72E515BC" w14:textId="77777777" w:rsidR="00092E73" w:rsidRPr="00FD1EE4" w:rsidRDefault="00092E73" w:rsidP="00032D5D">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597FB4C6" w14:textId="77777777" w:rsidR="00092E73" w:rsidRPr="005A6587" w:rsidRDefault="00092E73">
      <w:pPr>
        <w:pStyle w:val="ListParagraph"/>
        <w:numPr>
          <w:ilvl w:val="0"/>
          <w:numId w:val="1"/>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21A2C654" w14:textId="77777777" w:rsidTr="007D52DB">
        <w:tc>
          <w:tcPr>
            <w:tcW w:w="9016" w:type="dxa"/>
            <w:shd w:val="clear" w:color="auto" w:fill="DBE5F1" w:themeFill="accent1" w:themeFillTint="33"/>
          </w:tcPr>
          <w:p w14:paraId="1346E3ED" w14:textId="77777777" w:rsidR="00092E73" w:rsidRPr="00FD1EE4" w:rsidRDefault="00092E73" w:rsidP="00032D5D">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055044A3" w14:textId="77777777" w:rsidTr="007D52DB">
        <w:trPr>
          <w:trHeight w:val="10187"/>
        </w:trPr>
        <w:tc>
          <w:tcPr>
            <w:tcW w:w="9016" w:type="dxa"/>
          </w:tcPr>
          <w:p w14:paraId="7C9F4613" w14:textId="77777777" w:rsidR="00092E73" w:rsidRPr="00FD1EE4" w:rsidRDefault="00092E73" w:rsidP="00032D5D">
            <w:pPr>
              <w:rPr>
                <w:rFonts w:ascii="GHEA Grapalat" w:eastAsia="GHEA Grapalat" w:hAnsi="GHEA Grapalat" w:cs="GHEA Grapalat"/>
                <w:b/>
                <w:color w:val="000000"/>
              </w:rPr>
            </w:pPr>
          </w:p>
        </w:tc>
      </w:tr>
    </w:tbl>
    <w:p w14:paraId="7365CCE5" w14:textId="77777777" w:rsidR="00092E73" w:rsidRPr="00FD1EE4" w:rsidRDefault="00092E73" w:rsidP="00032D5D">
      <w:pPr>
        <w:pBdr>
          <w:top w:val="nil"/>
          <w:left w:val="nil"/>
          <w:bottom w:val="nil"/>
          <w:right w:val="nil"/>
          <w:between w:val="nil"/>
        </w:pBdr>
        <w:rPr>
          <w:rFonts w:ascii="GHEA Grapalat" w:eastAsia="GHEA Grapalat" w:hAnsi="GHEA Grapalat" w:cs="GHEA Grapalat"/>
          <w:b/>
          <w:color w:val="000000"/>
        </w:rPr>
      </w:pPr>
    </w:p>
    <w:p w14:paraId="2372696D" w14:textId="77777777" w:rsidR="00092E73" w:rsidRDefault="00092E73" w:rsidP="00032D5D">
      <w:pPr>
        <w:rPr>
          <w:rFonts w:ascii="GHEA Grapalat" w:hAnsi="GHEA Grapalat"/>
          <w:b/>
        </w:rPr>
      </w:pPr>
    </w:p>
    <w:p w14:paraId="7743345D" w14:textId="77777777" w:rsidR="00092E73" w:rsidRDefault="00092E73" w:rsidP="00032D5D">
      <w:pPr>
        <w:rPr>
          <w:rFonts w:ascii="GHEA Grapalat" w:hAnsi="GHEA Grapalat"/>
          <w:b/>
        </w:rPr>
      </w:pPr>
      <w:r>
        <w:rPr>
          <w:rFonts w:ascii="GHEA Grapalat" w:hAnsi="GHEA Grapalat"/>
          <w:b/>
        </w:rPr>
        <w:br w:type="page"/>
      </w:r>
    </w:p>
    <w:p w14:paraId="683CD5B5" w14:textId="77777777" w:rsidR="00092E73" w:rsidRDefault="00092E73" w:rsidP="00032D5D">
      <w:pPr>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00DF7FC3" w14:textId="77777777" w:rsidR="00092E73" w:rsidRPr="00490465" w:rsidRDefault="00092E73" w:rsidP="00032D5D">
      <w:pPr>
        <w:jc w:val="center"/>
        <w:rPr>
          <w:rFonts w:ascii="GHEA Grapalat" w:hAnsi="GHEA Grapalat"/>
          <w:b/>
          <w:sz w:val="28"/>
          <w:szCs w:val="28"/>
          <w:lang w:val="hy-AM"/>
        </w:rPr>
      </w:pPr>
    </w:p>
    <w:p w14:paraId="19350ABF" w14:textId="77777777" w:rsidR="00092E73" w:rsidRPr="00092E73" w:rsidRDefault="00092E73">
      <w:pPr>
        <w:pStyle w:val="ListParagraph"/>
        <w:numPr>
          <w:ilvl w:val="0"/>
          <w:numId w:val="2"/>
        </w:numPr>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2EA0FFD" w14:textId="77777777" w:rsidR="00092E73" w:rsidRPr="00092E73" w:rsidRDefault="00092E73">
      <w:pPr>
        <w:pStyle w:val="ListParagraph"/>
        <w:numPr>
          <w:ilvl w:val="0"/>
          <w:numId w:val="3"/>
        </w:numPr>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87430A5" w14:textId="77777777" w:rsidR="00092E73" w:rsidRPr="00092E73" w:rsidRDefault="00092E73">
      <w:pPr>
        <w:pStyle w:val="ListParagraph"/>
        <w:numPr>
          <w:ilvl w:val="0"/>
          <w:numId w:val="3"/>
        </w:numPr>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C7AEFF6" w14:textId="77777777" w:rsidR="00092E73" w:rsidRPr="00092E73" w:rsidRDefault="00092E73">
      <w:pPr>
        <w:pStyle w:val="ListParagraph"/>
        <w:numPr>
          <w:ilvl w:val="0"/>
          <w:numId w:val="3"/>
        </w:numPr>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549389" w14:textId="77777777" w:rsidR="00092E73" w:rsidRPr="00092E73" w:rsidRDefault="00092E73">
      <w:pPr>
        <w:pStyle w:val="ListParagraph"/>
        <w:numPr>
          <w:ilvl w:val="0"/>
          <w:numId w:val="2"/>
        </w:numPr>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EACC4DD" w14:textId="77777777" w:rsidR="00092E73" w:rsidRPr="00092E73" w:rsidRDefault="00092E73">
      <w:pPr>
        <w:pStyle w:val="ListParagraph"/>
        <w:numPr>
          <w:ilvl w:val="0"/>
          <w:numId w:val="4"/>
        </w:numPr>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50920CF" w14:textId="77777777" w:rsidR="00092E73" w:rsidRPr="00092E73" w:rsidRDefault="00092E73">
      <w:pPr>
        <w:pStyle w:val="ListParagraph"/>
        <w:numPr>
          <w:ilvl w:val="0"/>
          <w:numId w:val="4"/>
        </w:numPr>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C8CD4" w14:textId="77777777" w:rsidR="00092E73" w:rsidRPr="00092E73" w:rsidRDefault="00092E73">
      <w:pPr>
        <w:pStyle w:val="ListParagraph"/>
        <w:numPr>
          <w:ilvl w:val="0"/>
          <w:numId w:val="4"/>
        </w:numPr>
        <w:contextualSpacing/>
        <w:jc w:val="both"/>
        <w:rPr>
          <w:rFonts w:ascii="GHEA Grapalat" w:hAnsi="GHEA Grapalat"/>
        </w:rPr>
      </w:pPr>
      <w:r w:rsidRPr="00092E73">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w:t>
      </w:r>
      <w:r w:rsidRPr="00092E73">
        <w:rPr>
          <w:rFonts w:ascii="GHEA Grapalat" w:hAnsi="GHEA Grapalat"/>
        </w:rPr>
        <w:lastRenderedPageBreak/>
        <w:t>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F35C82" w14:textId="77777777" w:rsidR="00092E73" w:rsidRPr="00092E73" w:rsidRDefault="00092E73">
      <w:pPr>
        <w:pStyle w:val="ListParagraph"/>
        <w:numPr>
          <w:ilvl w:val="0"/>
          <w:numId w:val="2"/>
        </w:numPr>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6630C99B" w14:textId="77777777" w:rsidR="00092E73" w:rsidRPr="00092E73" w:rsidRDefault="00092E73">
      <w:pPr>
        <w:pStyle w:val="ListParagraph"/>
        <w:numPr>
          <w:ilvl w:val="0"/>
          <w:numId w:val="5"/>
        </w:numPr>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B32C2D" w14:textId="77777777" w:rsidR="00092E73" w:rsidRPr="00092E73" w:rsidRDefault="00092E73" w:rsidP="00032D5D">
      <w:pPr>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2B7A2" w14:textId="77777777" w:rsidR="00092E73" w:rsidRPr="00092E73" w:rsidRDefault="00092E73">
      <w:pPr>
        <w:pStyle w:val="ListParagraph"/>
        <w:numPr>
          <w:ilvl w:val="0"/>
          <w:numId w:val="2"/>
        </w:numPr>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3F3B69F0" w14:textId="77777777" w:rsidR="00092E73" w:rsidRPr="00092E73" w:rsidRDefault="00092E73">
      <w:pPr>
        <w:pStyle w:val="ListParagraph"/>
        <w:numPr>
          <w:ilvl w:val="0"/>
          <w:numId w:val="6"/>
        </w:numPr>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5BFCD8" w14:textId="77777777" w:rsidR="00092E73" w:rsidRPr="00092E73" w:rsidRDefault="00092E73" w:rsidP="00032D5D">
      <w:pPr>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FFD073" w14:textId="77777777" w:rsidR="00092E73" w:rsidRPr="00092E73" w:rsidRDefault="00092E73" w:rsidP="00032D5D">
      <w:pPr>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34EC876C" w14:textId="77777777" w:rsidR="00092E73" w:rsidRPr="00092E73" w:rsidRDefault="00092E73" w:rsidP="00032D5D">
      <w:pPr>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140430" w14:textId="77777777" w:rsidR="00092E73" w:rsidRPr="00092E73" w:rsidRDefault="00092E73" w:rsidP="00032D5D">
      <w:pPr>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w:t>
      </w:r>
      <w:r w:rsidRPr="00092E73">
        <w:rPr>
          <w:rFonts w:ascii="GHEA Grapalat" w:hAnsi="GHEA Grapalat"/>
        </w:rPr>
        <w:lastRenderedPageBreak/>
        <w:t>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7F189FE" w14:textId="77777777" w:rsidR="00092E73" w:rsidRPr="00092E73" w:rsidRDefault="00092E73" w:rsidP="00032D5D">
      <w:pPr>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847A61E" w14:textId="77777777" w:rsidR="00092E73" w:rsidRPr="00092E73" w:rsidRDefault="00092E73" w:rsidP="00032D5D">
      <w:pPr>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FBCCCB9" w14:textId="77777777" w:rsidR="00092E73" w:rsidRPr="00092E73" w:rsidRDefault="00092E73" w:rsidP="00032D5D">
      <w:pPr>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906D0EA" w14:textId="77777777" w:rsidR="00092E73" w:rsidRPr="00092E73" w:rsidRDefault="00092E73" w:rsidP="00032D5D">
      <w:pPr>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558976A6" w14:textId="77777777" w:rsidR="00092E73" w:rsidRPr="00092E73" w:rsidRDefault="00092E73" w:rsidP="00032D5D">
      <w:pPr>
        <w:jc w:val="both"/>
        <w:rPr>
          <w:rFonts w:ascii="GHEA Grapalat" w:hAnsi="GHEA Grapalat"/>
        </w:rPr>
      </w:pPr>
      <w:r w:rsidRPr="00092E73">
        <w:rPr>
          <w:rFonts w:ascii="GHEA Grapalat" w:hAnsi="GHEA Grapalat"/>
        </w:rPr>
        <w:lastRenderedPageBreak/>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1599AFC0" w14:textId="77777777" w:rsidR="00092E73" w:rsidRPr="00092E73" w:rsidRDefault="00092E73" w:rsidP="00032D5D">
      <w:pPr>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43F80C60" w14:textId="77777777" w:rsidR="00092E73" w:rsidRPr="00092E73" w:rsidRDefault="00092E73" w:rsidP="00032D5D">
      <w:pPr>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DFF9E7C" w14:textId="77777777" w:rsidR="00092E73" w:rsidRPr="00092E73" w:rsidRDefault="00092E73" w:rsidP="00032D5D">
      <w:pPr>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26FCC31" w14:textId="77777777" w:rsidR="00092E73" w:rsidRPr="00092E73" w:rsidRDefault="00092E73" w:rsidP="00032D5D">
      <w:pPr>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5F96923" w14:textId="77777777" w:rsidR="00092E73" w:rsidRPr="00092E73" w:rsidRDefault="00092E73" w:rsidP="00032D5D">
      <w:pPr>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C434EF1" w14:textId="77777777" w:rsidR="00092E73" w:rsidRPr="00092E73" w:rsidRDefault="00092E73" w:rsidP="00032D5D">
      <w:pPr>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0D382442" w14:textId="77777777" w:rsidR="00092E73" w:rsidRPr="00092E73" w:rsidRDefault="00092E73" w:rsidP="00032D5D">
      <w:pPr>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3DD3AE00" w14:textId="77777777" w:rsidR="00092E73" w:rsidRPr="00092E73" w:rsidRDefault="00092E73" w:rsidP="00032D5D">
      <w:pPr>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7CC70E69" w14:textId="77777777" w:rsidR="00092E73" w:rsidRPr="00092E73" w:rsidRDefault="00092E73" w:rsidP="00032D5D">
      <w:pPr>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B80DF3B" w14:textId="77777777" w:rsidR="00092E73" w:rsidRPr="00092E73" w:rsidRDefault="00092E73" w:rsidP="00032D5D">
      <w:pPr>
        <w:jc w:val="both"/>
        <w:rPr>
          <w:rFonts w:ascii="GHEA Grapalat" w:hAnsi="GHEA Grapalat"/>
        </w:rPr>
      </w:pPr>
      <w:r w:rsidRPr="00092E73">
        <w:rPr>
          <w:rFonts w:ascii="GHEA Grapalat" w:hAnsi="GHEA Grapalat"/>
        </w:rPr>
        <w:lastRenderedPageBreak/>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00DBD6" w14:textId="77777777" w:rsidR="00092E73" w:rsidRPr="00092E73" w:rsidRDefault="00092E73" w:rsidP="00032D5D">
      <w:pPr>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DFE6EE5" w14:textId="77777777" w:rsidR="00092E73" w:rsidRPr="00092E73" w:rsidRDefault="00092E73" w:rsidP="00032D5D">
      <w:pPr>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4F10BFB" w14:textId="77777777" w:rsidR="00092E73" w:rsidRPr="00092E73" w:rsidRDefault="00092E73" w:rsidP="00032D5D">
      <w:pPr>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E6545EA" w14:textId="77777777" w:rsidR="00092E73" w:rsidRDefault="00092E73" w:rsidP="00032D5D">
      <w:pPr>
        <w:contextualSpacing/>
        <w:jc w:val="both"/>
        <w:rPr>
          <w:rFonts w:ascii="GHEA Grapalat" w:hAnsi="GHEA Grapalat"/>
          <w:sz w:val="28"/>
          <w:szCs w:val="28"/>
        </w:rPr>
      </w:pPr>
    </w:p>
    <w:p w14:paraId="0E3828E2" w14:textId="77777777" w:rsidR="00092E73" w:rsidRDefault="00092E73" w:rsidP="00032D5D">
      <w:pPr>
        <w:contextualSpacing/>
        <w:jc w:val="both"/>
        <w:rPr>
          <w:rFonts w:ascii="GHEA Grapalat" w:hAnsi="GHEA Grapalat"/>
          <w:sz w:val="28"/>
          <w:szCs w:val="28"/>
        </w:rPr>
      </w:pPr>
    </w:p>
    <w:p w14:paraId="1B8517C8" w14:textId="77777777" w:rsidR="00092E73" w:rsidRPr="009E5671" w:rsidRDefault="00092E73" w:rsidP="00032D5D">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BEE178A" w14:textId="77777777" w:rsidR="00092E73" w:rsidRPr="009E5671" w:rsidRDefault="00092E73" w:rsidP="00032D5D">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14:paraId="5809F8B3" w14:textId="77777777" w:rsidR="00092E73" w:rsidRDefault="00092E73" w:rsidP="00032D5D">
      <w:pPr>
        <w:rPr>
          <w:rFonts w:ascii="GHEA Grapalat" w:hAnsi="GHEA Grapalat"/>
          <w:b/>
        </w:rPr>
      </w:pPr>
    </w:p>
    <w:p w14:paraId="1196D6A1" w14:textId="77777777" w:rsidR="00092E73" w:rsidRDefault="00092E73" w:rsidP="00032D5D">
      <w:pPr>
        <w:rPr>
          <w:rFonts w:ascii="GHEA Grapalat" w:hAnsi="GHEA Grapalat"/>
          <w:b/>
        </w:rPr>
      </w:pPr>
      <w:r>
        <w:rPr>
          <w:rFonts w:ascii="GHEA Grapalat" w:hAnsi="GHEA Grapalat"/>
          <w:b/>
        </w:rPr>
        <w:br w:type="page"/>
      </w:r>
    </w:p>
    <w:p w14:paraId="62B48BAB" w14:textId="77777777" w:rsidR="00B2572B" w:rsidRPr="00DC619D" w:rsidRDefault="00B2572B" w:rsidP="00032D5D">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435F0D44" w14:textId="61E08080" w:rsidR="00B2572B" w:rsidRPr="009044F1" w:rsidRDefault="00B2572B" w:rsidP="00032D5D">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A34892">
        <w:rPr>
          <w:rFonts w:ascii="GHEA Grapalat" w:hAnsi="GHEA Grapalat"/>
          <w:b/>
          <w:sz w:val="24"/>
          <w:szCs w:val="24"/>
        </w:rPr>
        <w:t>запроса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601797">
        <w:rPr>
          <w:rFonts w:ascii="GHEA Grapalat" w:hAnsi="GHEA Grapalat"/>
          <w:b/>
          <w:sz w:val="24"/>
          <w:szCs w:val="24"/>
        </w:rPr>
        <w:t>EQ-</w:t>
      </w:r>
      <w:r w:rsidR="005F1514">
        <w:rPr>
          <w:rFonts w:ascii="GHEA Grapalat" w:hAnsi="GHEA Grapalat"/>
          <w:b/>
          <w:sz w:val="24"/>
          <w:szCs w:val="24"/>
        </w:rPr>
        <w:t>GHAShDzB-</w:t>
      </w:r>
      <w:r w:rsidR="00B250B1">
        <w:rPr>
          <w:rFonts w:ascii="GHEA Grapalat" w:hAnsi="GHEA Grapalat"/>
          <w:b/>
          <w:sz w:val="24"/>
          <w:szCs w:val="24"/>
        </w:rPr>
        <w:t>26/8</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4"/>
        <w:t>*</w:t>
      </w:r>
    </w:p>
    <w:p w14:paraId="308CC3FE" w14:textId="77777777" w:rsidR="00B2572B" w:rsidRPr="009044F1" w:rsidRDefault="00B2572B" w:rsidP="00032D5D">
      <w:pPr>
        <w:widowControl w:val="0"/>
        <w:ind w:firstLine="567"/>
        <w:jc w:val="center"/>
        <w:rPr>
          <w:rFonts w:ascii="GHEA Grapalat" w:hAnsi="GHEA Grapalat"/>
        </w:rPr>
      </w:pPr>
    </w:p>
    <w:p w14:paraId="2347BC65" w14:textId="77777777" w:rsidR="00B2572B" w:rsidRPr="009044F1" w:rsidRDefault="00B2572B" w:rsidP="00032D5D">
      <w:pPr>
        <w:widowControl w:val="0"/>
        <w:ind w:left="-66"/>
        <w:jc w:val="center"/>
        <w:rPr>
          <w:rFonts w:ascii="GHEA Grapalat" w:hAnsi="GHEA Grapalat"/>
          <w:b/>
        </w:rPr>
      </w:pPr>
      <w:r w:rsidRPr="009044F1">
        <w:rPr>
          <w:rFonts w:ascii="GHEA Grapalat" w:hAnsi="GHEA Grapalat"/>
          <w:b/>
        </w:rPr>
        <w:t>ЦЕНОВОЕ ПРЕДЛОЖЕНИЕ</w:t>
      </w:r>
    </w:p>
    <w:p w14:paraId="12132F5C" w14:textId="77777777" w:rsidR="00B2572B" w:rsidRPr="009044F1" w:rsidRDefault="00B2572B" w:rsidP="00032D5D">
      <w:pPr>
        <w:widowControl w:val="0"/>
        <w:ind w:firstLine="567"/>
        <w:jc w:val="center"/>
        <w:rPr>
          <w:rFonts w:ascii="GHEA Grapalat" w:hAnsi="GHEA Grapalat"/>
        </w:rPr>
      </w:pPr>
    </w:p>
    <w:p w14:paraId="050C8689" w14:textId="51CA9F95" w:rsidR="005744FC" w:rsidRPr="000F6C24" w:rsidRDefault="00B2572B" w:rsidP="00032D5D">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A34892">
        <w:rPr>
          <w:rFonts w:ascii="GHEA Grapalat" w:hAnsi="GHEA Grapalat"/>
          <w:spacing w:val="-6"/>
        </w:rPr>
        <w:t>запроса котировок</w:t>
      </w:r>
      <w:r w:rsidRPr="005744FC">
        <w:rPr>
          <w:rFonts w:ascii="GHEA Grapalat" w:hAnsi="GHEA Grapalat"/>
          <w:spacing w:val="-6"/>
        </w:rPr>
        <w:t xml:space="preserve"> под кодом </w:t>
      </w:r>
      <w:r w:rsidR="006132ED">
        <w:rPr>
          <w:rFonts w:ascii="GHEA Grapalat" w:hAnsi="GHEA Grapalat"/>
          <w:spacing w:val="-6"/>
        </w:rPr>
        <w:t>"</w:t>
      </w:r>
      <w:r w:rsidR="00601797">
        <w:rPr>
          <w:rFonts w:ascii="GHEA Grapalat" w:hAnsi="GHEA Grapalat"/>
          <w:spacing w:val="-6"/>
        </w:rPr>
        <w:t>EQ-</w:t>
      </w:r>
      <w:r w:rsidR="005F1514">
        <w:rPr>
          <w:rFonts w:ascii="GHEA Grapalat" w:hAnsi="GHEA Grapalat"/>
          <w:spacing w:val="-6"/>
        </w:rPr>
        <w:t>GHAShDzB-</w:t>
      </w:r>
      <w:r w:rsidR="00B250B1">
        <w:rPr>
          <w:rFonts w:ascii="GHEA Grapalat" w:hAnsi="GHEA Grapalat"/>
          <w:spacing w:val="-6"/>
        </w:rPr>
        <w:t>26/8</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4C91EC64" w14:textId="77777777" w:rsidR="005646FC" w:rsidRPr="008842CE" w:rsidRDefault="005744FC" w:rsidP="00032D5D">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526A221" w14:textId="77777777" w:rsidR="005646FC" w:rsidRPr="009044F1" w:rsidRDefault="005646FC" w:rsidP="00032D5D">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62691C0" w14:textId="77777777" w:rsidR="00B2572B" w:rsidRPr="009044F1" w:rsidRDefault="00B2572B" w:rsidP="00032D5D">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0B22A5A" w14:textId="77777777" w:rsidR="00B2572B" w:rsidRPr="009044F1" w:rsidRDefault="005646FC" w:rsidP="00032D5D">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202EB4" w:rsidRPr="005744FC" w14:paraId="4A751DC8" w14:textId="77777777" w:rsidTr="00387F87">
        <w:trPr>
          <w:trHeight w:val="916"/>
          <w:jc w:val="center"/>
        </w:trPr>
        <w:tc>
          <w:tcPr>
            <w:tcW w:w="1368" w:type="dxa"/>
            <w:tcBorders>
              <w:top w:val="single" w:sz="4" w:space="0" w:color="auto"/>
              <w:left w:val="single" w:sz="4" w:space="0" w:color="auto"/>
              <w:right w:val="single" w:sz="4" w:space="0" w:color="auto"/>
            </w:tcBorders>
            <w:vAlign w:val="center"/>
          </w:tcPr>
          <w:p w14:paraId="1E0F69A2" w14:textId="77777777" w:rsidR="00202EB4" w:rsidRPr="005744FC" w:rsidRDefault="00202EB4" w:rsidP="00032D5D">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0542266" w14:textId="77777777" w:rsidR="00202EB4" w:rsidRPr="005744FC" w:rsidRDefault="00202EB4" w:rsidP="00032D5D">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46B885E3" w14:textId="77777777" w:rsidR="003172A5" w:rsidRPr="00387F87" w:rsidRDefault="00202EB4" w:rsidP="00032D5D">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FF51F58" w14:textId="77777777" w:rsidR="00202EB4" w:rsidRPr="005744FC" w:rsidRDefault="003172A5" w:rsidP="00032D5D">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69C0508D" w14:textId="77777777" w:rsidR="00202EB4" w:rsidRPr="005744FC" w:rsidRDefault="00202EB4" w:rsidP="00032D5D">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5"/>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11DF2C68" w14:textId="77777777" w:rsidR="00202EB4" w:rsidRPr="005744FC" w:rsidRDefault="00202EB4" w:rsidP="00032D5D">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9B75CEF" w14:textId="77777777" w:rsidR="00202EB4" w:rsidRPr="005744FC" w:rsidRDefault="00202EB4" w:rsidP="00032D5D">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7EB1AD84" w14:textId="77777777" w:rsidTr="00387F8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A045D26" w14:textId="77777777" w:rsidR="00202EB4" w:rsidRPr="005744FC" w:rsidRDefault="00202EB4" w:rsidP="00032D5D">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47625F6" w14:textId="77777777" w:rsidR="00202EB4" w:rsidRPr="005744FC" w:rsidRDefault="00202EB4" w:rsidP="00032D5D">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39B402F" w14:textId="77777777" w:rsidR="00202EB4" w:rsidRPr="00387F87" w:rsidRDefault="00202EB4" w:rsidP="00032D5D">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5FA218B" w14:textId="77777777" w:rsidR="00202EB4" w:rsidRPr="00387F87" w:rsidRDefault="00202EB4" w:rsidP="00032D5D">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37E59C80" w14:textId="77777777" w:rsidR="00202EB4" w:rsidRPr="005744FC" w:rsidRDefault="00202EB4" w:rsidP="00032D5D">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F2C05" w:rsidRPr="005744FC" w14:paraId="58605C46" w14:textId="77777777" w:rsidTr="00582B2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15AAB0D" w14:textId="77777777" w:rsidR="006F2C05" w:rsidRPr="005744FC" w:rsidRDefault="006F2C05" w:rsidP="00032D5D">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0E60BC36" w14:textId="4273DC3F" w:rsidR="006F2C05" w:rsidRPr="00B326B3" w:rsidRDefault="00B326B3" w:rsidP="0059189E">
            <w:pPr>
              <w:widowControl w:val="0"/>
              <w:ind w:firstLine="70"/>
              <w:jc w:val="center"/>
              <w:rPr>
                <w:rFonts w:ascii="GHEA Grapalat" w:hAnsi="GHEA Grapalat"/>
                <w:sz w:val="18"/>
                <w:szCs w:val="18"/>
              </w:rPr>
            </w:pPr>
            <w:r w:rsidRPr="00B326B3">
              <w:rPr>
                <w:rFonts w:ascii="GHEA Grapalat" w:hAnsi="GHEA Grapalat"/>
                <w:sz w:val="18"/>
                <w:szCs w:val="18"/>
              </w:rPr>
              <w:t xml:space="preserve">приобретению </w:t>
            </w:r>
            <w:r w:rsidRPr="00B326B3">
              <w:rPr>
                <w:rFonts w:ascii="GHEA Grapalat" w:hAnsi="GHEA Grapalat"/>
                <w:i/>
                <w:sz w:val="18"/>
                <w:szCs w:val="18"/>
              </w:rPr>
              <w:t>с</w:t>
            </w:r>
            <w:r w:rsidRPr="00B326B3">
              <w:rPr>
                <w:rFonts w:ascii="GHEA Grapalat" w:hAnsi="GHEA Grapalat"/>
                <w:sz w:val="18"/>
                <w:szCs w:val="18"/>
              </w:rPr>
              <w:t>троительны</w:t>
            </w:r>
            <w:r w:rsidRPr="00B326B3">
              <w:rPr>
                <w:rFonts w:ascii="GHEA Grapalat" w:hAnsi="GHEA Grapalat"/>
                <w:i/>
                <w:sz w:val="18"/>
                <w:szCs w:val="18"/>
              </w:rPr>
              <w:t>х</w:t>
            </w:r>
            <w:r w:rsidRPr="00B326B3">
              <w:rPr>
                <w:rFonts w:ascii="GHEA Grapalat" w:hAnsi="GHEA Grapalat"/>
                <w:sz w:val="18"/>
                <w:szCs w:val="18"/>
              </w:rPr>
              <w:t xml:space="preserve"> работ</w:t>
            </w:r>
            <w:r w:rsidRPr="00B326B3">
              <w:rPr>
                <w:rFonts w:ascii="GHEA Grapalat" w:hAnsi="GHEA Grapalat"/>
                <w:i/>
                <w:sz w:val="18"/>
                <w:szCs w:val="18"/>
              </w:rPr>
              <w:t xml:space="preserve"> по р</w:t>
            </w:r>
            <w:r w:rsidRPr="00B326B3">
              <w:rPr>
                <w:rFonts w:ascii="GHEA Grapalat" w:hAnsi="GHEA Grapalat"/>
                <w:sz w:val="18"/>
                <w:szCs w:val="18"/>
              </w:rPr>
              <w:t>емонт</w:t>
            </w:r>
            <w:r w:rsidRPr="00B326B3">
              <w:rPr>
                <w:rFonts w:ascii="GHEA Grapalat" w:hAnsi="GHEA Grapalat"/>
                <w:i/>
                <w:sz w:val="18"/>
                <w:szCs w:val="18"/>
              </w:rPr>
              <w:t>у</w:t>
            </w:r>
            <w:r w:rsidRPr="00B326B3">
              <w:rPr>
                <w:rFonts w:ascii="GHEA Grapalat" w:hAnsi="GHEA Grapalat"/>
                <w:sz w:val="18"/>
                <w:szCs w:val="18"/>
              </w:rPr>
              <w:t xml:space="preserve"> бордюров на территории административного района Малатия-Себастия</w:t>
            </w:r>
          </w:p>
        </w:tc>
        <w:tc>
          <w:tcPr>
            <w:tcW w:w="1843" w:type="dxa"/>
            <w:tcBorders>
              <w:top w:val="single" w:sz="4" w:space="0" w:color="auto"/>
              <w:left w:val="single" w:sz="4" w:space="0" w:color="auto"/>
              <w:bottom w:val="single" w:sz="4" w:space="0" w:color="auto"/>
              <w:right w:val="single" w:sz="4" w:space="0" w:color="auto"/>
            </w:tcBorders>
          </w:tcPr>
          <w:p w14:paraId="302116B9" w14:textId="77777777" w:rsidR="006F2C05" w:rsidRPr="005744FC" w:rsidRDefault="006F2C05" w:rsidP="00032D5D">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tcPr>
          <w:p w14:paraId="0071718B" w14:textId="77777777" w:rsidR="006F2C05" w:rsidRPr="005744FC" w:rsidRDefault="006F2C05" w:rsidP="00032D5D">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tcPr>
          <w:p w14:paraId="1B1D916A" w14:textId="77777777" w:rsidR="006F2C05" w:rsidRPr="005744FC" w:rsidRDefault="006F2C05" w:rsidP="00032D5D">
            <w:pPr>
              <w:widowControl w:val="0"/>
              <w:jc w:val="center"/>
              <w:rPr>
                <w:rFonts w:ascii="GHEA Grapalat" w:hAnsi="GHEA Grapalat"/>
                <w:sz w:val="20"/>
                <w:szCs w:val="20"/>
              </w:rPr>
            </w:pPr>
          </w:p>
        </w:tc>
      </w:tr>
    </w:tbl>
    <w:p w14:paraId="5BDBA797" w14:textId="77777777" w:rsidR="00374F4A" w:rsidRPr="00DD2B43" w:rsidRDefault="00374F4A" w:rsidP="00032D5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4B9441E" w14:textId="77777777" w:rsidR="00374F4A" w:rsidRPr="00567D3B" w:rsidRDefault="00374F4A" w:rsidP="00032D5D">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276FAD5" w14:textId="77777777" w:rsidR="00DC619D" w:rsidRPr="00D3436F" w:rsidRDefault="00DC619D" w:rsidP="00032D5D">
      <w:pPr>
        <w:widowControl w:val="0"/>
        <w:jc w:val="both"/>
        <w:rPr>
          <w:rFonts w:ascii="GHEA Grapalat" w:hAnsi="GHEA Grapalat"/>
          <w:lang w:val="es-ES"/>
        </w:rPr>
      </w:pPr>
    </w:p>
    <w:p w14:paraId="49817F3E" w14:textId="77777777" w:rsidR="00B2572B" w:rsidRPr="000F6C24" w:rsidRDefault="00B2572B" w:rsidP="00032D5D">
      <w:pPr>
        <w:widowControl w:val="0"/>
        <w:jc w:val="right"/>
        <w:rPr>
          <w:rFonts w:ascii="GHEA Grapalat" w:hAnsi="GHEA Grapalat"/>
        </w:rPr>
      </w:pPr>
      <w:r w:rsidRPr="009044F1">
        <w:rPr>
          <w:rFonts w:ascii="GHEA Grapalat" w:hAnsi="GHEA Grapalat"/>
        </w:rPr>
        <w:t>М. П.</w:t>
      </w:r>
    </w:p>
    <w:p w14:paraId="07FB3A67" w14:textId="77777777" w:rsidR="00B217BB" w:rsidRDefault="00B217BB" w:rsidP="00032D5D">
      <w:pPr>
        <w:rPr>
          <w:rFonts w:ascii="GHEA Grapalat" w:hAnsi="GHEA Grapalat"/>
          <w:b/>
        </w:rPr>
      </w:pPr>
      <w:r>
        <w:rPr>
          <w:rFonts w:ascii="GHEA Grapalat" w:hAnsi="GHEA Grapalat"/>
          <w:b/>
        </w:rPr>
        <w:br w:type="page"/>
      </w:r>
    </w:p>
    <w:p w14:paraId="63E92CB4" w14:textId="7D01F2CB" w:rsidR="00C715FB" w:rsidRDefault="00C715FB" w:rsidP="00032D5D">
      <w:pPr>
        <w:widowControl w:val="0"/>
        <w:ind w:firstLine="567"/>
        <w:jc w:val="center"/>
        <w:rPr>
          <w:rFonts w:ascii="GHEA Grapalat" w:hAnsi="GHEA Grapalat" w:cs="Sylfaen"/>
          <w:b/>
          <w:bCs/>
          <w:sz w:val="28"/>
          <w:szCs w:val="18"/>
          <w:lang w:val="hy-AM"/>
        </w:rPr>
      </w:pPr>
    </w:p>
    <w:p w14:paraId="4BFC42D4" w14:textId="382E5114" w:rsidR="00B2572B" w:rsidRPr="00B138F3" w:rsidRDefault="00B2572B" w:rsidP="00032D5D">
      <w:pPr>
        <w:widowControl w:val="0"/>
        <w:ind w:firstLine="567"/>
        <w:jc w:val="right"/>
        <w:rPr>
          <w:rFonts w:ascii="GHEA Grapalat" w:hAnsi="GHEA Grapalat" w:cs="Arial"/>
          <w:b/>
        </w:rPr>
      </w:pPr>
      <w:r w:rsidRPr="00B138F3">
        <w:rPr>
          <w:rFonts w:ascii="GHEA Grapalat" w:hAnsi="GHEA Grapalat"/>
          <w:b/>
        </w:rPr>
        <w:t xml:space="preserve">Приложение № </w:t>
      </w:r>
      <w:r w:rsidR="001F7821" w:rsidRPr="00B138F3">
        <w:rPr>
          <w:rFonts w:ascii="GHEA Grapalat" w:hAnsi="GHEA Grapalat"/>
          <w:b/>
        </w:rPr>
        <w:t>3</w:t>
      </w:r>
    </w:p>
    <w:p w14:paraId="279CAECF" w14:textId="221B1502" w:rsidR="00B2572B" w:rsidRPr="00B138F3" w:rsidRDefault="00B2572B" w:rsidP="00032D5D">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A34892">
        <w:rPr>
          <w:rFonts w:ascii="GHEA Grapalat" w:hAnsi="GHEA Grapalat"/>
          <w:b/>
          <w:sz w:val="24"/>
          <w:szCs w:val="24"/>
        </w:rPr>
        <w:t>запроса котировок</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601797">
        <w:rPr>
          <w:rFonts w:ascii="GHEA Grapalat" w:hAnsi="GHEA Grapalat"/>
          <w:b/>
          <w:sz w:val="24"/>
          <w:szCs w:val="24"/>
        </w:rPr>
        <w:t>EQ-</w:t>
      </w:r>
      <w:r w:rsidR="005F1514">
        <w:rPr>
          <w:rFonts w:ascii="GHEA Grapalat" w:hAnsi="GHEA Grapalat"/>
          <w:b/>
          <w:sz w:val="24"/>
          <w:szCs w:val="24"/>
        </w:rPr>
        <w:t>GHAShDzB-</w:t>
      </w:r>
      <w:r w:rsidR="00B250B1">
        <w:rPr>
          <w:rFonts w:ascii="GHEA Grapalat" w:hAnsi="GHEA Grapalat"/>
          <w:b/>
          <w:sz w:val="24"/>
          <w:szCs w:val="24"/>
        </w:rPr>
        <w:t>26/8</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16"/>
        <w:t>*</w:t>
      </w:r>
    </w:p>
    <w:p w14:paraId="40EB1557" w14:textId="77777777" w:rsidR="00742F7B" w:rsidRPr="00B138F3" w:rsidRDefault="00742F7B" w:rsidP="00032D5D">
      <w:pPr>
        <w:pStyle w:val="BodyTextIndent3"/>
        <w:widowControl w:val="0"/>
        <w:spacing w:line="240" w:lineRule="auto"/>
        <w:jc w:val="center"/>
        <w:rPr>
          <w:rFonts w:ascii="GHEA Grapalat" w:hAnsi="GHEA Grapalat"/>
          <w:sz w:val="24"/>
          <w:szCs w:val="24"/>
        </w:rPr>
      </w:pPr>
      <w:r w:rsidRPr="00B138F3">
        <w:rPr>
          <w:rFonts w:ascii="GHEA Grapalat" w:hAnsi="GHEA Grapalat"/>
          <w:sz w:val="24"/>
          <w:szCs w:val="24"/>
        </w:rPr>
        <w:t xml:space="preserve"> </w:t>
      </w:r>
    </w:p>
    <w:p w14:paraId="159E71CA" w14:textId="77777777" w:rsidR="00B2572B" w:rsidRPr="00B138F3" w:rsidRDefault="00742F7B" w:rsidP="00032D5D">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7A801B49" w14:textId="77777777" w:rsidR="000E5A91" w:rsidRPr="00B138F3" w:rsidRDefault="000E5A91" w:rsidP="00032D5D">
      <w:pPr>
        <w:widowControl w:val="0"/>
        <w:ind w:left="567" w:right="565"/>
        <w:jc w:val="center"/>
        <w:rPr>
          <w:rFonts w:ascii="GHEA Grapalat" w:hAnsi="GHEA Grapalat"/>
          <w:b/>
        </w:rPr>
      </w:pPr>
    </w:p>
    <w:p w14:paraId="1FA3B59C" w14:textId="77777777" w:rsidR="00BF7253" w:rsidRPr="00B138F3" w:rsidRDefault="00BF7253" w:rsidP="00032D5D">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667ADF56" w14:textId="77777777" w:rsidR="00BF7253" w:rsidRPr="00B138F3" w:rsidRDefault="00BF7253" w:rsidP="00032D5D">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2D6D2E4" w14:textId="77777777" w:rsidR="00BF7253" w:rsidRPr="00B138F3" w:rsidRDefault="00BF7253" w:rsidP="00032D5D">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566536D7" w14:textId="77777777" w:rsidR="00BF7253" w:rsidRPr="00B138F3" w:rsidRDefault="00BF7253" w:rsidP="00032D5D">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00D95F89"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3F5B0EC" w14:textId="77777777" w:rsidR="00BF7253" w:rsidRPr="00B138F3" w:rsidRDefault="00BF7253" w:rsidP="00032D5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039106E9" w14:textId="77777777" w:rsidR="00BF7253" w:rsidRPr="00B138F3" w:rsidRDefault="00BF7253" w:rsidP="00032D5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6DC2BC75" w14:textId="77777777" w:rsidR="00BF7253" w:rsidRPr="00B138F3" w:rsidRDefault="00BF7253" w:rsidP="00032D5D">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62C4CDF6" w14:textId="77777777" w:rsidR="00BF7253" w:rsidRPr="00B138F3" w:rsidRDefault="00BF7253" w:rsidP="00032D5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31E4124" w14:textId="77777777" w:rsidR="00BF7253" w:rsidRPr="00B138F3" w:rsidRDefault="00BF7253" w:rsidP="00032D5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AB5D5B3" w14:textId="77777777" w:rsidR="00BF7253" w:rsidRPr="00B138F3" w:rsidRDefault="00BF7253" w:rsidP="00032D5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CD402C8" w14:textId="77777777" w:rsidR="00BF7253" w:rsidRPr="00B138F3" w:rsidRDefault="00BF7253" w:rsidP="00032D5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6724B">
        <w:rPr>
          <w:rFonts w:ascii="GHEA Grapalat" w:eastAsiaTheme="minorHAnsi" w:hAnsi="GHEA Grapalat" w:cstheme="minorBidi"/>
        </w:rPr>
        <w:t>пяти</w:t>
      </w:r>
      <w:r w:rsidR="0076724B"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0C7B6277" w14:textId="7ED9EE0C" w:rsidR="00BF7253" w:rsidRPr="00B138F3" w:rsidRDefault="00BF7253" w:rsidP="00032D5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A67C15">
        <w:rPr>
          <w:rFonts w:ascii="GHEA Grapalat" w:eastAsiaTheme="minorHAnsi" w:hAnsi="GHEA Grapalat" w:cstheme="minorBidi"/>
        </w:rPr>
        <w:t xml:space="preserve"> </w:t>
      </w:r>
      <w:r w:rsidR="00A67C15" w:rsidRPr="0016373D">
        <w:rPr>
          <w:rFonts w:ascii="GHEA Grapalat" w:hAnsi="GHEA Grapalat" w:cs="Arial"/>
          <w:b/>
          <w:sz w:val="20"/>
          <w:szCs w:val="20"/>
          <w:lang w:val="hy-AM"/>
        </w:rPr>
        <w:t>900015211429</w:t>
      </w:r>
      <w:r w:rsidR="00A67C15">
        <w:rPr>
          <w:rFonts w:ascii="GHEA Grapalat" w:hAnsi="GHEA Grapalat" w:cs="Arial"/>
          <w:b/>
          <w:sz w:val="20"/>
          <w:szCs w:val="20"/>
        </w:rPr>
        <w:t xml:space="preserve"> </w:t>
      </w:r>
      <w:r w:rsidRPr="00B138F3">
        <w:rPr>
          <w:rFonts w:ascii="GHEA Grapalat" w:eastAsiaTheme="minorHAnsi" w:hAnsi="GHEA Grapalat" w:cstheme="minorBidi"/>
        </w:rPr>
        <w:t>бенефициара.</w:t>
      </w:r>
    </w:p>
    <w:p w14:paraId="7F0292EC" w14:textId="77777777" w:rsidR="00BF7253" w:rsidRPr="00B138F3" w:rsidRDefault="00BF7253" w:rsidP="00032D5D">
      <w:pPr>
        <w:pStyle w:val="NormalWeb"/>
        <w:shd w:val="clear" w:color="auto" w:fill="FFFFFF"/>
        <w:spacing w:before="0" w:beforeAutospacing="0" w:after="0" w:afterAutospacing="0"/>
        <w:jc w:val="both"/>
        <w:rPr>
          <w:rFonts w:ascii="GHEA Grapalat" w:eastAsiaTheme="minorHAnsi" w:hAnsi="GHEA Grapalat" w:cstheme="minorBidi"/>
        </w:rPr>
      </w:pPr>
    </w:p>
    <w:p w14:paraId="20CB7055"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37A12573" w14:textId="77777777" w:rsidR="00BF7253" w:rsidRPr="00B138F3" w:rsidRDefault="00BF7253" w:rsidP="00032D5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C268BF0"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DD343E4" w14:textId="480C8A5E" w:rsidR="00BF7253" w:rsidRPr="00D24CB5" w:rsidRDefault="00BF7253"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AD471E" w:rsidRPr="00CE4E4D">
        <w:rPr>
          <w:rFonts w:ascii="GHEA Grapalat" w:hAnsi="GHEA Grapalat"/>
          <w:i/>
          <w:sz w:val="20"/>
          <w:szCs w:val="20"/>
        </w:rPr>
        <w:t>девяносто</w:t>
      </w:r>
      <w:r w:rsidR="00AD471E" w:rsidRPr="00B138F3">
        <w:rPr>
          <w:rFonts w:ascii="GHEA Grapalat" w:eastAsiaTheme="minorHAnsi" w:hAnsi="GHEA Grapalat" w:cstheme="minorBidi"/>
        </w:rPr>
        <w:t xml:space="preserve"> </w:t>
      </w:r>
      <w:r w:rsidR="00AD471E" w:rsidRPr="00AD471E">
        <w:rPr>
          <w:rFonts w:ascii="GHEA Grapalat" w:eastAsiaTheme="minorHAnsi" w:hAnsi="GHEA Grapalat" w:cstheme="minorBidi"/>
        </w:rPr>
        <w:t xml:space="preserve"> </w:t>
      </w:r>
      <w:r w:rsidRPr="00B138F3">
        <w:rPr>
          <w:rFonts w:ascii="GHEA Grapalat" w:eastAsiaTheme="minorHAnsi" w:hAnsi="GHEA Grapalat" w:cstheme="minorBidi"/>
        </w:rPr>
        <w:t>рабочих дней</w:t>
      </w:r>
      <w:r w:rsidR="00416905" w:rsidRPr="00416905">
        <w:rPr>
          <w:rFonts w:ascii="GHEA Grapalat" w:eastAsiaTheme="minorHAnsi" w:hAnsi="GHEA Grapalat" w:cstheme="minorBidi"/>
        </w:rPr>
        <w:t>**</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r w:rsidR="00D24CB5" w:rsidRPr="00D24CB5">
        <w:rPr>
          <w:rFonts w:ascii="GHEA Grapalat" w:eastAsiaTheme="minorHAnsi" w:hAnsi="GHEA Grapalat" w:cstheme="minorBidi"/>
        </w:rPr>
        <w:t xml:space="preserve">    </w:t>
      </w:r>
    </w:p>
    <w:p w14:paraId="1CE0432B" w14:textId="77777777" w:rsidR="00BF7253" w:rsidRPr="00B138F3" w:rsidRDefault="00BF7253"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627D8B15" w14:textId="77777777" w:rsidR="00967680" w:rsidRPr="00000327" w:rsidRDefault="00967680"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4B87">
        <w:rPr>
          <w:rFonts w:ascii="GHEA Grapalat" w:eastAsiaTheme="minorHAnsi" w:hAnsi="GHEA Grapalat" w:cstheme="minorBidi"/>
        </w:rPr>
        <w:t>Информацию о факте предоставления настоящей гарантии</w:t>
      </w:r>
      <w:r w:rsidR="004E67A9">
        <w:rPr>
          <w:rFonts w:ascii="GHEA Grapalat" w:eastAsiaTheme="minorHAnsi" w:hAnsi="GHEA Grapalat" w:cstheme="minorBidi"/>
        </w:rPr>
        <w:t>-</w:t>
      </w:r>
      <w:r w:rsidR="004E67A9" w:rsidRPr="00B8432E">
        <w:t xml:space="preserve"> </w:t>
      </w:r>
      <w:r w:rsidR="004E67A9"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004E67A9">
        <w:rPr>
          <w:rFonts w:ascii="GHEA Grapalat" w:eastAsiaTheme="minorHAnsi" w:hAnsi="GHEA Grapalat" w:cstheme="minorBidi"/>
        </w:rPr>
        <w:t>,</w:t>
      </w:r>
      <w:r w:rsidRPr="00024B87">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14:paraId="054D82E5" w14:textId="77777777" w:rsidR="00416905" w:rsidRPr="00BF06D5" w:rsidRDefault="00416905"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9A32BA4" w14:textId="77777777" w:rsidR="00BF7253" w:rsidRPr="00E42668" w:rsidRDefault="0017563B"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240E6">
        <w:rPr>
          <w:rStyle w:val="Strong"/>
          <w:rFonts w:ascii="GHEA Grapalat" w:hAnsi="GHEA Grapalat"/>
          <w:b w:val="0"/>
          <w:bCs w:val="0"/>
          <w:color w:val="FF0000"/>
          <w:sz w:val="20"/>
          <w:szCs w:val="20"/>
        </w:rPr>
        <w:t>.</w:t>
      </w:r>
      <w:r w:rsidR="00BF7253"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E42668" w:rsidRPr="00B138F3">
        <w:rPr>
          <w:rFonts w:ascii="GHEA Grapalat" w:eastAsiaTheme="minorHAnsi" w:hAnsi="GHEA Grapalat" w:cstheme="minorBidi"/>
        </w:rPr>
        <w:t>прилага</w:t>
      </w:r>
      <w:r w:rsidR="00E42668" w:rsidRPr="00796161">
        <w:rPr>
          <w:rFonts w:ascii="GHEA Grapalat" w:eastAsiaTheme="minorHAnsi" w:hAnsi="GHEA Grapalat" w:cstheme="minorBidi"/>
        </w:rPr>
        <w:t>е</w:t>
      </w:r>
      <w:r w:rsidR="00E42668" w:rsidRPr="00B138F3">
        <w:rPr>
          <w:rFonts w:ascii="GHEA Grapalat" w:eastAsiaTheme="minorHAnsi" w:hAnsi="GHEA Grapalat" w:cstheme="minorBidi"/>
        </w:rPr>
        <w:t xml:space="preserve">тся </w:t>
      </w:r>
      <w:r w:rsidR="00BF7253" w:rsidRPr="00B138F3">
        <w:rPr>
          <w:rFonts w:ascii="GHEA Grapalat" w:eastAsiaTheme="minorHAnsi" w:hAnsi="GHEA Grapalat" w:cstheme="minorBidi"/>
        </w:rPr>
        <w:t>копия протокола заседания оценочной комиссии об отклонении заявки</w:t>
      </w:r>
      <w:r w:rsidR="00E42668" w:rsidRPr="00796161">
        <w:rPr>
          <w:rFonts w:ascii="GHEA Grapalat" w:eastAsiaTheme="minorHAnsi" w:hAnsi="GHEA Grapalat" w:cstheme="minorBidi"/>
        </w:rPr>
        <w:t>.</w:t>
      </w:r>
    </w:p>
    <w:p w14:paraId="53CDD8A4"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FCEFE9"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48C796F"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C1B9594"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9462B27"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3F24F95" w14:textId="77777777" w:rsidR="00BF7253" w:rsidRPr="00B138F3" w:rsidRDefault="00BF7253" w:rsidP="00032D5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1E3EDDB" w14:textId="77777777" w:rsidR="00BF7253" w:rsidRPr="00B138F3" w:rsidRDefault="00BF7253" w:rsidP="00032D5D">
      <w:pPr>
        <w:pStyle w:val="NormalWeb"/>
        <w:shd w:val="clear" w:color="auto" w:fill="FFFFFF"/>
        <w:spacing w:before="0" w:beforeAutospacing="0" w:after="0" w:afterAutospacing="0"/>
        <w:ind w:firstLine="375"/>
        <w:rPr>
          <w:rFonts w:ascii="GHEA Grapalat" w:eastAsiaTheme="minorHAnsi" w:hAnsi="GHEA Grapalat" w:cstheme="minorBidi"/>
        </w:rPr>
      </w:pPr>
    </w:p>
    <w:p w14:paraId="1028C59A" w14:textId="77777777" w:rsidR="00BF7253" w:rsidRPr="00B138F3" w:rsidRDefault="00BF7253" w:rsidP="00032D5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7314CA9" w14:textId="77777777" w:rsidR="00BF7253" w:rsidRPr="00B138F3" w:rsidRDefault="00BF7253" w:rsidP="00032D5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956AD37"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D3FC4D6"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26F25DF"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hAnsi="GHEA Grapalat"/>
          <w:sz w:val="20"/>
          <w:szCs w:val="20"/>
        </w:rPr>
      </w:pPr>
    </w:p>
    <w:p w14:paraId="2D0CDDF0"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1AB18D3"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E45248"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1358920"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DDA3290" w14:textId="77777777" w:rsidR="00BF7253" w:rsidRPr="00B138F3" w:rsidRDefault="00BF7253" w:rsidP="00032D5D">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6D2C962"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F847869"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80C3CBF" w14:textId="77777777" w:rsidR="000E5A91" w:rsidRPr="00B138F3" w:rsidRDefault="000E5A91" w:rsidP="00032D5D">
      <w:pPr>
        <w:pStyle w:val="BodyTextIndent"/>
        <w:widowControl w:val="0"/>
        <w:spacing w:line="240" w:lineRule="auto"/>
        <w:rPr>
          <w:rFonts w:ascii="GHEA Grapalat" w:hAnsi="GHEA Grapalat" w:cs="Sylfaen"/>
          <w:i w:val="0"/>
          <w:sz w:val="24"/>
          <w:szCs w:val="24"/>
        </w:rPr>
      </w:pPr>
    </w:p>
    <w:p w14:paraId="788334BD" w14:textId="77777777" w:rsidR="00260163" w:rsidRPr="00B138F3" w:rsidRDefault="00260163" w:rsidP="00032D5D">
      <w:pPr>
        <w:widowControl w:val="0"/>
        <w:ind w:left="567" w:right="565"/>
        <w:jc w:val="center"/>
        <w:rPr>
          <w:rFonts w:ascii="GHEA Grapalat" w:hAnsi="GHEA Grapalat"/>
          <w:b/>
        </w:rPr>
      </w:pPr>
    </w:p>
    <w:p w14:paraId="5C8B3031" w14:textId="77777777" w:rsidR="00CF2692" w:rsidRPr="00B138F3" w:rsidRDefault="00CF2692" w:rsidP="00032D5D">
      <w:pPr>
        <w:widowControl w:val="0"/>
        <w:ind w:left="567" w:right="565"/>
        <w:jc w:val="center"/>
        <w:rPr>
          <w:rFonts w:ascii="GHEA Grapalat" w:hAnsi="GHEA Grapalat"/>
          <w:b/>
        </w:rPr>
      </w:pPr>
    </w:p>
    <w:p w14:paraId="62C4B99D" w14:textId="77777777" w:rsidR="00CF2692" w:rsidRPr="00B138F3" w:rsidRDefault="00CF2692" w:rsidP="00032D5D">
      <w:pPr>
        <w:widowControl w:val="0"/>
        <w:ind w:left="567" w:right="565"/>
        <w:jc w:val="center"/>
        <w:rPr>
          <w:rFonts w:ascii="GHEA Grapalat" w:hAnsi="GHEA Grapalat"/>
          <w:b/>
        </w:rPr>
      </w:pPr>
    </w:p>
    <w:p w14:paraId="3011B8DE" w14:textId="77777777" w:rsidR="00CF2692" w:rsidRPr="00B138F3" w:rsidRDefault="00CF2692" w:rsidP="00032D5D">
      <w:pPr>
        <w:widowControl w:val="0"/>
        <w:ind w:left="567" w:right="565"/>
        <w:jc w:val="center"/>
        <w:rPr>
          <w:rFonts w:ascii="GHEA Grapalat" w:hAnsi="GHEA Grapalat"/>
          <w:b/>
        </w:rPr>
      </w:pPr>
    </w:p>
    <w:p w14:paraId="71818083" w14:textId="77777777" w:rsidR="0023061D" w:rsidRDefault="0023061D" w:rsidP="00032D5D">
      <w:pPr>
        <w:widowControl w:val="0"/>
        <w:ind w:firstLine="567"/>
        <w:jc w:val="right"/>
        <w:rPr>
          <w:rFonts w:ascii="GHEA Grapalat" w:hAnsi="GHEA Grapalat"/>
          <w:b/>
        </w:rPr>
      </w:pPr>
    </w:p>
    <w:p w14:paraId="0797E064" w14:textId="77777777" w:rsidR="0023061D" w:rsidRDefault="0023061D" w:rsidP="00032D5D">
      <w:pPr>
        <w:widowControl w:val="0"/>
        <w:ind w:firstLine="567"/>
        <w:jc w:val="right"/>
        <w:rPr>
          <w:rFonts w:ascii="GHEA Grapalat" w:hAnsi="GHEA Grapalat"/>
          <w:b/>
        </w:rPr>
      </w:pPr>
    </w:p>
    <w:p w14:paraId="47E43739" w14:textId="77777777" w:rsidR="0023061D" w:rsidRDefault="0023061D" w:rsidP="00032D5D">
      <w:pPr>
        <w:widowControl w:val="0"/>
        <w:ind w:firstLine="567"/>
        <w:jc w:val="right"/>
        <w:rPr>
          <w:rFonts w:ascii="GHEA Grapalat" w:hAnsi="GHEA Grapalat"/>
          <w:b/>
        </w:rPr>
      </w:pPr>
    </w:p>
    <w:p w14:paraId="154A3DE4" w14:textId="77777777" w:rsidR="0023061D" w:rsidRDefault="0023061D" w:rsidP="00032D5D">
      <w:pPr>
        <w:widowControl w:val="0"/>
        <w:ind w:firstLine="567"/>
        <w:jc w:val="right"/>
        <w:rPr>
          <w:rFonts w:ascii="GHEA Grapalat" w:hAnsi="GHEA Grapalat"/>
          <w:b/>
        </w:rPr>
      </w:pPr>
    </w:p>
    <w:p w14:paraId="78E4B2D3" w14:textId="77777777" w:rsidR="0023061D" w:rsidRDefault="0023061D" w:rsidP="00032D5D">
      <w:pPr>
        <w:widowControl w:val="0"/>
        <w:ind w:firstLine="567"/>
        <w:jc w:val="right"/>
        <w:rPr>
          <w:rFonts w:ascii="GHEA Grapalat" w:hAnsi="GHEA Grapalat"/>
          <w:b/>
        </w:rPr>
      </w:pPr>
    </w:p>
    <w:p w14:paraId="29CB3700" w14:textId="77777777" w:rsidR="0023061D" w:rsidRDefault="0023061D" w:rsidP="00032D5D">
      <w:pPr>
        <w:widowControl w:val="0"/>
        <w:ind w:firstLine="567"/>
        <w:jc w:val="right"/>
        <w:rPr>
          <w:rFonts w:ascii="GHEA Grapalat" w:hAnsi="GHEA Grapalat"/>
          <w:b/>
        </w:rPr>
      </w:pPr>
    </w:p>
    <w:p w14:paraId="36DE1D4C" w14:textId="77777777" w:rsidR="0023061D" w:rsidRDefault="0023061D" w:rsidP="00032D5D">
      <w:pPr>
        <w:widowControl w:val="0"/>
        <w:ind w:firstLine="567"/>
        <w:jc w:val="right"/>
        <w:rPr>
          <w:rFonts w:ascii="GHEA Grapalat" w:hAnsi="GHEA Grapalat"/>
          <w:b/>
        </w:rPr>
      </w:pPr>
    </w:p>
    <w:p w14:paraId="3E1B8336" w14:textId="77777777" w:rsidR="0023061D" w:rsidRDefault="0023061D" w:rsidP="00032D5D">
      <w:pPr>
        <w:widowControl w:val="0"/>
        <w:ind w:firstLine="567"/>
        <w:jc w:val="right"/>
        <w:rPr>
          <w:rFonts w:ascii="GHEA Grapalat" w:hAnsi="GHEA Grapalat"/>
          <w:b/>
        </w:rPr>
      </w:pPr>
    </w:p>
    <w:p w14:paraId="5A8F3EAF" w14:textId="77777777" w:rsidR="0023061D" w:rsidRDefault="0023061D" w:rsidP="00032D5D">
      <w:pPr>
        <w:widowControl w:val="0"/>
        <w:ind w:firstLine="567"/>
        <w:jc w:val="right"/>
        <w:rPr>
          <w:rFonts w:ascii="GHEA Grapalat" w:hAnsi="GHEA Grapalat"/>
          <w:b/>
        </w:rPr>
      </w:pPr>
    </w:p>
    <w:p w14:paraId="61D16F84" w14:textId="77777777" w:rsidR="0023061D" w:rsidRDefault="0023061D" w:rsidP="00032D5D">
      <w:pPr>
        <w:widowControl w:val="0"/>
        <w:ind w:firstLine="567"/>
        <w:jc w:val="right"/>
        <w:rPr>
          <w:rFonts w:ascii="GHEA Grapalat" w:hAnsi="GHEA Grapalat"/>
          <w:b/>
        </w:rPr>
      </w:pPr>
    </w:p>
    <w:p w14:paraId="0CC1B0BD" w14:textId="77777777" w:rsidR="0023061D" w:rsidRDefault="0023061D" w:rsidP="00032D5D">
      <w:pPr>
        <w:widowControl w:val="0"/>
        <w:ind w:firstLine="567"/>
        <w:jc w:val="right"/>
        <w:rPr>
          <w:rFonts w:ascii="GHEA Grapalat" w:hAnsi="GHEA Grapalat"/>
          <w:b/>
        </w:rPr>
      </w:pPr>
    </w:p>
    <w:p w14:paraId="63A105B8" w14:textId="77777777" w:rsidR="0023061D" w:rsidRDefault="0023061D" w:rsidP="00032D5D">
      <w:pPr>
        <w:widowControl w:val="0"/>
        <w:ind w:firstLine="567"/>
        <w:jc w:val="right"/>
        <w:rPr>
          <w:rFonts w:ascii="GHEA Grapalat" w:hAnsi="GHEA Grapalat"/>
          <w:b/>
        </w:rPr>
      </w:pPr>
    </w:p>
    <w:p w14:paraId="5FE0619A" w14:textId="7DA5FB27" w:rsidR="001005B0" w:rsidRPr="00C715FB" w:rsidRDefault="007B3F5F" w:rsidP="00032D5D">
      <w:pPr>
        <w:widowControl w:val="0"/>
        <w:ind w:firstLine="567"/>
        <w:jc w:val="right"/>
        <w:rPr>
          <w:rFonts w:ascii="GHEA Grapalat" w:hAnsi="GHEA Grapalat"/>
          <w:b/>
        </w:rPr>
      </w:pPr>
      <w:r w:rsidRPr="00C715FB">
        <w:rPr>
          <w:rFonts w:ascii="GHEA Grapalat" w:hAnsi="GHEA Grapalat"/>
          <w:b/>
        </w:rPr>
        <w:t>Приложение № 4</w:t>
      </w:r>
    </w:p>
    <w:p w14:paraId="3E0D4AB5" w14:textId="4E0AD421" w:rsidR="007B3F5F" w:rsidRPr="00C715FB" w:rsidRDefault="007B3F5F" w:rsidP="00032D5D">
      <w:pPr>
        <w:widowControl w:val="0"/>
        <w:ind w:firstLine="567"/>
        <w:jc w:val="right"/>
        <w:rPr>
          <w:rFonts w:ascii="GHEA Grapalat" w:hAnsi="GHEA Grapalat" w:cs="Arial"/>
          <w:b/>
        </w:rPr>
      </w:pPr>
      <w:r w:rsidRPr="00C715FB">
        <w:rPr>
          <w:rFonts w:ascii="GHEA Grapalat" w:hAnsi="GHEA Grapalat"/>
          <w:b/>
        </w:rPr>
        <w:t xml:space="preserve">к Приглашению на </w:t>
      </w:r>
      <w:r w:rsidR="00A34892">
        <w:rPr>
          <w:rFonts w:ascii="GHEA Grapalat" w:hAnsi="GHEA Grapalat"/>
          <w:b/>
        </w:rPr>
        <w:t>запроса котировок</w:t>
      </w:r>
      <w:r w:rsidRPr="00C715FB">
        <w:rPr>
          <w:rFonts w:ascii="GHEA Grapalat" w:hAnsi="GHEA Grapalat" w:cs="Arial"/>
          <w:b/>
        </w:rPr>
        <w:br/>
      </w:r>
      <w:r w:rsidRPr="00C715FB">
        <w:rPr>
          <w:rFonts w:ascii="GHEA Grapalat" w:hAnsi="GHEA Grapalat"/>
          <w:b/>
        </w:rPr>
        <w:t>под кодом "</w:t>
      </w:r>
      <w:r w:rsidR="00601797" w:rsidRPr="00C715FB">
        <w:rPr>
          <w:rFonts w:ascii="GHEA Grapalat" w:hAnsi="GHEA Grapalat"/>
          <w:b/>
        </w:rPr>
        <w:t>EQ-</w:t>
      </w:r>
      <w:r w:rsidR="005F1514">
        <w:rPr>
          <w:rFonts w:ascii="GHEA Grapalat" w:hAnsi="GHEA Grapalat"/>
          <w:b/>
        </w:rPr>
        <w:t>GHAShDzB-</w:t>
      </w:r>
      <w:r w:rsidR="00B250B1">
        <w:rPr>
          <w:rFonts w:ascii="GHEA Grapalat" w:hAnsi="GHEA Grapalat"/>
          <w:b/>
        </w:rPr>
        <w:t>26/8</w:t>
      </w:r>
      <w:r w:rsidRPr="00C715FB">
        <w:rPr>
          <w:rFonts w:ascii="GHEA Grapalat" w:hAnsi="GHEA Grapalat"/>
          <w:b/>
        </w:rPr>
        <w:t>"</w:t>
      </w:r>
      <w:r w:rsidRPr="00C715FB">
        <w:rPr>
          <w:rStyle w:val="FootnoteReference"/>
          <w:rFonts w:ascii="GHEA Grapalat" w:hAnsi="GHEA Grapalat"/>
          <w:b/>
        </w:rPr>
        <w:footnoteReference w:customMarkFollows="1" w:id="17"/>
        <w:t>*</w:t>
      </w:r>
    </w:p>
    <w:p w14:paraId="1EF7D29B" w14:textId="77777777" w:rsidR="002A4554" w:rsidRPr="00C715FB" w:rsidRDefault="002A4554" w:rsidP="00032D5D">
      <w:pPr>
        <w:pStyle w:val="BodyTextIndent3"/>
        <w:widowControl w:val="0"/>
        <w:spacing w:line="240" w:lineRule="auto"/>
        <w:jc w:val="center"/>
        <w:rPr>
          <w:rFonts w:ascii="GHEA Grapalat" w:hAnsi="GHEA Grapalat"/>
          <w:sz w:val="24"/>
          <w:szCs w:val="24"/>
        </w:rPr>
      </w:pPr>
    </w:p>
    <w:p w14:paraId="24573769" w14:textId="77777777" w:rsidR="0016001A" w:rsidRPr="00C715FB" w:rsidRDefault="0016001A" w:rsidP="00032D5D">
      <w:pPr>
        <w:pStyle w:val="BodyTextIndent3"/>
        <w:widowControl w:val="0"/>
        <w:spacing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40F58C57" w14:textId="77777777" w:rsidR="007B3F5F" w:rsidRPr="00C715FB" w:rsidRDefault="0016001A" w:rsidP="00032D5D">
      <w:pPr>
        <w:widowControl w:val="0"/>
        <w:ind w:left="567" w:right="565"/>
        <w:jc w:val="center"/>
        <w:rPr>
          <w:rFonts w:ascii="GHEA Grapalat" w:hAnsi="GHEA Grapalat"/>
          <w:b/>
        </w:rPr>
      </w:pPr>
      <w:r w:rsidRPr="00C715FB">
        <w:rPr>
          <w:rFonts w:ascii="GHEA Grapalat" w:hAnsi="GHEA Grapalat"/>
          <w:b/>
        </w:rPr>
        <w:t>(обеспечение квалификации)</w:t>
      </w:r>
    </w:p>
    <w:p w14:paraId="2715AD3D" w14:textId="77777777" w:rsidR="007B3F5F" w:rsidRPr="00C715FB" w:rsidRDefault="007B3F5F" w:rsidP="00032D5D">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05A3C984" w14:textId="77777777" w:rsidR="007B3F5F" w:rsidRPr="00C715FB" w:rsidRDefault="007B3F5F" w:rsidP="00032D5D">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номер заключаемого договора</w:t>
      </w:r>
    </w:p>
    <w:p w14:paraId="777683F3" w14:textId="77777777" w:rsidR="007B3F5F" w:rsidRPr="00C715FB" w:rsidRDefault="007B3F5F" w:rsidP="00032D5D">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8B0E78F" w14:textId="77777777" w:rsidR="007B3F5F" w:rsidRPr="00C715FB" w:rsidRDefault="007B3F5F" w:rsidP="00032D5D">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55B00A2D"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5D834726" w14:textId="77777777" w:rsidR="007B3F5F" w:rsidRPr="00C715FB" w:rsidRDefault="007B3F5F" w:rsidP="00032D5D">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104D5EBD" w14:textId="77777777" w:rsidR="007B3F5F" w:rsidRPr="00C715FB" w:rsidRDefault="007B3F5F" w:rsidP="00032D5D">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03383BA6" w14:textId="77777777" w:rsidR="007B3F5F" w:rsidRPr="00C715FB" w:rsidRDefault="007B3F5F" w:rsidP="00032D5D">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1F55119E" w14:textId="77777777" w:rsidR="007B3F5F" w:rsidRPr="00C715FB" w:rsidRDefault="007B3F5F" w:rsidP="00032D5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1D91AABA" w14:textId="77777777" w:rsidR="007B3F5F" w:rsidRPr="00C715FB" w:rsidRDefault="007B3F5F" w:rsidP="00032D5D">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84F6142" w14:textId="77777777" w:rsidR="007B3F5F" w:rsidRPr="00C715FB" w:rsidRDefault="007B3F5F" w:rsidP="00032D5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12024E"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 xml:space="preserve">банка </w:t>
      </w:r>
      <w:r w:rsidR="0012024E" w:rsidRPr="00C715FB">
        <w:rPr>
          <w:rFonts w:ascii="GHEA Grapalat" w:eastAsiaTheme="minorHAnsi" w:hAnsi="GHEA Grapalat" w:cstheme="minorBidi"/>
          <w:sz w:val="18"/>
          <w:szCs w:val="18"/>
        </w:rPr>
        <w:t xml:space="preserve"> </w:t>
      </w:r>
    </w:p>
    <w:p w14:paraId="185309F4" w14:textId="77777777" w:rsidR="007B3F5F" w:rsidRPr="00C715FB" w:rsidRDefault="007B3F5F" w:rsidP="00032D5D">
      <w:pPr>
        <w:pStyle w:val="NormalWeb"/>
        <w:shd w:val="clear" w:color="auto" w:fill="FFFFFF"/>
        <w:spacing w:before="0" w:beforeAutospacing="0" w:after="0" w:afterAutospacing="0"/>
        <w:jc w:val="both"/>
        <w:rPr>
          <w:rFonts w:ascii="GHEA Grapalat" w:eastAsiaTheme="minorHAnsi" w:hAnsi="GHEA Grapalat" w:cstheme="minorBidi"/>
        </w:rPr>
      </w:pPr>
    </w:p>
    <w:p w14:paraId="44B19B8C" w14:textId="77777777" w:rsidR="007B3F5F" w:rsidRPr="00C715FB" w:rsidRDefault="007B3F5F" w:rsidP="00032D5D">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CA935C1" w14:textId="77777777" w:rsidR="007B3F5F" w:rsidRPr="00C715FB" w:rsidRDefault="007B3F5F" w:rsidP="00032D5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32801C88" w14:textId="77777777" w:rsidR="007B3F5F" w:rsidRPr="00C715FB" w:rsidRDefault="007B3F5F" w:rsidP="00032D5D">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76724B"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w:t>
      </w:r>
    </w:p>
    <w:p w14:paraId="77D36B23" w14:textId="09271D02" w:rsidR="007B3F5F" w:rsidRPr="00C715FB" w:rsidRDefault="007B3F5F" w:rsidP="00032D5D">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w:t>
      </w:r>
      <w:r w:rsidR="00A67C15">
        <w:rPr>
          <w:rFonts w:ascii="GHEA Grapalat" w:eastAsiaTheme="minorHAnsi" w:hAnsi="GHEA Grapalat" w:cstheme="minorBidi"/>
        </w:rPr>
        <w:t xml:space="preserve"> </w:t>
      </w:r>
      <w:r w:rsidR="00A67C15" w:rsidRPr="0016373D">
        <w:rPr>
          <w:rFonts w:ascii="GHEA Grapalat" w:hAnsi="GHEA Grapalat" w:cs="Arial"/>
          <w:b/>
          <w:sz w:val="20"/>
          <w:szCs w:val="20"/>
          <w:lang w:val="hy-AM"/>
        </w:rPr>
        <w:t>900015211429</w:t>
      </w:r>
      <w:r w:rsidR="00A67C15">
        <w:rPr>
          <w:rFonts w:ascii="GHEA Grapalat" w:hAnsi="GHEA Grapalat" w:cs="Arial"/>
          <w:b/>
          <w:sz w:val="20"/>
          <w:szCs w:val="20"/>
        </w:rPr>
        <w:t xml:space="preserve"> </w:t>
      </w:r>
      <w:r w:rsidRPr="00C715FB">
        <w:rPr>
          <w:rFonts w:ascii="GHEA Grapalat" w:eastAsiaTheme="minorHAnsi" w:hAnsi="GHEA Grapalat" w:cstheme="minorBidi"/>
        </w:rPr>
        <w:t>бенефициара.</w:t>
      </w:r>
    </w:p>
    <w:p w14:paraId="2758A2CE" w14:textId="77777777" w:rsidR="007B3F5F" w:rsidRPr="00C715FB" w:rsidRDefault="007B3F5F" w:rsidP="00032D5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0E6A821F" w14:textId="77777777" w:rsidR="007B3F5F" w:rsidRPr="00C715FB" w:rsidRDefault="007B3F5F" w:rsidP="00032D5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70E851A"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31505DE" w14:textId="77777777" w:rsidR="005A6E91" w:rsidRPr="00C715FB" w:rsidRDefault="005A6E91"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088F042C" w14:textId="77777777" w:rsidR="005A6E91" w:rsidRPr="00C715FB" w:rsidRDefault="005A6E91"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719FBC76" w14:textId="77777777" w:rsidR="005A6E91" w:rsidRPr="00C715FB" w:rsidRDefault="005A6E91"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180DE8B7" w14:textId="77777777" w:rsidR="005A6E91" w:rsidRPr="00C715FB" w:rsidRDefault="005A6E91" w:rsidP="00032D5D">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68A5730B" w14:textId="77777777" w:rsidR="005A6E91" w:rsidRPr="00C715FB" w:rsidRDefault="005A6E91" w:rsidP="00032D5D">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2E3B6089" w14:textId="77777777" w:rsidR="005A6E91" w:rsidRPr="00C715FB" w:rsidRDefault="005A6E91" w:rsidP="00032D5D">
      <w:pPr>
        <w:pStyle w:val="NormalWeb"/>
        <w:shd w:val="clear" w:color="auto" w:fill="FFFFFF"/>
        <w:spacing w:before="0" w:beforeAutospacing="0" w:after="0" w:afterAutospacing="0"/>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406DC2"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w:t>
      </w:r>
      <w:r w:rsidR="00EB1A78" w:rsidRPr="00C715FB">
        <w:rPr>
          <w:rFonts w:ascii="GHEA Grapalat" w:eastAsiaTheme="minorHAnsi" w:hAnsi="GHEA Grapalat" w:cstheme="minorBidi"/>
          <w:sz w:val="16"/>
          <w:szCs w:val="16"/>
        </w:rPr>
        <w:t>крайн</w:t>
      </w:r>
      <w:r w:rsidR="009E68A6"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36F3450E" w14:textId="77777777" w:rsidR="005A6E91" w:rsidRPr="00C715FB" w:rsidRDefault="005A6E91" w:rsidP="00032D5D">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C715FB">
        <w:rPr>
          <w:rFonts w:ascii="GHEA Grapalat" w:eastAsiaTheme="minorHAnsi" w:hAnsi="GHEA Grapalat" w:cstheme="minorBidi"/>
        </w:rPr>
        <w:t>В день предоставления гарантии лицо</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электронной почты высылает воспроизведенный (отсканированный) с оригинала </w:t>
      </w:r>
      <w:r w:rsidR="00183022" w:rsidRPr="00C715FB">
        <w:rPr>
          <w:rFonts w:ascii="GHEA Grapalat" w:eastAsiaTheme="minorHAnsi" w:hAnsi="GHEA Grapalat" w:cstheme="minorBidi"/>
        </w:rPr>
        <w:t xml:space="preserve">настоящей гарантии </w:t>
      </w:r>
      <w:r w:rsidRPr="00C715FB">
        <w:rPr>
          <w:rFonts w:ascii="GHEA Grapalat" w:eastAsiaTheme="minorHAnsi" w:hAnsi="GHEA Grapalat" w:cstheme="minorBidi"/>
        </w:rPr>
        <w:t>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2DAD0965" w14:textId="77777777" w:rsidR="007B3F5F" w:rsidRPr="00C715FB" w:rsidRDefault="007B3F5F"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lastRenderedPageBreak/>
        <w:t>6. Бенефициар предъявляет требование лицу, дающему гарантию, в письменной форме. К требованию прилагаются следующие документы:</w:t>
      </w:r>
    </w:p>
    <w:p w14:paraId="624E4354" w14:textId="77777777" w:rsidR="007B3F5F" w:rsidRPr="00C715FB" w:rsidRDefault="007B3F5F"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F79CCF9" w14:textId="77777777" w:rsidR="007B3F5F" w:rsidRPr="00C715FB" w:rsidRDefault="007B3F5F" w:rsidP="00032D5D">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AA6959"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2EB95608"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копии внесенных  в него изменений, дополнительных соглашений,</w:t>
      </w:r>
    </w:p>
    <w:p w14:paraId="17264833"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AC9775"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rsidR="00702A06">
        <w:fldChar w:fldCharType="begin"/>
      </w:r>
      <w:r w:rsidR="00702A06">
        <w:instrText>HYPERLINK "http://www.procurement.am"</w:instrText>
      </w:r>
      <w:r w:rsidR="00702A06">
        <w:fldChar w:fldCharType="separate"/>
      </w:r>
      <w:r w:rsidR="00702A06" w:rsidRPr="00C715FB">
        <w:rPr>
          <w:rStyle w:val="Hyperlink"/>
          <w:rFonts w:ascii="GHEA Grapalat" w:hAnsi="GHEA Grapalat"/>
          <w:color w:val="auto"/>
          <w:sz w:val="20"/>
          <w:szCs w:val="20"/>
          <w:lang w:val="hy-AM"/>
        </w:rPr>
        <w:t>www.procurement.am</w:t>
      </w:r>
      <w:r w:rsidR="00702A06">
        <w:fldChar w:fldCharType="end"/>
      </w:r>
      <w:r w:rsidRPr="00C715FB">
        <w:rPr>
          <w:rFonts w:ascii="GHEA Grapalat" w:eastAsiaTheme="minorHAnsi" w:hAnsi="GHEA Grapalat" w:cstheme="minorBidi"/>
        </w:rPr>
        <w:t xml:space="preserve"> .</w:t>
      </w:r>
    </w:p>
    <w:p w14:paraId="223B2F8F"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9C4270"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CAD9316"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9F08903"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3BC4FFA6"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F9048B1" w14:textId="77777777" w:rsidR="007B3F5F" w:rsidRPr="00C715FB" w:rsidRDefault="007B3F5F" w:rsidP="00032D5D">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2D41696C" w14:textId="77777777" w:rsidR="007B3F5F" w:rsidRPr="00C715FB" w:rsidRDefault="007B3F5F" w:rsidP="00032D5D">
      <w:pPr>
        <w:pStyle w:val="NormalWeb"/>
        <w:shd w:val="clear" w:color="auto" w:fill="FFFFFF"/>
        <w:spacing w:before="0" w:beforeAutospacing="0" w:after="0" w:afterAutospacing="0"/>
        <w:ind w:firstLine="375"/>
        <w:rPr>
          <w:rFonts w:ascii="GHEA Grapalat" w:eastAsiaTheme="minorHAnsi" w:hAnsi="GHEA Grapalat" w:cstheme="minorBidi"/>
        </w:rPr>
      </w:pPr>
    </w:p>
    <w:p w14:paraId="417613C6" w14:textId="77777777" w:rsidR="007B3F5F" w:rsidRPr="00C715FB" w:rsidRDefault="007B3F5F" w:rsidP="00032D5D">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9E16DF7" w14:textId="77777777" w:rsidR="007B3F5F" w:rsidRPr="00C715FB" w:rsidRDefault="007B3F5F" w:rsidP="00032D5D">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844912C"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98202CD"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B246B2"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hAnsi="GHEA Grapalat"/>
          <w:sz w:val="20"/>
          <w:szCs w:val="20"/>
        </w:rPr>
      </w:pPr>
    </w:p>
    <w:p w14:paraId="214ED470"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83881E2"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DBB9F4"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A79B356"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9E1C115" w14:textId="77777777" w:rsidR="007B3F5F" w:rsidRPr="00C715FB" w:rsidRDefault="007B3F5F" w:rsidP="00032D5D">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14B9307A"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F8576BD"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E28EFE6"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3883015" w14:textId="77777777" w:rsidR="00CF2692" w:rsidRPr="00C715FB" w:rsidRDefault="00CF2692" w:rsidP="00032D5D">
      <w:pPr>
        <w:widowControl w:val="0"/>
        <w:ind w:left="567" w:right="565"/>
        <w:jc w:val="center"/>
        <w:rPr>
          <w:rFonts w:ascii="GHEA Grapalat" w:hAnsi="GHEA Grapalat"/>
          <w:b/>
        </w:rPr>
      </w:pPr>
    </w:p>
    <w:p w14:paraId="7AA9742F" w14:textId="77777777" w:rsidR="00CF2692" w:rsidRPr="00C715FB" w:rsidRDefault="00CF2692" w:rsidP="00032D5D">
      <w:pPr>
        <w:widowControl w:val="0"/>
        <w:ind w:left="567" w:right="565"/>
        <w:jc w:val="center"/>
        <w:rPr>
          <w:rFonts w:ascii="GHEA Grapalat" w:hAnsi="GHEA Grapalat"/>
          <w:b/>
        </w:rPr>
      </w:pPr>
    </w:p>
    <w:p w14:paraId="51DB381E" w14:textId="77777777" w:rsidR="007B3F5F" w:rsidRPr="00C715FB" w:rsidRDefault="007B3F5F" w:rsidP="00032D5D">
      <w:pPr>
        <w:widowControl w:val="0"/>
        <w:ind w:left="567" w:right="565"/>
        <w:jc w:val="center"/>
        <w:rPr>
          <w:rFonts w:ascii="GHEA Grapalat" w:hAnsi="GHEA Grapalat"/>
          <w:b/>
        </w:rPr>
      </w:pPr>
    </w:p>
    <w:p w14:paraId="6204B947" w14:textId="77777777" w:rsidR="00CF2692" w:rsidRPr="00C715FB" w:rsidRDefault="00CF2692" w:rsidP="00032D5D">
      <w:pPr>
        <w:widowControl w:val="0"/>
        <w:ind w:left="567" w:right="565"/>
        <w:jc w:val="center"/>
        <w:rPr>
          <w:rFonts w:ascii="GHEA Grapalat" w:hAnsi="GHEA Grapalat"/>
          <w:b/>
        </w:rPr>
      </w:pPr>
    </w:p>
    <w:p w14:paraId="6A44C596" w14:textId="77777777" w:rsidR="001005B0" w:rsidRPr="00C715FB" w:rsidRDefault="001005B0" w:rsidP="00032D5D">
      <w:pPr>
        <w:widowControl w:val="0"/>
        <w:ind w:left="567" w:right="565"/>
        <w:jc w:val="center"/>
        <w:rPr>
          <w:rFonts w:ascii="GHEA Grapalat" w:hAnsi="GHEA Grapalat"/>
          <w:b/>
        </w:rPr>
      </w:pPr>
    </w:p>
    <w:p w14:paraId="21B6EB2F" w14:textId="77777777" w:rsidR="00520508" w:rsidRDefault="00520508"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59AE9AA9"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5D760F6C"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F019EB8"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921C359"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2AEE0324"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2147B6DF" w14:textId="77777777" w:rsidR="0023061D" w:rsidRPr="00572A57" w:rsidRDefault="0023061D" w:rsidP="0023061D">
      <w:pPr>
        <w:widowControl w:val="0"/>
        <w:contextualSpacing/>
        <w:jc w:val="right"/>
        <w:rPr>
          <w:rFonts w:ascii="GHEA Grapalat" w:hAnsi="GHEA Grapalat" w:cs="GHEA Grapalat"/>
          <w:b/>
          <w:i/>
          <w:sz w:val="22"/>
          <w:szCs w:val="22"/>
        </w:rPr>
      </w:pPr>
      <w:r w:rsidRPr="00594D27">
        <w:rPr>
          <w:rFonts w:ascii="GHEA Grapalat" w:hAnsi="GHEA Grapalat"/>
          <w:b/>
          <w:i/>
          <w:sz w:val="22"/>
          <w:szCs w:val="22"/>
        </w:rPr>
        <w:lastRenderedPageBreak/>
        <w:t>Приложение № 4.</w:t>
      </w:r>
      <w:r w:rsidRPr="00572A57">
        <w:rPr>
          <w:rFonts w:ascii="GHEA Grapalat" w:hAnsi="GHEA Grapalat"/>
          <w:b/>
          <w:i/>
          <w:sz w:val="22"/>
          <w:szCs w:val="22"/>
        </w:rPr>
        <w:t>2</w:t>
      </w:r>
    </w:p>
    <w:p w14:paraId="573F44F4" w14:textId="3AFBBCBE" w:rsidR="0023061D" w:rsidRPr="00594D27" w:rsidRDefault="0023061D" w:rsidP="0023061D">
      <w:pPr>
        <w:widowControl w:val="0"/>
        <w:contextualSpacing/>
        <w:jc w:val="right"/>
        <w:rPr>
          <w:rFonts w:ascii="GHEA Grapalat" w:hAnsi="GHEA Grapalat" w:cs="GHEA Grapalat"/>
          <w:b/>
          <w:i/>
          <w:sz w:val="22"/>
          <w:szCs w:val="22"/>
        </w:rPr>
      </w:pPr>
      <w:r w:rsidRPr="00594D27">
        <w:rPr>
          <w:rFonts w:ascii="GHEA Grapalat" w:hAnsi="GHEA Grapalat"/>
          <w:b/>
          <w:i/>
          <w:sz w:val="22"/>
          <w:szCs w:val="22"/>
        </w:rPr>
        <w:t>к Приглашению на открытый конкурс</w:t>
      </w:r>
      <w:r w:rsidRPr="00594D27">
        <w:rPr>
          <w:rFonts w:ascii="GHEA Grapalat" w:hAnsi="GHEA Grapalat" w:cs="GHEA Grapalat"/>
          <w:b/>
          <w:i/>
          <w:sz w:val="22"/>
          <w:szCs w:val="22"/>
        </w:rPr>
        <w:br/>
      </w:r>
      <w:r w:rsidRPr="00594D27">
        <w:rPr>
          <w:rFonts w:ascii="GHEA Grapalat" w:hAnsi="GHEA Grapalat"/>
          <w:b/>
          <w:i/>
          <w:sz w:val="22"/>
          <w:szCs w:val="22"/>
        </w:rPr>
        <w:t>под кодом "</w:t>
      </w:r>
      <w:r>
        <w:rPr>
          <w:rFonts w:ascii="GHEA Grapalat" w:hAnsi="GHEA Grapalat"/>
          <w:b/>
          <w:i/>
          <w:sz w:val="22"/>
          <w:szCs w:val="22"/>
        </w:rPr>
        <w:t>EQ-</w:t>
      </w:r>
      <w:r>
        <w:rPr>
          <w:rFonts w:ascii="GHEA Grapalat" w:hAnsi="GHEA Grapalat"/>
          <w:b/>
          <w:i/>
          <w:sz w:val="22"/>
          <w:szCs w:val="22"/>
          <w:lang w:val="en-US"/>
        </w:rPr>
        <w:t>GH</w:t>
      </w:r>
      <w:r>
        <w:rPr>
          <w:rFonts w:ascii="GHEA Grapalat" w:hAnsi="GHEA Grapalat"/>
          <w:b/>
          <w:i/>
          <w:sz w:val="22"/>
          <w:szCs w:val="22"/>
        </w:rPr>
        <w:t>AShDzB-26/</w:t>
      </w:r>
      <w:r w:rsidRPr="00C07676">
        <w:rPr>
          <w:rFonts w:ascii="GHEA Grapalat" w:hAnsi="GHEA Grapalat"/>
          <w:b/>
          <w:i/>
          <w:sz w:val="22"/>
          <w:szCs w:val="22"/>
        </w:rPr>
        <w:t>8</w:t>
      </w:r>
      <w:r w:rsidRPr="00594D27">
        <w:rPr>
          <w:rFonts w:ascii="GHEA Grapalat" w:hAnsi="GHEA Grapalat"/>
          <w:b/>
          <w:i/>
          <w:sz w:val="22"/>
          <w:szCs w:val="22"/>
        </w:rPr>
        <w:t>"</w:t>
      </w:r>
      <w:r w:rsidRPr="00594D27">
        <w:rPr>
          <w:rStyle w:val="FootnoteReference"/>
          <w:rFonts w:ascii="GHEA Grapalat" w:hAnsi="GHEA Grapalat"/>
          <w:b/>
          <w:i/>
          <w:sz w:val="22"/>
          <w:szCs w:val="22"/>
        </w:rPr>
        <w:footnoteReference w:customMarkFollows="1" w:id="18"/>
        <w:t>*</w:t>
      </w:r>
    </w:p>
    <w:p w14:paraId="31452A78" w14:textId="77777777" w:rsidR="0023061D" w:rsidRPr="00B138F3" w:rsidRDefault="0023061D" w:rsidP="0023061D">
      <w:pPr>
        <w:widowControl w:val="0"/>
        <w:jc w:val="center"/>
        <w:rPr>
          <w:rFonts w:ascii="GHEA Grapalat" w:hAnsi="GHEA Grapalat"/>
          <w:b/>
          <w:sz w:val="22"/>
          <w:szCs w:val="22"/>
        </w:rPr>
      </w:pPr>
    </w:p>
    <w:p w14:paraId="457B11AA" w14:textId="77777777" w:rsidR="0023061D" w:rsidRPr="00B138F3" w:rsidRDefault="0023061D" w:rsidP="0023061D">
      <w:pPr>
        <w:widowControl w:val="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1D6178F5" w14:textId="77777777" w:rsidR="0023061D" w:rsidRPr="00B138F3" w:rsidRDefault="0023061D" w:rsidP="0023061D">
      <w:pPr>
        <w:widowControl w:val="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3061D" w:rsidRPr="00B138F3" w14:paraId="6F3F51E7" w14:textId="77777777" w:rsidTr="005E5200">
        <w:tc>
          <w:tcPr>
            <w:tcW w:w="4786" w:type="dxa"/>
          </w:tcPr>
          <w:p w14:paraId="3F6A0C72" w14:textId="77777777" w:rsidR="0023061D" w:rsidRPr="00B138F3" w:rsidRDefault="0023061D" w:rsidP="005E5200">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626C4927" w14:textId="77777777" w:rsidR="0023061D" w:rsidRPr="00B138F3" w:rsidRDefault="0023061D" w:rsidP="005E5200">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9"/>
              <w:t>**</w:t>
            </w:r>
          </w:p>
        </w:tc>
      </w:tr>
    </w:tbl>
    <w:p w14:paraId="6B360AF8" w14:textId="77777777" w:rsidR="0023061D" w:rsidRPr="00B138F3" w:rsidRDefault="0023061D" w:rsidP="0023061D">
      <w:pPr>
        <w:widowControl w:val="0"/>
        <w:rPr>
          <w:rFonts w:ascii="GHEA Grapalat" w:hAnsi="GHEA Grapalat" w:cs="GHEA Grapalat"/>
          <w:b/>
          <w:sz w:val="22"/>
          <w:szCs w:val="22"/>
        </w:rPr>
      </w:pPr>
    </w:p>
    <w:p w14:paraId="134FB645" w14:textId="77777777" w:rsidR="0023061D" w:rsidRPr="00B138F3" w:rsidRDefault="0023061D" w:rsidP="0023061D">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74103760" w14:textId="77777777" w:rsidR="0023061D" w:rsidRPr="00B138F3" w:rsidRDefault="0023061D" w:rsidP="0023061D">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2D295490" w14:textId="77777777" w:rsidR="0023061D" w:rsidRPr="00B138F3" w:rsidRDefault="0023061D" w:rsidP="0023061D">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259DE75D" w14:textId="77777777" w:rsidR="0023061D" w:rsidRPr="00B138F3" w:rsidRDefault="0023061D" w:rsidP="0023061D">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35C1A677" w14:textId="77777777" w:rsidR="0023061D" w:rsidRPr="00B138F3" w:rsidRDefault="0023061D" w:rsidP="0023061D">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11BE83D" w14:textId="77777777" w:rsidR="0023061D" w:rsidRPr="00B138F3" w:rsidRDefault="0023061D" w:rsidP="0023061D">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06A9512B" w14:textId="77777777" w:rsidR="0023061D" w:rsidRPr="00B138F3" w:rsidRDefault="0023061D" w:rsidP="0023061D">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289B8C67" w14:textId="77777777" w:rsidR="0023061D" w:rsidRPr="00B138F3" w:rsidRDefault="0023061D" w:rsidP="0023061D">
      <w:pPr>
        <w:widowControl w:val="0"/>
        <w:tabs>
          <w:tab w:val="left" w:pos="284"/>
        </w:tabs>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72662494" w14:textId="77777777" w:rsidR="0023061D" w:rsidRPr="00B138F3" w:rsidRDefault="0023061D" w:rsidP="0023061D">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539647D0" w14:textId="77777777" w:rsidR="0023061D" w:rsidRPr="00B138F3" w:rsidRDefault="0023061D" w:rsidP="0023061D">
      <w:pPr>
        <w:widowControl w:val="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474DCEC1" w14:textId="77777777" w:rsidR="0023061D" w:rsidRPr="00B138F3" w:rsidRDefault="0023061D" w:rsidP="0023061D">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0F0193F0" w14:textId="77777777" w:rsidR="0023061D" w:rsidRPr="00B138F3" w:rsidRDefault="0023061D" w:rsidP="0023061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4A951F26" w14:textId="77777777" w:rsidR="0023061D" w:rsidRPr="00B138F3" w:rsidRDefault="0023061D" w:rsidP="0023061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D8E126" w14:textId="77777777" w:rsidR="0023061D" w:rsidRPr="00B138F3" w:rsidRDefault="0023061D" w:rsidP="0023061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C4261AB" w14:textId="77777777" w:rsidR="0023061D" w:rsidRPr="00B138F3" w:rsidRDefault="0023061D" w:rsidP="0023061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9A9C86C" w14:textId="77777777" w:rsidR="0023061D" w:rsidRPr="00B138F3" w:rsidRDefault="0023061D" w:rsidP="0023061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217A8EE9" w14:textId="77777777" w:rsidR="0023061D" w:rsidRPr="00B138F3" w:rsidRDefault="0023061D" w:rsidP="0023061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5C9328B" w14:textId="77777777" w:rsidR="0023061D" w:rsidRPr="00B138F3" w:rsidRDefault="0023061D" w:rsidP="0023061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Требования, </w:t>
      </w:r>
      <w:r w:rsidRPr="00B138F3">
        <w:rPr>
          <w:rFonts w:ascii="GHEA Grapalat" w:hAnsi="GHEA Grapalat"/>
          <w:sz w:val="22"/>
          <w:szCs w:val="22"/>
        </w:rPr>
        <w:lastRenderedPageBreak/>
        <w:t>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2A4FDA6" w14:textId="77777777" w:rsidR="0023061D" w:rsidRPr="00B138F3" w:rsidRDefault="0023061D" w:rsidP="0023061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4EA3AC96" w14:textId="77777777" w:rsidR="0023061D" w:rsidRPr="00B138F3" w:rsidRDefault="0023061D" w:rsidP="0023061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7820C3D1" w14:textId="77777777" w:rsidR="0023061D" w:rsidRPr="00B138F3" w:rsidRDefault="0023061D" w:rsidP="0023061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C051427" w14:textId="77777777" w:rsidR="0023061D" w:rsidRPr="00B138F3" w:rsidRDefault="0023061D" w:rsidP="0023061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09E2CCF3" w14:textId="77777777" w:rsidR="0023061D" w:rsidRPr="00185BB2" w:rsidRDefault="0023061D" w:rsidP="0023061D">
      <w:pPr>
        <w:widowControl w:val="0"/>
        <w:jc w:val="center"/>
        <w:rPr>
          <w:rFonts w:ascii="GHEA Grapalat" w:hAnsi="GHEA Grapalat"/>
          <w:b/>
          <w:sz w:val="22"/>
          <w:szCs w:val="22"/>
        </w:rPr>
      </w:pPr>
      <w:r w:rsidRPr="00B138F3">
        <w:rPr>
          <w:rFonts w:ascii="GHEA Grapalat" w:hAnsi="GHEA Grapalat"/>
          <w:b/>
          <w:sz w:val="22"/>
          <w:szCs w:val="22"/>
        </w:rPr>
        <w:t>2. Иные условия</w:t>
      </w:r>
    </w:p>
    <w:p w14:paraId="5CDD4344" w14:textId="77777777" w:rsidR="0023061D" w:rsidRPr="00B138F3" w:rsidRDefault="0023061D" w:rsidP="0023061D">
      <w:pPr>
        <w:widowControl w:val="0"/>
        <w:jc w:val="center"/>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2F6A825D" w14:textId="77777777" w:rsidR="0023061D" w:rsidRPr="00B138F3" w:rsidRDefault="0023061D" w:rsidP="0023061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2417EA86" w14:textId="77777777" w:rsidR="0023061D" w:rsidRPr="00B138F3" w:rsidRDefault="0023061D" w:rsidP="0023061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448CEE1F" w14:textId="77777777" w:rsidR="0023061D" w:rsidRPr="00B138F3" w:rsidDel="00A13215" w:rsidRDefault="0023061D" w:rsidP="0023061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D97F420" w14:textId="77777777" w:rsidR="0023061D" w:rsidRPr="00EC1F84" w:rsidRDefault="0023061D" w:rsidP="0023061D">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97D59CC" w14:textId="77777777" w:rsidR="0023061D" w:rsidRPr="00B138F3" w:rsidRDefault="0023061D" w:rsidP="0023061D">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58EACFC8" w14:textId="77777777" w:rsidR="0023061D" w:rsidRPr="00CC28E2" w:rsidRDefault="0023061D" w:rsidP="0023061D">
      <w:pPr>
        <w:widowControl w:val="0"/>
        <w:jc w:val="both"/>
        <w:rPr>
          <w:rFonts w:ascii="GHEA Grapalat" w:hAnsi="GHEA Grapalat"/>
          <w:sz w:val="22"/>
          <w:szCs w:val="22"/>
        </w:rPr>
      </w:pPr>
      <w:r w:rsidRPr="00CC28E2">
        <w:rPr>
          <w:rFonts w:ascii="GHEA Grapalat" w:hAnsi="GHEA Grapalat"/>
          <w:sz w:val="22"/>
          <w:szCs w:val="22"/>
        </w:rPr>
        <w:t>_____________________________________</w:t>
      </w:r>
    </w:p>
    <w:p w14:paraId="4332226B" w14:textId="77777777" w:rsidR="0023061D" w:rsidRPr="00CC28E2" w:rsidRDefault="0023061D" w:rsidP="0023061D">
      <w:pPr>
        <w:widowControl w:val="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компании</w:t>
      </w:r>
    </w:p>
    <w:p w14:paraId="755F38E3" w14:textId="77777777" w:rsidR="0023061D" w:rsidRPr="00CC28E2" w:rsidRDefault="0023061D" w:rsidP="0023061D">
      <w:pPr>
        <w:widowControl w:val="0"/>
        <w:ind w:right="4253"/>
        <w:contextualSpacing/>
        <w:rPr>
          <w:rFonts w:ascii="GHEA Grapalat" w:hAnsi="GHEA Grapalat"/>
          <w:sz w:val="22"/>
          <w:szCs w:val="22"/>
        </w:rPr>
      </w:pPr>
      <w:r w:rsidRPr="00CC28E2">
        <w:rPr>
          <w:rFonts w:ascii="GHEA Grapalat" w:hAnsi="GHEA Grapalat"/>
          <w:sz w:val="22"/>
          <w:szCs w:val="22"/>
        </w:rPr>
        <w:t>___________________________________</w:t>
      </w:r>
    </w:p>
    <w:p w14:paraId="61164A62" w14:textId="77777777" w:rsidR="0023061D" w:rsidRPr="00CC28E2" w:rsidRDefault="0023061D" w:rsidP="0023061D">
      <w:pPr>
        <w:widowControl w:val="0"/>
        <w:ind w:right="4253"/>
        <w:contextualSpacing/>
        <w:jc w:val="center"/>
        <w:rPr>
          <w:rFonts w:ascii="GHEA Grapalat" w:hAnsi="GHEA Grapalat"/>
          <w:sz w:val="22"/>
          <w:szCs w:val="22"/>
          <w:vertAlign w:val="superscript"/>
        </w:rPr>
      </w:pPr>
      <w:r w:rsidRPr="00CC28E2">
        <w:rPr>
          <w:rFonts w:ascii="GHEA Grapalat" w:hAnsi="GHEA Grapalat"/>
          <w:sz w:val="22"/>
          <w:szCs w:val="22"/>
          <w:vertAlign w:val="superscript"/>
        </w:rPr>
        <w:t>адрес компании</w:t>
      </w:r>
    </w:p>
    <w:p w14:paraId="2F307D6D" w14:textId="77777777" w:rsidR="0023061D" w:rsidRPr="00CC28E2" w:rsidRDefault="0023061D" w:rsidP="0023061D">
      <w:pPr>
        <w:widowControl w:val="0"/>
        <w:jc w:val="both"/>
        <w:rPr>
          <w:rFonts w:ascii="GHEA Grapalat" w:hAnsi="GHEA Grapalat"/>
          <w:sz w:val="22"/>
          <w:szCs w:val="22"/>
        </w:rPr>
      </w:pPr>
      <w:r w:rsidRPr="00CC28E2">
        <w:rPr>
          <w:rFonts w:ascii="GHEA Grapalat" w:hAnsi="GHEA Grapalat"/>
          <w:sz w:val="22"/>
          <w:szCs w:val="22"/>
        </w:rPr>
        <w:t>_______________________________________</w:t>
      </w:r>
    </w:p>
    <w:p w14:paraId="724880AF" w14:textId="77777777" w:rsidR="0023061D" w:rsidRPr="00CC28E2" w:rsidRDefault="0023061D" w:rsidP="0023061D">
      <w:pPr>
        <w:widowControl w:val="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обслуживающего компанию банка</w:t>
      </w:r>
    </w:p>
    <w:p w14:paraId="627D9B5B" w14:textId="77777777" w:rsidR="0023061D" w:rsidRPr="00D847AB" w:rsidRDefault="0023061D" w:rsidP="0023061D">
      <w:pPr>
        <w:widowControl w:val="0"/>
        <w:ind w:right="4250"/>
        <w:jc w:val="center"/>
        <w:rPr>
          <w:rFonts w:ascii="GHEA Grapalat" w:hAnsi="GHEA Grapalat"/>
          <w:sz w:val="22"/>
          <w:szCs w:val="22"/>
          <w:vertAlign w:val="superscript"/>
        </w:rPr>
      </w:pPr>
      <w:r w:rsidRPr="00D847AB">
        <w:rPr>
          <w:rFonts w:ascii="GHEA Grapalat" w:hAnsi="GHEA Grapalat"/>
          <w:sz w:val="22"/>
          <w:szCs w:val="22"/>
          <w:vertAlign w:val="superscript"/>
        </w:rPr>
        <w:t>банковский счет компании</w:t>
      </w:r>
    </w:p>
    <w:p w14:paraId="07BDCD8D" w14:textId="77777777" w:rsidR="0023061D" w:rsidRPr="00B138F3" w:rsidRDefault="0023061D" w:rsidP="0023061D">
      <w:pPr>
        <w:widowControl w:val="0"/>
        <w:jc w:val="both"/>
        <w:rPr>
          <w:rFonts w:ascii="GHEA Grapalat" w:hAnsi="GHEA Grapalat"/>
          <w:sz w:val="22"/>
          <w:szCs w:val="22"/>
        </w:rPr>
      </w:pPr>
      <w:r w:rsidRPr="00D847AB">
        <w:rPr>
          <w:rFonts w:ascii="GHEA Grapalat" w:hAnsi="GHEA Grapalat"/>
          <w:sz w:val="22"/>
          <w:szCs w:val="22"/>
        </w:rPr>
        <w:t>_______________________________________</w:t>
      </w:r>
    </w:p>
    <w:p w14:paraId="17834562" w14:textId="77777777" w:rsidR="0023061D" w:rsidRDefault="0023061D" w:rsidP="0023061D">
      <w:pPr>
        <w:widowControl w:val="0"/>
        <w:ind w:right="4250"/>
        <w:rPr>
          <w:rFonts w:ascii="GHEA Grapalat" w:hAnsi="GHEA Grapalat"/>
          <w:sz w:val="22"/>
          <w:szCs w:val="22"/>
        </w:rPr>
      </w:pPr>
      <w:r w:rsidRPr="007D0452">
        <w:rPr>
          <w:rFonts w:ascii="GHEA Grapalat" w:hAnsi="GHEA Grapalat"/>
          <w:sz w:val="22"/>
          <w:szCs w:val="22"/>
          <w:vertAlign w:val="superscript"/>
        </w:rPr>
        <w:t xml:space="preserve">                        </w:t>
      </w:r>
      <w:r>
        <w:rPr>
          <w:rFonts w:ascii="GHEA Grapalat" w:hAnsi="GHEA Grapalat"/>
          <w:sz w:val="22"/>
          <w:szCs w:val="22"/>
          <w:vertAlign w:val="superscript"/>
        </w:rPr>
        <w:t>учетный номер налогоплательщика</w:t>
      </w:r>
      <w:r w:rsidRPr="007D0452">
        <w:rPr>
          <w:rFonts w:ascii="GHEA Grapalat" w:hAnsi="GHEA Grapalat"/>
          <w:sz w:val="22"/>
          <w:szCs w:val="22"/>
          <w:vertAlign w:val="superscript"/>
        </w:rPr>
        <w:t xml:space="preserve"> </w:t>
      </w:r>
      <w:r>
        <w:rPr>
          <w:rFonts w:ascii="GHEA Grapalat" w:hAnsi="GHEA Grapalat"/>
          <w:sz w:val="22"/>
          <w:szCs w:val="22"/>
          <w:vertAlign w:val="superscript"/>
        </w:rPr>
        <w:t xml:space="preserve">компании </w:t>
      </w:r>
      <w:r w:rsidRPr="00B138F3">
        <w:rPr>
          <w:rFonts w:ascii="GHEA Grapalat" w:hAnsi="GHEA Grapalat"/>
          <w:sz w:val="22"/>
          <w:szCs w:val="22"/>
        </w:rPr>
        <w:t>________________________________</w:t>
      </w:r>
    </w:p>
    <w:p w14:paraId="22098C0E" w14:textId="77777777" w:rsidR="0023061D" w:rsidRPr="00B138F3" w:rsidRDefault="0023061D" w:rsidP="0023061D">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634ECB8D" w14:textId="77777777" w:rsidR="0023061D" w:rsidRDefault="0023061D" w:rsidP="0023061D">
      <w:pPr>
        <w:widowControl w:val="0"/>
        <w:ind w:right="4250"/>
        <w:rPr>
          <w:rFonts w:ascii="GHEA Grapalat" w:hAnsi="GHEA Grapalat"/>
          <w:sz w:val="22"/>
          <w:szCs w:val="22"/>
        </w:rPr>
      </w:pPr>
    </w:p>
    <w:p w14:paraId="60E3D196" w14:textId="77777777" w:rsidR="0023061D" w:rsidRPr="00B138F3" w:rsidRDefault="0023061D" w:rsidP="0023061D">
      <w:pPr>
        <w:widowControl w:val="0"/>
        <w:ind w:right="4250"/>
        <w:rPr>
          <w:rFonts w:ascii="GHEA Grapalat" w:hAnsi="GHEA Grapalat"/>
          <w:sz w:val="22"/>
          <w:szCs w:val="22"/>
        </w:rPr>
      </w:pPr>
    </w:p>
    <w:p w14:paraId="1EEC60E1" w14:textId="77777777" w:rsidR="0023061D" w:rsidRPr="004D5A00" w:rsidRDefault="0023061D" w:rsidP="0023061D">
      <w:pPr>
        <w:widowControl w:val="0"/>
        <w:rPr>
          <w:rFonts w:ascii="GHEA Grapalat" w:hAnsi="GHEA Grapalat"/>
          <w:b/>
          <w:sz w:val="20"/>
          <w:szCs w:val="20"/>
        </w:rPr>
      </w:pPr>
      <w:r w:rsidRPr="004D5A00">
        <w:rPr>
          <w:rFonts w:ascii="GHEA Grapalat" w:hAnsi="GHEA Grapalat"/>
          <w:sz w:val="20"/>
          <w:szCs w:val="20"/>
        </w:rPr>
        <w:t xml:space="preserve">М. П.  </w:t>
      </w:r>
      <w:r w:rsidRPr="005F1CC0">
        <w:rPr>
          <w:rFonts w:ascii="GHEA Grapalat" w:hAnsi="GHEA Grapalat"/>
          <w:sz w:val="20"/>
          <w:szCs w:val="20"/>
        </w:rPr>
        <w:t xml:space="preserve">           </w:t>
      </w:r>
      <w:r w:rsidRPr="004D5A00">
        <w:rPr>
          <w:rFonts w:ascii="GHEA Grapalat" w:hAnsi="GHEA Grapalat"/>
          <w:sz w:val="20"/>
          <w:szCs w:val="20"/>
        </w:rPr>
        <w:t>День/месяц/год</w:t>
      </w:r>
    </w:p>
    <w:p w14:paraId="6D4D551A" w14:textId="77777777" w:rsidR="0023061D" w:rsidRPr="004D5A00" w:rsidRDefault="0023061D" w:rsidP="0023061D">
      <w:pPr>
        <w:widowControl w:val="0"/>
        <w:tabs>
          <w:tab w:val="left" w:pos="1134"/>
        </w:tabs>
        <w:ind w:firstLine="567"/>
        <w:jc w:val="both"/>
        <w:rPr>
          <w:rFonts w:ascii="GHEA Grapalat" w:hAnsi="GHEA Grapalat"/>
          <w:sz w:val="22"/>
          <w:szCs w:val="22"/>
        </w:rPr>
      </w:pPr>
    </w:p>
    <w:p w14:paraId="4AC6BD95" w14:textId="77777777" w:rsidR="0023061D" w:rsidRPr="004D5A00" w:rsidRDefault="0023061D" w:rsidP="0023061D">
      <w:pPr>
        <w:widowControl w:val="0"/>
        <w:tabs>
          <w:tab w:val="left" w:pos="1134"/>
        </w:tabs>
        <w:ind w:firstLine="567"/>
        <w:jc w:val="both"/>
        <w:rPr>
          <w:rFonts w:ascii="GHEA Grapalat" w:hAnsi="GHEA Grapalat"/>
          <w:sz w:val="22"/>
          <w:szCs w:val="22"/>
        </w:rPr>
      </w:pPr>
    </w:p>
    <w:p w14:paraId="4563CFC6" w14:textId="77777777" w:rsidR="0023061D" w:rsidRPr="004D5A00" w:rsidRDefault="0023061D" w:rsidP="0023061D">
      <w:pPr>
        <w:widowControl w:val="0"/>
        <w:tabs>
          <w:tab w:val="left" w:pos="1134"/>
        </w:tabs>
        <w:ind w:firstLine="567"/>
        <w:jc w:val="both"/>
        <w:rPr>
          <w:rFonts w:ascii="GHEA Grapalat" w:hAnsi="GHEA Grapalat"/>
          <w:sz w:val="22"/>
          <w:szCs w:val="22"/>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3061D" w:rsidRPr="00B138F3" w14:paraId="678DB816" w14:textId="77777777" w:rsidTr="005E520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26C62F" w14:textId="77777777" w:rsidR="0023061D" w:rsidRPr="004D5A00" w:rsidRDefault="0023061D" w:rsidP="005E5200">
            <w:pPr>
              <w:widowControl w:val="0"/>
              <w:tabs>
                <w:tab w:val="left" w:pos="3402"/>
              </w:tabs>
              <w:ind w:left="360"/>
              <w:rPr>
                <w:rFonts w:ascii="GHEA Grapalat" w:hAnsi="GHEA Grapalat" w:cs="Sylfaen"/>
                <w:b/>
                <w:bCs/>
              </w:rPr>
            </w:pPr>
            <w:r w:rsidRPr="004D5A00">
              <w:rPr>
                <w:rFonts w:ascii="GHEA Grapalat" w:hAnsi="GHEA Grapalat"/>
              </w:rPr>
              <w:t>1.</w:t>
            </w:r>
            <w:r w:rsidRPr="004D5A00">
              <w:rPr>
                <w:rFonts w:ascii="GHEA Grapalat" w:hAnsi="GHEA Grapalat"/>
                <w:b/>
              </w:rPr>
              <w:tab/>
            </w:r>
            <w:r w:rsidRPr="00B138F3">
              <w:rPr>
                <w:rFonts w:ascii="GHEA Grapalat" w:hAnsi="GHEA Grapalat"/>
                <w:b/>
              </w:rPr>
              <w:t xml:space="preserve">ПЛАТЕЖНОЕ ТРЕБОВАНИЕ </w:t>
            </w:r>
            <w:r w:rsidRPr="004D5A00">
              <w:rPr>
                <w:rFonts w:ascii="GHEA Grapalat" w:hAnsi="GHEA Grapalat"/>
                <w:b/>
              </w:rPr>
              <w:t>*</w:t>
            </w:r>
          </w:p>
        </w:tc>
      </w:tr>
      <w:tr w:rsidR="0023061D" w:rsidRPr="00B138F3" w14:paraId="1103D3BF" w14:textId="77777777" w:rsidTr="005E520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DC1AFA" w14:textId="77777777" w:rsidR="0023061D" w:rsidRPr="00B138F3" w:rsidRDefault="0023061D" w:rsidP="005E5200">
            <w:pPr>
              <w:widowControl w:val="0"/>
              <w:tabs>
                <w:tab w:val="left" w:pos="855"/>
              </w:tabs>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3061D" w:rsidRPr="00B138F3" w14:paraId="384C77A3" w14:textId="77777777" w:rsidTr="005E520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F0194" w14:textId="77777777" w:rsidR="0023061D" w:rsidRPr="00B138F3" w:rsidRDefault="0023061D" w:rsidP="005E5200">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3061D" w:rsidRPr="00B138F3" w14:paraId="709809CD" w14:textId="77777777" w:rsidTr="005E520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967F21" w14:textId="77777777" w:rsidR="0023061D" w:rsidRPr="00B138F3" w:rsidRDefault="0023061D" w:rsidP="005E5200">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3061D" w:rsidRPr="00B138F3" w14:paraId="4FA27E1D" w14:textId="77777777" w:rsidTr="005E520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BCDE22" w14:textId="77777777" w:rsidR="0023061D" w:rsidRPr="00B138F3" w:rsidRDefault="0023061D" w:rsidP="005E5200">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3061D" w:rsidRPr="00B138F3" w14:paraId="00B14666" w14:textId="77777777" w:rsidTr="005E520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CD0E7B" w14:textId="77777777" w:rsidR="0023061D" w:rsidRPr="00B138F3" w:rsidRDefault="0023061D" w:rsidP="005E5200">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3061D" w:rsidRPr="00B138F3" w14:paraId="4349814B" w14:textId="77777777" w:rsidTr="005E520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E675FF" w14:textId="77777777" w:rsidR="0023061D" w:rsidRPr="00B138F3" w:rsidRDefault="0023061D" w:rsidP="005E5200">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3061D" w:rsidRPr="00B138F3" w14:paraId="5D54BB64" w14:textId="77777777" w:rsidTr="005E520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F1EE6D" w14:textId="77777777" w:rsidR="0023061D" w:rsidRPr="00B138F3" w:rsidRDefault="0023061D" w:rsidP="005E5200">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3061D" w:rsidRPr="00B138F3" w14:paraId="709553C6" w14:textId="77777777" w:rsidTr="005E520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A5C578" w14:textId="77777777" w:rsidR="0023061D" w:rsidRPr="00B138F3" w:rsidRDefault="0023061D" w:rsidP="005E5200">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23061D" w:rsidRPr="00B138F3" w14:paraId="5D15EE53" w14:textId="77777777" w:rsidTr="005E520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BBC233" w14:textId="77777777" w:rsidR="0023061D" w:rsidRPr="00B138F3" w:rsidRDefault="0023061D" w:rsidP="005E5200">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3061D" w:rsidRPr="00B138F3" w14:paraId="0FB88755" w14:textId="77777777" w:rsidTr="005E520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64D127" w14:textId="77777777" w:rsidR="0023061D" w:rsidRPr="00B138F3" w:rsidRDefault="0023061D" w:rsidP="005E5200">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23061D" w:rsidRPr="00B138F3" w14:paraId="08C12A00" w14:textId="77777777" w:rsidTr="005E520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2C8A44" w14:textId="77777777" w:rsidR="0023061D" w:rsidRPr="00B138F3" w:rsidRDefault="0023061D" w:rsidP="005E5200">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23061D" w:rsidRPr="00B138F3" w14:paraId="20BE14BB" w14:textId="77777777" w:rsidTr="005E520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74E690" w14:textId="77777777" w:rsidR="0023061D" w:rsidRPr="00B138F3" w:rsidRDefault="0023061D" w:rsidP="005E5200">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23061D" w:rsidRPr="00B138F3" w14:paraId="7C7BDE80" w14:textId="77777777" w:rsidTr="005E520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2E0B7F" w14:textId="77777777" w:rsidR="0023061D" w:rsidRPr="00B138F3" w:rsidRDefault="0023061D" w:rsidP="005E5200">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3061D" w:rsidRPr="00B138F3" w14:paraId="0DA31CD9" w14:textId="77777777" w:rsidTr="005E520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13CCC3" w14:textId="77777777" w:rsidR="0023061D" w:rsidRPr="00B138F3" w:rsidRDefault="0023061D" w:rsidP="005E5200">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3061D" w:rsidRPr="00B138F3" w14:paraId="38C63784" w14:textId="77777777" w:rsidTr="005E520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9679AA" w14:textId="77777777" w:rsidR="0023061D" w:rsidRPr="00B138F3" w:rsidRDefault="0023061D" w:rsidP="005E5200">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3061D" w:rsidRPr="00B138F3" w14:paraId="3D8D32EF" w14:textId="77777777" w:rsidTr="005E520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4C84BE" w14:textId="77777777" w:rsidR="0023061D" w:rsidRPr="00B138F3" w:rsidRDefault="0023061D" w:rsidP="005E5200">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Pr>
                <w:rFonts w:ascii="GHEA Grapalat" w:hAnsi="GHEA Grapalat"/>
              </w:rPr>
              <w:t>квалификации</w:t>
            </w:r>
            <w:r w:rsidRPr="00B138F3">
              <w:rPr>
                <w:rFonts w:ascii="GHEA Grapalat" w:hAnsi="GHEA Grapalat"/>
              </w:rPr>
              <w:t>)</w:t>
            </w:r>
          </w:p>
        </w:tc>
      </w:tr>
      <w:tr w:rsidR="0023061D" w:rsidRPr="00B138F3" w14:paraId="11CB527B" w14:textId="77777777" w:rsidTr="005E5200">
        <w:trPr>
          <w:trHeight w:val="424"/>
        </w:trPr>
        <w:tc>
          <w:tcPr>
            <w:tcW w:w="10980" w:type="dxa"/>
            <w:gridSpan w:val="2"/>
            <w:tcBorders>
              <w:top w:val="single" w:sz="4" w:space="0" w:color="auto"/>
              <w:left w:val="single" w:sz="4" w:space="0" w:color="auto"/>
              <w:right w:val="single" w:sz="4" w:space="0" w:color="000000"/>
            </w:tcBorders>
            <w:noWrap/>
            <w:vAlign w:val="bottom"/>
          </w:tcPr>
          <w:p w14:paraId="6CE7C05B" w14:textId="77777777" w:rsidR="0023061D" w:rsidRPr="00B138F3" w:rsidRDefault="0023061D" w:rsidP="005E5200">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3061D" w:rsidRPr="00B138F3" w14:paraId="57312BD7" w14:textId="77777777" w:rsidTr="005E520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27F00E" w14:textId="77777777" w:rsidR="0023061D" w:rsidRPr="00B138F3" w:rsidRDefault="0023061D" w:rsidP="005E5200">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3061D" w:rsidRPr="00B138F3" w14:paraId="04C02AF3" w14:textId="77777777" w:rsidTr="005E520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6BC062" w14:textId="77777777" w:rsidR="0023061D" w:rsidRPr="00B138F3" w:rsidRDefault="0023061D" w:rsidP="005E5200">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3061D" w:rsidRPr="00B138F3" w14:paraId="31ED6404" w14:textId="77777777" w:rsidTr="005E5200">
        <w:trPr>
          <w:trHeight w:val="3234"/>
        </w:trPr>
        <w:tc>
          <w:tcPr>
            <w:tcW w:w="5616" w:type="dxa"/>
            <w:tcBorders>
              <w:top w:val="nil"/>
              <w:left w:val="single" w:sz="4" w:space="0" w:color="auto"/>
              <w:bottom w:val="single" w:sz="4" w:space="0" w:color="auto"/>
              <w:right w:val="single" w:sz="4" w:space="0" w:color="auto"/>
            </w:tcBorders>
            <w:noWrap/>
            <w:vAlign w:val="bottom"/>
          </w:tcPr>
          <w:p w14:paraId="5B3C5A5B" w14:textId="77777777" w:rsidR="0023061D" w:rsidRPr="00B138F3" w:rsidRDefault="0023061D" w:rsidP="005E5200">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5634A19" w14:textId="77777777" w:rsidR="0023061D" w:rsidRPr="00B138F3" w:rsidRDefault="0023061D" w:rsidP="005E5200">
            <w:pPr>
              <w:widowControl w:val="0"/>
              <w:rPr>
                <w:rFonts w:ascii="GHEA Grapalat" w:hAnsi="GHEA Grapalat" w:cs="Sylfaen"/>
              </w:rPr>
            </w:pPr>
          </w:p>
          <w:p w14:paraId="3D1E7048" w14:textId="77777777" w:rsidR="0023061D" w:rsidRPr="00B138F3" w:rsidRDefault="0023061D" w:rsidP="005E5200">
            <w:pPr>
              <w:widowControl w:val="0"/>
              <w:jc w:val="right"/>
              <w:rPr>
                <w:rFonts w:ascii="GHEA Grapalat" w:hAnsi="GHEA Grapalat" w:cs="Tahoma"/>
              </w:rPr>
            </w:pPr>
            <w:r w:rsidRPr="00B138F3">
              <w:rPr>
                <w:rFonts w:ascii="GHEA Grapalat" w:hAnsi="GHEA Grapalat"/>
              </w:rPr>
              <w:t>/____________________/</w:t>
            </w:r>
          </w:p>
          <w:p w14:paraId="53C653C5" w14:textId="77777777" w:rsidR="0023061D" w:rsidRPr="00B138F3" w:rsidRDefault="0023061D" w:rsidP="005E5200">
            <w:pPr>
              <w:widowControl w:val="0"/>
              <w:rPr>
                <w:rFonts w:ascii="GHEA Grapalat" w:hAnsi="GHEA Grapalat" w:cs="Sylfaen"/>
              </w:rPr>
            </w:pPr>
          </w:p>
          <w:p w14:paraId="7A888FB1" w14:textId="77777777" w:rsidR="0023061D" w:rsidRPr="00B138F3" w:rsidRDefault="0023061D" w:rsidP="005E5200">
            <w:pPr>
              <w:widowControl w:val="0"/>
              <w:jc w:val="right"/>
              <w:rPr>
                <w:rFonts w:ascii="GHEA Grapalat" w:hAnsi="GHEA Grapalat" w:cs="Sylfaen"/>
              </w:rPr>
            </w:pPr>
            <w:r w:rsidRPr="00B138F3">
              <w:rPr>
                <w:rFonts w:ascii="GHEA Grapalat" w:hAnsi="GHEA Grapalat"/>
              </w:rPr>
              <w:t>/____________________/</w:t>
            </w:r>
          </w:p>
          <w:p w14:paraId="63FD856A" w14:textId="77777777" w:rsidR="0023061D" w:rsidRPr="00B138F3" w:rsidRDefault="0023061D" w:rsidP="005E5200">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0FF42720" w14:textId="77777777" w:rsidR="0023061D" w:rsidRPr="00B138F3" w:rsidRDefault="0023061D" w:rsidP="005E5200">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248DB485" w14:textId="77777777" w:rsidR="0023061D" w:rsidRPr="00B138F3" w:rsidRDefault="0023061D" w:rsidP="005E5200">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B530723" w14:textId="77777777" w:rsidR="0023061D" w:rsidRPr="00B138F3" w:rsidRDefault="0023061D" w:rsidP="005E5200">
            <w:pPr>
              <w:widowControl w:val="0"/>
              <w:rPr>
                <w:rFonts w:ascii="GHEA Grapalat" w:hAnsi="GHEA Grapalat" w:cs="Sylfaen"/>
              </w:rPr>
            </w:pPr>
          </w:p>
          <w:p w14:paraId="6B45CC16" w14:textId="77777777" w:rsidR="0023061D" w:rsidRPr="00B138F3" w:rsidRDefault="0023061D" w:rsidP="005E5200">
            <w:pPr>
              <w:widowControl w:val="0"/>
              <w:jc w:val="right"/>
              <w:rPr>
                <w:rFonts w:ascii="GHEA Grapalat" w:hAnsi="GHEA Grapalat" w:cs="Sylfaen"/>
              </w:rPr>
            </w:pPr>
            <w:r w:rsidRPr="00B138F3">
              <w:rPr>
                <w:rFonts w:ascii="GHEA Grapalat" w:hAnsi="GHEA Grapalat"/>
              </w:rPr>
              <w:t>/____________________/</w:t>
            </w:r>
          </w:p>
          <w:p w14:paraId="6FB36A4A" w14:textId="77777777" w:rsidR="0023061D" w:rsidRPr="00B138F3" w:rsidRDefault="0023061D" w:rsidP="005E5200">
            <w:pPr>
              <w:widowControl w:val="0"/>
              <w:jc w:val="right"/>
              <w:rPr>
                <w:rFonts w:ascii="GHEA Grapalat" w:hAnsi="GHEA Grapalat" w:cs="Tahoma"/>
              </w:rPr>
            </w:pPr>
          </w:p>
          <w:p w14:paraId="5101944A" w14:textId="77777777" w:rsidR="0023061D" w:rsidRPr="00B138F3" w:rsidRDefault="0023061D" w:rsidP="005E5200">
            <w:pPr>
              <w:widowControl w:val="0"/>
              <w:jc w:val="right"/>
              <w:rPr>
                <w:rFonts w:ascii="GHEA Grapalat" w:hAnsi="GHEA Grapalat" w:cs="Sylfaen"/>
              </w:rPr>
            </w:pPr>
            <w:r w:rsidRPr="00B138F3">
              <w:rPr>
                <w:rFonts w:ascii="GHEA Grapalat" w:hAnsi="GHEA Grapalat"/>
              </w:rPr>
              <w:t>/____________________/</w:t>
            </w:r>
          </w:p>
          <w:p w14:paraId="44A2BB04" w14:textId="77777777" w:rsidR="0023061D" w:rsidRPr="00B138F3" w:rsidRDefault="0023061D" w:rsidP="005E5200">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3061D" w:rsidRPr="00B138F3" w14:paraId="47B675FC" w14:textId="77777777" w:rsidTr="005E5200">
        <w:trPr>
          <w:trHeight w:val="2194"/>
        </w:trPr>
        <w:tc>
          <w:tcPr>
            <w:tcW w:w="5616" w:type="dxa"/>
            <w:tcBorders>
              <w:top w:val="single" w:sz="4" w:space="0" w:color="auto"/>
              <w:left w:val="single" w:sz="4" w:space="0" w:color="auto"/>
              <w:right w:val="single" w:sz="4" w:space="0" w:color="auto"/>
            </w:tcBorders>
            <w:noWrap/>
            <w:vAlign w:val="bottom"/>
          </w:tcPr>
          <w:p w14:paraId="7B22C5F1" w14:textId="77777777" w:rsidR="0023061D" w:rsidRPr="00B138F3" w:rsidRDefault="0023061D" w:rsidP="005E5200">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00109C40" w14:textId="77777777" w:rsidR="0023061D" w:rsidRPr="00B138F3" w:rsidRDefault="0023061D" w:rsidP="005E5200">
            <w:pPr>
              <w:widowControl w:val="0"/>
              <w:rPr>
                <w:rFonts w:ascii="GHEA Grapalat" w:hAnsi="GHEA Grapalat"/>
              </w:rPr>
            </w:pPr>
          </w:p>
          <w:p w14:paraId="1846F3BB" w14:textId="77777777" w:rsidR="0023061D" w:rsidRPr="00B138F3" w:rsidRDefault="0023061D" w:rsidP="005E5200">
            <w:pPr>
              <w:widowControl w:val="0"/>
              <w:jc w:val="right"/>
              <w:rPr>
                <w:rFonts w:ascii="GHEA Grapalat" w:hAnsi="GHEA Grapalat" w:cs="Tahoma"/>
              </w:rPr>
            </w:pPr>
            <w:r w:rsidRPr="00B138F3">
              <w:rPr>
                <w:rFonts w:ascii="GHEA Grapalat" w:hAnsi="GHEA Grapalat"/>
              </w:rPr>
              <w:t>/____________________/</w:t>
            </w:r>
          </w:p>
          <w:p w14:paraId="7501146A" w14:textId="77777777" w:rsidR="0023061D" w:rsidRPr="00B138F3" w:rsidRDefault="0023061D" w:rsidP="005E5200">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457918F1" w14:textId="77777777" w:rsidR="0023061D" w:rsidRPr="00B138F3" w:rsidRDefault="0023061D" w:rsidP="005E5200">
            <w:pPr>
              <w:widowControl w:val="0"/>
              <w:rPr>
                <w:rFonts w:ascii="GHEA Grapalat" w:hAnsi="GHEA Grapalat" w:cs="Tahoma"/>
              </w:rPr>
            </w:pPr>
          </w:p>
          <w:p w14:paraId="51BEB5AF" w14:textId="77777777" w:rsidR="0023061D" w:rsidRPr="00B138F3" w:rsidRDefault="0023061D" w:rsidP="005E5200">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1C4CD624" w14:textId="77777777" w:rsidR="0023061D" w:rsidRPr="00B138F3" w:rsidRDefault="0023061D" w:rsidP="005E5200">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ABFD534" w14:textId="77777777" w:rsidR="0023061D" w:rsidRPr="00B138F3" w:rsidRDefault="0023061D" w:rsidP="005E5200">
            <w:pPr>
              <w:widowControl w:val="0"/>
              <w:rPr>
                <w:rFonts w:ascii="GHEA Grapalat" w:hAnsi="GHEA Grapalat" w:cs="Tahoma"/>
              </w:rPr>
            </w:pPr>
          </w:p>
          <w:p w14:paraId="3C631996" w14:textId="77777777" w:rsidR="0023061D" w:rsidRPr="00B138F3" w:rsidRDefault="0023061D" w:rsidP="005E5200">
            <w:pPr>
              <w:widowControl w:val="0"/>
              <w:jc w:val="right"/>
              <w:rPr>
                <w:rFonts w:ascii="GHEA Grapalat" w:hAnsi="GHEA Grapalat" w:cs="Tahoma"/>
              </w:rPr>
            </w:pPr>
            <w:r w:rsidRPr="00B138F3">
              <w:rPr>
                <w:rFonts w:ascii="GHEA Grapalat" w:hAnsi="GHEA Grapalat"/>
              </w:rPr>
              <w:t>/____________________/</w:t>
            </w:r>
          </w:p>
          <w:p w14:paraId="40D96656" w14:textId="77777777" w:rsidR="0023061D" w:rsidRPr="00B138F3" w:rsidRDefault="0023061D" w:rsidP="005E5200">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6F37B8B9" w14:textId="77777777" w:rsidR="0023061D" w:rsidRPr="00B138F3" w:rsidRDefault="0023061D" w:rsidP="005E5200">
            <w:pPr>
              <w:widowControl w:val="0"/>
              <w:rPr>
                <w:rFonts w:ascii="GHEA Grapalat" w:hAnsi="GHEA Grapalat" w:cs="Arial"/>
              </w:rPr>
            </w:pPr>
          </w:p>
        </w:tc>
      </w:tr>
      <w:tr w:rsidR="0023061D" w:rsidRPr="00B138F3" w14:paraId="42F50851" w14:textId="77777777" w:rsidTr="005E5200">
        <w:trPr>
          <w:trHeight w:val="2194"/>
        </w:trPr>
        <w:tc>
          <w:tcPr>
            <w:tcW w:w="5616" w:type="dxa"/>
            <w:tcBorders>
              <w:top w:val="nil"/>
              <w:left w:val="single" w:sz="4" w:space="0" w:color="auto"/>
              <w:bottom w:val="single" w:sz="4" w:space="0" w:color="auto"/>
              <w:right w:val="single" w:sz="4" w:space="0" w:color="auto"/>
            </w:tcBorders>
            <w:noWrap/>
            <w:vAlign w:val="bottom"/>
          </w:tcPr>
          <w:p w14:paraId="3DD92A3A" w14:textId="77777777" w:rsidR="0023061D" w:rsidRPr="00B138F3" w:rsidRDefault="0023061D" w:rsidP="005E5200">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4F35B934" w14:textId="77777777" w:rsidR="0023061D" w:rsidRPr="00B138F3" w:rsidRDefault="0023061D" w:rsidP="005E5200">
            <w:pPr>
              <w:widowControl w:val="0"/>
              <w:rPr>
                <w:rFonts w:ascii="GHEA Grapalat" w:hAnsi="GHEA Grapalat" w:cs="Sylfaen"/>
              </w:rPr>
            </w:pPr>
          </w:p>
          <w:p w14:paraId="5B0EDA54" w14:textId="77777777" w:rsidR="0023061D" w:rsidRPr="00B138F3" w:rsidRDefault="0023061D" w:rsidP="005E5200">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3DAAB92" w14:textId="77777777" w:rsidR="0023061D" w:rsidRPr="00B138F3" w:rsidRDefault="0023061D" w:rsidP="005E5200">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56F4DED3" w14:textId="77777777" w:rsidR="0023061D" w:rsidRPr="00B138F3" w:rsidRDefault="0023061D" w:rsidP="005E5200">
            <w:pPr>
              <w:widowControl w:val="0"/>
              <w:rPr>
                <w:rFonts w:ascii="GHEA Grapalat" w:hAnsi="GHEA Grapalat"/>
              </w:rPr>
            </w:pPr>
          </w:p>
          <w:p w14:paraId="0B1515E1" w14:textId="77777777" w:rsidR="0023061D" w:rsidRPr="00B138F3" w:rsidRDefault="0023061D" w:rsidP="005E5200">
            <w:pPr>
              <w:widowControl w:val="0"/>
              <w:jc w:val="right"/>
              <w:rPr>
                <w:rFonts w:ascii="GHEA Grapalat" w:hAnsi="GHEA Grapalat" w:cs="Sylfaen"/>
              </w:rPr>
            </w:pPr>
            <w:r w:rsidRPr="00B138F3">
              <w:rPr>
                <w:rFonts w:ascii="GHEA Grapalat" w:hAnsi="GHEA Grapalat"/>
              </w:rPr>
              <w:t>23.в Дата исполнения: "___" ___ 20___г.</w:t>
            </w:r>
          </w:p>
        </w:tc>
      </w:tr>
    </w:tbl>
    <w:p w14:paraId="4D4CF260" w14:textId="77777777" w:rsidR="0023061D" w:rsidRPr="00EC1F84" w:rsidRDefault="0023061D" w:rsidP="0023061D">
      <w:pPr>
        <w:widowControl w:val="0"/>
        <w:tabs>
          <w:tab w:val="left" w:pos="1134"/>
        </w:tabs>
        <w:ind w:firstLine="567"/>
        <w:jc w:val="both"/>
        <w:rPr>
          <w:rFonts w:ascii="GHEA Grapalat" w:hAnsi="GHEA Grapalat"/>
          <w:sz w:val="22"/>
          <w:szCs w:val="22"/>
        </w:rPr>
      </w:pPr>
    </w:p>
    <w:p w14:paraId="1BFB3CBF" w14:textId="77777777" w:rsidR="0023061D" w:rsidRPr="00B138F3" w:rsidRDefault="0023061D" w:rsidP="0023061D">
      <w:pPr>
        <w:widowControl w:val="0"/>
        <w:jc w:val="center"/>
        <w:rPr>
          <w:rFonts w:ascii="GHEA Grapalat" w:hAnsi="GHEA Grapalat" w:cs="Sylfaen"/>
        </w:rPr>
      </w:pPr>
    </w:p>
    <w:p w14:paraId="10562622" w14:textId="77777777" w:rsidR="0023061D" w:rsidRPr="00B138F3" w:rsidRDefault="0023061D" w:rsidP="0023061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401A969" w14:textId="77777777" w:rsidR="0023061D" w:rsidRPr="00B138F3" w:rsidRDefault="0023061D" w:rsidP="0023061D">
      <w:pPr>
        <w:rPr>
          <w:rFonts w:ascii="GHEA Grapalat" w:hAnsi="GHEA Grapalat" w:cs="Sylfaen"/>
        </w:rPr>
      </w:pPr>
      <w:r w:rsidRPr="00B138F3">
        <w:rPr>
          <w:rFonts w:ascii="GHEA Grapalat" w:hAnsi="GHEA Grapalat" w:cs="Sylfaen"/>
        </w:rPr>
        <w:br w:type="page"/>
      </w:r>
    </w:p>
    <w:p w14:paraId="5ECD10C9" w14:textId="77777777" w:rsidR="0023061D" w:rsidRPr="00B138F3" w:rsidRDefault="0023061D" w:rsidP="0023061D">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23061D" w:rsidRPr="00B138F3" w14:paraId="15231CF9" w14:textId="77777777" w:rsidTr="005E520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09E195"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22006EB" w14:textId="77777777" w:rsidR="0023061D" w:rsidRPr="00B138F3" w:rsidRDefault="0023061D" w:rsidP="005E5200">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1B62D87" w14:textId="77777777" w:rsidR="0023061D" w:rsidRPr="00B138F3" w:rsidRDefault="0023061D" w:rsidP="005E5200">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4FD6AD0" w14:textId="77777777" w:rsidR="0023061D" w:rsidRPr="00B138F3" w:rsidRDefault="0023061D" w:rsidP="005E5200">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8F76E14" w14:textId="77777777" w:rsidR="0023061D" w:rsidRPr="00B138F3" w:rsidRDefault="0023061D" w:rsidP="005E5200">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1746B7CE" w14:textId="77777777" w:rsidR="0023061D" w:rsidRPr="00B138F3" w:rsidRDefault="0023061D" w:rsidP="005E5200">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F0618B4" w14:textId="77777777" w:rsidR="0023061D" w:rsidRPr="00B138F3" w:rsidRDefault="0023061D" w:rsidP="005E5200">
            <w:pPr>
              <w:widowControl w:val="0"/>
              <w:jc w:val="center"/>
              <w:rPr>
                <w:rFonts w:ascii="GHEA Grapalat" w:hAnsi="GHEA Grapalat"/>
                <w:b/>
                <w:sz w:val="18"/>
                <w:szCs w:val="18"/>
              </w:rPr>
            </w:pPr>
            <w:r w:rsidRPr="00B138F3">
              <w:rPr>
                <w:rFonts w:ascii="GHEA Grapalat" w:hAnsi="GHEA Grapalat"/>
                <w:b/>
                <w:sz w:val="18"/>
                <w:szCs w:val="18"/>
              </w:rPr>
              <w:t>Сторона,</w:t>
            </w:r>
          </w:p>
          <w:p w14:paraId="77EE7413" w14:textId="77777777" w:rsidR="0023061D" w:rsidRPr="00B138F3" w:rsidRDefault="0023061D" w:rsidP="005E5200">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1E7F012" w14:textId="77777777" w:rsidR="0023061D" w:rsidRPr="00B138F3" w:rsidRDefault="0023061D" w:rsidP="005E5200">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9F19D10" w14:textId="77777777" w:rsidR="0023061D" w:rsidRPr="00B138F3" w:rsidRDefault="0023061D" w:rsidP="005E5200">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23061D" w:rsidRPr="00B138F3" w14:paraId="7466D6E9" w14:textId="77777777" w:rsidTr="005E520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1B2BBC" w14:textId="77777777" w:rsidR="0023061D" w:rsidRPr="00B138F3" w:rsidRDefault="0023061D" w:rsidP="005E5200">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069BCBD" w14:textId="77777777" w:rsidR="0023061D" w:rsidRPr="00B138F3" w:rsidRDefault="0023061D" w:rsidP="005E5200">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37A78CE" w14:textId="77777777" w:rsidR="0023061D" w:rsidRPr="00B138F3" w:rsidRDefault="0023061D" w:rsidP="005E5200">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C7917A8" w14:textId="77777777" w:rsidR="0023061D" w:rsidRPr="00B138F3" w:rsidRDefault="0023061D" w:rsidP="005E5200">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C8D50F0" w14:textId="77777777" w:rsidR="0023061D" w:rsidRPr="00B138F3" w:rsidRDefault="0023061D" w:rsidP="005E5200">
            <w:pPr>
              <w:widowControl w:val="0"/>
              <w:jc w:val="center"/>
              <w:rPr>
                <w:rFonts w:ascii="GHEA Grapalat" w:hAnsi="GHEA Grapalat"/>
                <w:b/>
                <w:sz w:val="18"/>
                <w:szCs w:val="18"/>
              </w:rPr>
            </w:pPr>
            <w:r w:rsidRPr="00B138F3">
              <w:rPr>
                <w:rFonts w:ascii="GHEA Grapalat" w:hAnsi="GHEA Grapalat"/>
                <w:b/>
                <w:sz w:val="18"/>
                <w:szCs w:val="18"/>
              </w:rPr>
              <w:t>5</w:t>
            </w:r>
          </w:p>
        </w:tc>
      </w:tr>
      <w:tr w:rsidR="0023061D" w:rsidRPr="00B138F3" w14:paraId="3C073472"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4F8CAD"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ED48F35"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B86AD3D"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B0AD7D"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FC7452"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23061D" w:rsidRPr="00B138F3" w14:paraId="63ECFFA1"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73DE44"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722C347" w14:textId="77777777" w:rsidR="0023061D" w:rsidRPr="00B138F3" w:rsidRDefault="0023061D" w:rsidP="005E5200">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BAA35E8"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E3118C"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12502E5"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23061D" w:rsidRPr="00B138F3" w14:paraId="09C93AC4"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17A7AC"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4881F58" w14:textId="77777777" w:rsidR="0023061D" w:rsidRPr="00B138F3" w:rsidRDefault="0023061D" w:rsidP="005E5200">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5272CBE"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EC2A3A"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711CA532" w14:textId="77777777" w:rsidR="0023061D" w:rsidRPr="00B138F3" w:rsidRDefault="0023061D" w:rsidP="005E5200">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FA5CDB"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23061D" w:rsidRPr="00B138F3" w14:paraId="1EA60681"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E038C3"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FEE5639" w14:textId="77777777" w:rsidR="0023061D" w:rsidRPr="00B138F3" w:rsidRDefault="0023061D" w:rsidP="005E5200">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56EAA31"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83D956"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6A35B9A4"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A1FBD18"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3061D" w:rsidRPr="00B138F3" w14:paraId="4BF40946"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5452F6"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7FF87E0"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10C746B"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DAF0C1"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B530BAF"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3061D" w:rsidRPr="00B138F3" w14:paraId="5A19250E"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148DF4"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B96CD70"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3542F03"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9C3A2B"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47704050"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8601BD9"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3061D" w:rsidRPr="00B138F3" w14:paraId="2D0E5DE6"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AF6008"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003D37F"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DD578A3"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820CB0"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52D7EFF"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D6DEC47"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3061D" w:rsidRPr="00B138F3" w14:paraId="179B94A2"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350F02"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D8D7A05"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78EF7CC"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C508C0"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BED9E11"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5D5D6BB"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3061D" w:rsidRPr="00B138F3" w14:paraId="22EBD009"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A1D661"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9AA24AC"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F4DC7BB"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F42455"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02228ABA"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 xml:space="preserve">заполняется наименование лица, являющегося бенефициаром (получателем платежа). При </w:t>
            </w:r>
            <w:r w:rsidRPr="00B138F3">
              <w:rPr>
                <w:rFonts w:ascii="GHEA Grapalat" w:hAnsi="GHEA Grapalat"/>
                <w:sz w:val="18"/>
                <w:szCs w:val="18"/>
              </w:rPr>
              <w:lastRenderedPageBreak/>
              <w:t>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230BDBE"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lastRenderedPageBreak/>
              <w:t>заранее заполняется бенефициаром — по приглашению</w:t>
            </w:r>
          </w:p>
        </w:tc>
      </w:tr>
      <w:tr w:rsidR="0023061D" w:rsidRPr="00B138F3" w14:paraId="4EC2F4AB"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98A19C"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97CC6A6"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2DD9424"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88E7A6"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42B721E"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1C5DD2D"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23061D" w:rsidRPr="00B138F3" w14:paraId="75B726B4"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311E90"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F6E3700"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2410026"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AF831A"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245595C"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981DAE4"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3061D" w:rsidRPr="00B138F3" w14:paraId="5056456A"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54CB58"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6099D7F"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9EC09A0"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39F59A"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D8FCA72"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3061D" w:rsidRPr="00B138F3" w14:paraId="5083CD4B"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B1D0B9"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8A0FB2E"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2D119D5"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D8DF9D"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2D075EB5"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EC902F9"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3061D" w:rsidRPr="00B138F3" w14:paraId="06F6FB31"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6790FB"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F31EC1C"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93BE2FC"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7FBE47"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44B396BD"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8AAAE8C"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23061D" w:rsidRPr="00B138F3" w14:paraId="1B77F11B"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0F4178"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04F7B0E"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4306F21"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23EA74"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9E64575"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20380FB"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23061D" w:rsidRPr="00B138F3" w14:paraId="75F5BBA0"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695D11"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C244139"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5E6FEB2"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C5EE72"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95967F3"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3061D" w:rsidRPr="00B138F3" w14:paraId="16F2895B"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BEE1F"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35B04FD"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5DB1CC6"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EBC0FA"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5C5729FC"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3061D" w:rsidRPr="00B138F3" w14:paraId="7084ED1C"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8C359B"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AF17B70"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D19428B"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1A9395"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1F9C80BD"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03A2AF"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23061D" w:rsidRPr="00B138F3" w14:paraId="51D1BD68"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894DB3" w14:textId="77777777" w:rsidR="0023061D" w:rsidRPr="00B138F3" w:rsidDel="0010680B" w:rsidRDefault="0023061D" w:rsidP="005E5200">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C768FB0"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B732D99"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A93E8C" w14:textId="77777777" w:rsidR="0023061D" w:rsidRPr="00B138F3" w:rsidRDefault="0023061D" w:rsidP="005E5200">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53D12CFE" w14:textId="77777777" w:rsidR="0023061D" w:rsidRPr="00B138F3" w:rsidRDefault="0023061D" w:rsidP="005E5200">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1AB7E597"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BEF991D"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23061D" w:rsidRPr="00B138F3" w14:paraId="2030AEDB"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5C30BF"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49C6F3CA"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0837581"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3FCFFE"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11B4678"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E6B6BE5"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A17053C"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23061D" w:rsidRPr="00B138F3" w14:paraId="7EB7DC27"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B0DC28"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9FAA0C7"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EF6DF9D"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ED6466"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61317924"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2013CFC"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448D6065"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23061D" w:rsidRPr="00B138F3" w14:paraId="76D381FB"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85BFB9"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C190A47"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7AC1931"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4F26A5"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278A6A79"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04237868" w14:textId="77777777" w:rsidR="0023061D" w:rsidRPr="00B138F3" w:rsidRDefault="0023061D" w:rsidP="005E5200">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FCED617"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1CF825EC"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23061D" w:rsidRPr="00B138F3" w14:paraId="06AFC1FA"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2E83AE"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27E69AD"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6A8E5EB"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893A92"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1398B07C"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3B7366C"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23061D" w:rsidRPr="00B138F3" w14:paraId="6E4F081B"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B14726"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F03408A"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ACFCFC3"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25FC1"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760048F3"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3FB8A51"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63F5F89A"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23061D" w:rsidRPr="00B138F3" w14:paraId="3E00E16B"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F6DDAE"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1A34F60"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128F6AE"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8C6520"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44105664"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1CF0508" w14:textId="77777777" w:rsidR="0023061D" w:rsidRPr="00B138F3" w:rsidRDefault="0023061D" w:rsidP="005E5200">
            <w:pPr>
              <w:widowControl w:val="0"/>
              <w:jc w:val="center"/>
              <w:rPr>
                <w:rFonts w:ascii="GHEA Grapalat" w:hAnsi="GHEA Grapalat"/>
                <w:sz w:val="18"/>
                <w:szCs w:val="18"/>
              </w:rPr>
            </w:pPr>
          </w:p>
        </w:tc>
      </w:tr>
      <w:tr w:rsidR="0023061D" w:rsidRPr="00B138F3" w14:paraId="0C3CB896"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D493B9"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033EF7B"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3772245"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6A69C9"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7969311D"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38E115B" w14:textId="77777777" w:rsidR="0023061D" w:rsidRPr="00B138F3" w:rsidRDefault="0023061D" w:rsidP="005E5200">
            <w:pPr>
              <w:widowControl w:val="0"/>
              <w:jc w:val="center"/>
              <w:rPr>
                <w:rFonts w:ascii="GHEA Grapalat" w:hAnsi="GHEA Grapalat"/>
                <w:sz w:val="18"/>
                <w:szCs w:val="18"/>
              </w:rPr>
            </w:pPr>
          </w:p>
        </w:tc>
      </w:tr>
      <w:tr w:rsidR="0023061D" w:rsidRPr="00B138F3" w14:paraId="54587C33"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8214E2"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67D307"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F17A4D5"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1B71CB"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0CE9609A"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02B9DFA" w14:textId="77777777" w:rsidR="0023061D" w:rsidRPr="00B138F3" w:rsidRDefault="0023061D" w:rsidP="005E5200">
            <w:pPr>
              <w:widowControl w:val="0"/>
              <w:jc w:val="center"/>
              <w:rPr>
                <w:rFonts w:ascii="GHEA Grapalat" w:hAnsi="GHEA Grapalat"/>
                <w:sz w:val="18"/>
                <w:szCs w:val="18"/>
              </w:rPr>
            </w:pPr>
          </w:p>
        </w:tc>
      </w:tr>
      <w:tr w:rsidR="0023061D" w:rsidRPr="00B138F3" w14:paraId="199514D3"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A19E72"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048672A"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 xml:space="preserve">подпись сотрудника </w:t>
            </w:r>
            <w:r w:rsidRPr="00B138F3">
              <w:rPr>
                <w:rFonts w:ascii="GHEA Grapalat" w:hAnsi="GHEA Grapalat"/>
                <w:sz w:val="18"/>
                <w:szCs w:val="18"/>
              </w:rPr>
              <w:lastRenderedPageBreak/>
              <w:t>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4AA7160"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9CC55C7"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F038E56"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67820F5" w14:textId="77777777" w:rsidR="0023061D" w:rsidRPr="00B138F3" w:rsidRDefault="0023061D" w:rsidP="005E5200">
            <w:pPr>
              <w:widowControl w:val="0"/>
              <w:jc w:val="center"/>
              <w:rPr>
                <w:rFonts w:ascii="GHEA Grapalat" w:hAnsi="GHEA Grapalat"/>
                <w:sz w:val="18"/>
                <w:szCs w:val="18"/>
              </w:rPr>
            </w:pPr>
          </w:p>
        </w:tc>
      </w:tr>
      <w:tr w:rsidR="0023061D" w:rsidRPr="00B138F3" w14:paraId="469F9FC6"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4C9083"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F50AB5D"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4CAC3FB"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CD730A"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1C30E0A"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FE7372" w14:textId="77777777" w:rsidR="0023061D" w:rsidRPr="00B138F3" w:rsidRDefault="0023061D" w:rsidP="005E5200">
            <w:pPr>
              <w:widowControl w:val="0"/>
              <w:jc w:val="center"/>
              <w:rPr>
                <w:rFonts w:ascii="GHEA Grapalat" w:hAnsi="GHEA Grapalat"/>
                <w:sz w:val="18"/>
                <w:szCs w:val="18"/>
              </w:rPr>
            </w:pPr>
          </w:p>
        </w:tc>
      </w:tr>
      <w:tr w:rsidR="0023061D" w:rsidRPr="00B138F3" w14:paraId="080A622E"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C15414"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37C38BB6"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3D3961D"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32BDF0"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0AD6D25" w14:textId="77777777" w:rsidR="0023061D" w:rsidRPr="00B138F3" w:rsidRDefault="0023061D" w:rsidP="005E5200">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840C676" w14:textId="77777777" w:rsidR="0023061D" w:rsidRPr="00B138F3" w:rsidRDefault="0023061D" w:rsidP="005E5200">
            <w:pPr>
              <w:widowControl w:val="0"/>
              <w:jc w:val="center"/>
              <w:rPr>
                <w:rFonts w:ascii="GHEA Grapalat" w:hAnsi="GHEA Grapalat"/>
                <w:sz w:val="18"/>
                <w:szCs w:val="18"/>
              </w:rPr>
            </w:pPr>
          </w:p>
        </w:tc>
      </w:tr>
    </w:tbl>
    <w:p w14:paraId="11653E5E" w14:textId="77777777" w:rsidR="0023061D" w:rsidRPr="00B138F3" w:rsidRDefault="0023061D" w:rsidP="0023061D">
      <w:pPr>
        <w:widowControl w:val="0"/>
        <w:ind w:left="567" w:right="565"/>
        <w:jc w:val="center"/>
        <w:rPr>
          <w:rFonts w:ascii="GHEA Grapalat" w:hAnsi="GHEA Grapalat"/>
          <w:b/>
        </w:rPr>
      </w:pPr>
    </w:p>
    <w:p w14:paraId="74164817" w14:textId="77777777" w:rsidR="0023061D" w:rsidRPr="00B138F3" w:rsidRDefault="0023061D" w:rsidP="0023061D">
      <w:pPr>
        <w:widowControl w:val="0"/>
        <w:ind w:left="567" w:right="565"/>
        <w:jc w:val="center"/>
        <w:rPr>
          <w:rFonts w:ascii="GHEA Grapalat" w:hAnsi="GHEA Grapalat"/>
          <w:b/>
        </w:rPr>
      </w:pPr>
    </w:p>
    <w:p w14:paraId="15D89BCC" w14:textId="77777777" w:rsidR="0023061D" w:rsidRPr="00B138F3" w:rsidRDefault="0023061D" w:rsidP="0023061D">
      <w:pPr>
        <w:widowControl w:val="0"/>
        <w:ind w:left="567" w:right="565"/>
        <w:jc w:val="center"/>
        <w:rPr>
          <w:rFonts w:ascii="GHEA Grapalat" w:hAnsi="GHEA Grapalat"/>
          <w:b/>
        </w:rPr>
      </w:pPr>
    </w:p>
    <w:p w14:paraId="31DD9F87" w14:textId="77777777" w:rsidR="0023061D" w:rsidRPr="00B138F3" w:rsidRDefault="0023061D" w:rsidP="0023061D">
      <w:pPr>
        <w:widowControl w:val="0"/>
        <w:ind w:left="567" w:right="565"/>
        <w:jc w:val="center"/>
        <w:rPr>
          <w:rFonts w:ascii="GHEA Grapalat" w:hAnsi="GHEA Grapalat"/>
          <w:b/>
        </w:rPr>
      </w:pPr>
    </w:p>
    <w:p w14:paraId="1E3DBD49" w14:textId="77777777" w:rsidR="0023061D" w:rsidRPr="00B138F3" w:rsidRDefault="0023061D" w:rsidP="0023061D">
      <w:pPr>
        <w:widowControl w:val="0"/>
        <w:ind w:left="567" w:right="565"/>
        <w:jc w:val="center"/>
        <w:rPr>
          <w:rFonts w:ascii="GHEA Grapalat" w:hAnsi="GHEA Grapalat"/>
          <w:b/>
        </w:rPr>
      </w:pPr>
    </w:p>
    <w:p w14:paraId="5038A8C0"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EE1A338"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38DBB0A1"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82E7FEB"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29C9CD2D"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8DDAC7E"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2798D738" w14:textId="77777777" w:rsidR="0059189E" w:rsidRPr="00C715FB"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01691D08" w14:textId="77777777" w:rsidR="00520508" w:rsidRPr="00B138F3" w:rsidRDefault="00520508"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97C1D93" w14:textId="77777777" w:rsidR="00C07676" w:rsidRPr="006E022E" w:rsidRDefault="00C07676" w:rsidP="00032D5D">
      <w:pPr>
        <w:widowControl w:val="0"/>
        <w:ind w:firstLine="567"/>
        <w:jc w:val="right"/>
        <w:rPr>
          <w:rFonts w:ascii="GHEA Grapalat" w:hAnsi="GHEA Grapalat"/>
          <w:b/>
        </w:rPr>
      </w:pPr>
    </w:p>
    <w:p w14:paraId="4D764214" w14:textId="77777777" w:rsidR="00C07676" w:rsidRPr="006E022E" w:rsidRDefault="00C07676" w:rsidP="00032D5D">
      <w:pPr>
        <w:widowControl w:val="0"/>
        <w:ind w:firstLine="567"/>
        <w:jc w:val="right"/>
        <w:rPr>
          <w:rFonts w:ascii="GHEA Grapalat" w:hAnsi="GHEA Grapalat"/>
          <w:b/>
        </w:rPr>
      </w:pPr>
    </w:p>
    <w:p w14:paraId="272F74E8" w14:textId="77777777" w:rsidR="00C07676" w:rsidRPr="006E022E" w:rsidRDefault="00C07676" w:rsidP="00032D5D">
      <w:pPr>
        <w:widowControl w:val="0"/>
        <w:ind w:firstLine="567"/>
        <w:jc w:val="right"/>
        <w:rPr>
          <w:rFonts w:ascii="GHEA Grapalat" w:hAnsi="GHEA Grapalat"/>
          <w:b/>
        </w:rPr>
      </w:pPr>
    </w:p>
    <w:p w14:paraId="6398A960" w14:textId="77777777" w:rsidR="00C07676" w:rsidRPr="006E022E" w:rsidRDefault="00C07676" w:rsidP="00032D5D">
      <w:pPr>
        <w:widowControl w:val="0"/>
        <w:ind w:firstLine="567"/>
        <w:jc w:val="right"/>
        <w:rPr>
          <w:rFonts w:ascii="GHEA Grapalat" w:hAnsi="GHEA Grapalat"/>
          <w:b/>
        </w:rPr>
      </w:pPr>
    </w:p>
    <w:p w14:paraId="7F4307E1" w14:textId="77777777" w:rsidR="00C07676" w:rsidRPr="006E022E" w:rsidRDefault="00C07676" w:rsidP="00032D5D">
      <w:pPr>
        <w:widowControl w:val="0"/>
        <w:ind w:firstLine="567"/>
        <w:jc w:val="right"/>
        <w:rPr>
          <w:rFonts w:ascii="GHEA Grapalat" w:hAnsi="GHEA Grapalat"/>
          <w:b/>
        </w:rPr>
      </w:pPr>
    </w:p>
    <w:p w14:paraId="0B07EA56" w14:textId="77777777" w:rsidR="00C07676" w:rsidRPr="006E022E" w:rsidRDefault="00C07676" w:rsidP="00032D5D">
      <w:pPr>
        <w:widowControl w:val="0"/>
        <w:ind w:firstLine="567"/>
        <w:jc w:val="right"/>
        <w:rPr>
          <w:rFonts w:ascii="GHEA Grapalat" w:hAnsi="GHEA Grapalat"/>
          <w:b/>
        </w:rPr>
      </w:pPr>
    </w:p>
    <w:p w14:paraId="56DBBA93" w14:textId="77777777" w:rsidR="00C07676" w:rsidRPr="006E022E" w:rsidRDefault="00C07676" w:rsidP="00032D5D">
      <w:pPr>
        <w:widowControl w:val="0"/>
        <w:ind w:firstLine="567"/>
        <w:jc w:val="right"/>
        <w:rPr>
          <w:rFonts w:ascii="GHEA Grapalat" w:hAnsi="GHEA Grapalat"/>
          <w:b/>
        </w:rPr>
      </w:pPr>
    </w:p>
    <w:p w14:paraId="5729AA3C" w14:textId="77777777" w:rsidR="00C07676" w:rsidRPr="006E022E" w:rsidRDefault="00C07676" w:rsidP="00032D5D">
      <w:pPr>
        <w:widowControl w:val="0"/>
        <w:ind w:firstLine="567"/>
        <w:jc w:val="right"/>
        <w:rPr>
          <w:rFonts w:ascii="GHEA Grapalat" w:hAnsi="GHEA Grapalat"/>
          <w:b/>
        </w:rPr>
      </w:pPr>
    </w:p>
    <w:p w14:paraId="39AF62F2" w14:textId="77777777" w:rsidR="00C07676" w:rsidRPr="006E022E" w:rsidRDefault="00C07676" w:rsidP="00032D5D">
      <w:pPr>
        <w:widowControl w:val="0"/>
        <w:ind w:firstLine="567"/>
        <w:jc w:val="right"/>
        <w:rPr>
          <w:rFonts w:ascii="GHEA Grapalat" w:hAnsi="GHEA Grapalat"/>
          <w:b/>
        </w:rPr>
      </w:pPr>
    </w:p>
    <w:p w14:paraId="29E47E38" w14:textId="77777777" w:rsidR="00C07676" w:rsidRPr="006E022E" w:rsidRDefault="00C07676" w:rsidP="00032D5D">
      <w:pPr>
        <w:widowControl w:val="0"/>
        <w:ind w:firstLine="567"/>
        <w:jc w:val="right"/>
        <w:rPr>
          <w:rFonts w:ascii="GHEA Grapalat" w:hAnsi="GHEA Grapalat"/>
          <w:b/>
        </w:rPr>
      </w:pPr>
    </w:p>
    <w:p w14:paraId="76E145B9" w14:textId="77777777" w:rsidR="00C07676" w:rsidRPr="006E022E" w:rsidRDefault="00C07676" w:rsidP="00032D5D">
      <w:pPr>
        <w:widowControl w:val="0"/>
        <w:ind w:firstLine="567"/>
        <w:jc w:val="right"/>
        <w:rPr>
          <w:rFonts w:ascii="GHEA Grapalat" w:hAnsi="GHEA Grapalat"/>
          <w:b/>
        </w:rPr>
      </w:pPr>
    </w:p>
    <w:p w14:paraId="787D01AA" w14:textId="16FCAF64" w:rsidR="00235549" w:rsidRPr="00B138F3" w:rsidRDefault="00235549" w:rsidP="00032D5D">
      <w:pPr>
        <w:widowControl w:val="0"/>
        <w:ind w:firstLine="567"/>
        <w:jc w:val="right"/>
        <w:rPr>
          <w:rFonts w:ascii="GHEA Grapalat" w:hAnsi="GHEA Grapalat" w:cs="Arial"/>
          <w:b/>
        </w:rPr>
      </w:pPr>
      <w:r w:rsidRPr="00B138F3">
        <w:rPr>
          <w:rFonts w:ascii="GHEA Grapalat" w:hAnsi="GHEA Grapalat"/>
          <w:b/>
        </w:rPr>
        <w:t>Приложение № 5</w:t>
      </w:r>
    </w:p>
    <w:p w14:paraId="6EB5C6EC" w14:textId="08872A23" w:rsidR="00235549" w:rsidRPr="00B138F3" w:rsidRDefault="00235549" w:rsidP="00032D5D">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A34892">
        <w:rPr>
          <w:rFonts w:ascii="GHEA Grapalat" w:hAnsi="GHEA Grapalat"/>
          <w:b/>
          <w:sz w:val="24"/>
          <w:szCs w:val="24"/>
        </w:rPr>
        <w:t>запроса котировок</w:t>
      </w:r>
      <w:r w:rsidRPr="00B138F3">
        <w:rPr>
          <w:rFonts w:ascii="GHEA Grapalat" w:hAnsi="GHEA Grapalat" w:cs="Arial"/>
          <w:b/>
          <w:sz w:val="24"/>
          <w:szCs w:val="24"/>
        </w:rPr>
        <w:br/>
      </w:r>
      <w:r w:rsidRPr="00B138F3">
        <w:rPr>
          <w:rFonts w:ascii="GHEA Grapalat" w:hAnsi="GHEA Grapalat"/>
          <w:b/>
          <w:sz w:val="24"/>
          <w:szCs w:val="24"/>
        </w:rPr>
        <w:t>под кодом "</w:t>
      </w:r>
      <w:r w:rsidR="00601797">
        <w:rPr>
          <w:rFonts w:ascii="GHEA Grapalat" w:hAnsi="GHEA Grapalat"/>
          <w:b/>
          <w:sz w:val="24"/>
          <w:szCs w:val="24"/>
        </w:rPr>
        <w:t>EQ-</w:t>
      </w:r>
      <w:r w:rsidR="005F1514">
        <w:rPr>
          <w:rFonts w:ascii="GHEA Grapalat" w:hAnsi="GHEA Grapalat"/>
          <w:b/>
          <w:sz w:val="24"/>
          <w:szCs w:val="24"/>
        </w:rPr>
        <w:t>GHAShDzB-</w:t>
      </w:r>
      <w:r w:rsidR="00B250B1">
        <w:rPr>
          <w:rFonts w:ascii="GHEA Grapalat" w:hAnsi="GHEA Grapalat"/>
          <w:b/>
          <w:sz w:val="24"/>
          <w:szCs w:val="24"/>
        </w:rPr>
        <w:t>26/8</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20"/>
        <w:t>*</w:t>
      </w:r>
    </w:p>
    <w:p w14:paraId="4E9D48CA" w14:textId="77777777" w:rsidR="001005B0" w:rsidRPr="00B138F3" w:rsidRDefault="001005B0" w:rsidP="00032D5D">
      <w:pPr>
        <w:widowControl w:val="0"/>
        <w:ind w:left="567" w:right="565"/>
        <w:jc w:val="center"/>
        <w:rPr>
          <w:rFonts w:ascii="GHEA Grapalat" w:hAnsi="GHEA Grapalat"/>
          <w:b/>
        </w:rPr>
      </w:pPr>
    </w:p>
    <w:p w14:paraId="02FE4D5F" w14:textId="77777777" w:rsidR="0075061D" w:rsidRPr="00B138F3" w:rsidRDefault="0075061D" w:rsidP="00032D5D">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0EADCC6" w14:textId="77777777" w:rsidR="0075061D" w:rsidRPr="00B138F3" w:rsidRDefault="0075061D" w:rsidP="00032D5D">
      <w:pPr>
        <w:widowControl w:val="0"/>
        <w:ind w:left="567" w:right="565"/>
        <w:jc w:val="center"/>
        <w:rPr>
          <w:rFonts w:ascii="GHEA Grapalat" w:hAnsi="GHEA Grapalat"/>
          <w:b/>
        </w:rPr>
      </w:pPr>
      <w:r w:rsidRPr="00B138F3">
        <w:rPr>
          <w:rFonts w:ascii="GHEA Grapalat" w:hAnsi="GHEA Grapalat"/>
          <w:b/>
        </w:rPr>
        <w:t>(обеспечение договора)</w:t>
      </w:r>
    </w:p>
    <w:p w14:paraId="7D2478A9" w14:textId="77777777" w:rsidR="001005B0" w:rsidRPr="00B138F3" w:rsidRDefault="001005B0" w:rsidP="00032D5D">
      <w:pPr>
        <w:widowControl w:val="0"/>
        <w:ind w:left="567" w:right="565"/>
        <w:jc w:val="center"/>
        <w:rPr>
          <w:rFonts w:ascii="GHEA Grapalat" w:hAnsi="GHEA Grapalat"/>
          <w:b/>
        </w:rPr>
      </w:pPr>
    </w:p>
    <w:p w14:paraId="7B35EF57" w14:textId="77777777" w:rsidR="005B3A59" w:rsidRPr="00B138F3" w:rsidRDefault="005B3A59" w:rsidP="00032D5D">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5F2BD7DC" w14:textId="77777777" w:rsidR="005B3A59" w:rsidRPr="00B138F3" w:rsidRDefault="005B3A59" w:rsidP="00032D5D">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30050B7C" w14:textId="77777777" w:rsidR="005B3A59" w:rsidRPr="00B138F3" w:rsidRDefault="005B3A59" w:rsidP="00032D5D">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C96517D" w14:textId="77777777" w:rsidR="005B3A59" w:rsidRPr="00B138F3" w:rsidRDefault="005B3A59" w:rsidP="00032D5D">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3DC10027" w14:textId="77777777" w:rsidR="005B3A59" w:rsidRPr="00B138F3" w:rsidRDefault="005B3A59" w:rsidP="00032D5D">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02FA68B" w14:textId="77777777" w:rsidR="005B3A59" w:rsidRPr="00B138F3" w:rsidRDefault="00875F09" w:rsidP="00032D5D">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F14FC30"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531B812C" w14:textId="77777777" w:rsidR="005B3A59" w:rsidRPr="00B138F3" w:rsidRDefault="005B3A59" w:rsidP="00032D5D">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137569D" w14:textId="77777777" w:rsidR="005B3A59" w:rsidRPr="00B138F3" w:rsidRDefault="005B3A59" w:rsidP="00032D5D">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2302B8E0" w14:textId="77777777" w:rsidR="005B3A59" w:rsidRPr="00B138F3" w:rsidRDefault="005B3A59" w:rsidP="00032D5D">
      <w:pPr>
        <w:pStyle w:val="NormalWeb"/>
        <w:shd w:val="clear" w:color="auto" w:fill="FFFFFF"/>
        <w:spacing w:before="0" w:beforeAutospacing="0" w:after="0" w:afterAutospacing="0"/>
        <w:jc w:val="both"/>
        <w:rPr>
          <w:rFonts w:ascii="GHEA Grapalat" w:eastAsiaTheme="minorHAnsi" w:hAnsi="GHEA Grapalat" w:cstheme="minorBidi"/>
        </w:rPr>
      </w:pPr>
    </w:p>
    <w:p w14:paraId="3A7B3C2C" w14:textId="77777777" w:rsidR="00286CDB" w:rsidRPr="00B138F3" w:rsidRDefault="005B3A59" w:rsidP="00032D5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24C032D0" w14:textId="77777777" w:rsidR="00286CDB" w:rsidRPr="00B138F3" w:rsidRDefault="00286CDB" w:rsidP="00032D5D">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C6A0C55" w14:textId="77777777" w:rsidR="005B3A59" w:rsidRPr="00B138F3" w:rsidRDefault="005B3A59" w:rsidP="00032D5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B68109E" w14:textId="203E2F6A" w:rsidR="005B3A59" w:rsidRPr="00B138F3" w:rsidRDefault="002D4EEB" w:rsidP="00032D5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74013">
        <w:rPr>
          <w:rFonts w:ascii="GHEA Grapalat" w:eastAsiaTheme="minorHAnsi" w:hAnsi="GHEA Grapalat" w:cstheme="minorBidi"/>
        </w:rPr>
        <w:t>пяти</w:t>
      </w:r>
      <w:r w:rsidR="00B74013"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w:t>
      </w:r>
      <w:r w:rsidR="00A67C15">
        <w:rPr>
          <w:rFonts w:ascii="GHEA Grapalat" w:eastAsiaTheme="minorHAnsi" w:hAnsi="GHEA Grapalat" w:cstheme="minorBidi"/>
        </w:rPr>
        <w:t xml:space="preserve"> </w:t>
      </w:r>
      <w:r w:rsidR="00A67C15" w:rsidRPr="0016373D">
        <w:rPr>
          <w:rFonts w:ascii="GHEA Grapalat" w:hAnsi="GHEA Grapalat" w:cs="Arial"/>
          <w:b/>
          <w:sz w:val="20"/>
          <w:szCs w:val="20"/>
          <w:lang w:val="hy-AM"/>
        </w:rPr>
        <w:t>900015211429</w:t>
      </w:r>
      <w:r w:rsidR="005B3A59" w:rsidRPr="00B138F3">
        <w:rPr>
          <w:rFonts w:ascii="GHEA Grapalat" w:eastAsiaTheme="minorHAnsi" w:hAnsi="GHEA Grapalat" w:cstheme="minorBidi"/>
        </w:rPr>
        <w:t xml:space="preserve"> бенефициара.</w:t>
      </w:r>
    </w:p>
    <w:p w14:paraId="17B0C176" w14:textId="77777777" w:rsidR="005B3A59" w:rsidRPr="00B138F3" w:rsidRDefault="005B3A59" w:rsidP="00032D5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2FA8DE0" w14:textId="77777777" w:rsidR="005B3A59" w:rsidRPr="00B138F3" w:rsidRDefault="005B3A59" w:rsidP="00032D5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121CB8E"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88ABFC1" w14:textId="77777777" w:rsidR="00EB1A78" w:rsidRPr="00F00F71" w:rsidRDefault="00EB1A78"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5DEB3FA7" w14:textId="77777777" w:rsidR="00EB1A78" w:rsidRPr="00F00F71" w:rsidRDefault="00EB1A78"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sz w:val="18"/>
          <w:szCs w:val="18"/>
        </w:rPr>
        <w:t>номер заключаемого договара</w:t>
      </w:r>
    </w:p>
    <w:p w14:paraId="24F5E321" w14:textId="77777777" w:rsidR="00EB1A78" w:rsidRPr="00F00F71" w:rsidRDefault="00EB1A78"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08172D54" w14:textId="77777777" w:rsidR="00EB1A78" w:rsidRPr="00F00F71" w:rsidRDefault="00EB1A78" w:rsidP="00032D5D">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F00F71">
        <w:rPr>
          <w:rFonts w:ascii="GHEA Grapalat" w:eastAsiaTheme="minorHAnsi" w:hAnsi="GHEA Grapalat" w:cstheme="minorBidi"/>
        </w:rPr>
        <w:t xml:space="preserve">и  действует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в</w:t>
      </w:r>
      <w:r w:rsidRPr="00F00F71">
        <w:rPr>
          <w:rFonts w:ascii="GHEA Grapalat" w:hAnsi="GHEA Grapalat"/>
        </w:rPr>
        <w:t>ключительно</w:t>
      </w:r>
      <w:r w:rsidRPr="00F00F71">
        <w:rPr>
          <w:rFonts w:ascii="GHEA Grapalat" w:eastAsiaTheme="minorHAnsi" w:hAnsi="GHEA Grapalat" w:cstheme="minorBidi"/>
        </w:rPr>
        <w:t xml:space="preserve">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девяностого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рабочего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дня</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следующего за днем </w:t>
      </w:r>
    </w:p>
    <w:p w14:paraId="7C3295CD" w14:textId="77777777" w:rsidR="00EB1A78" w:rsidRPr="00F00F71" w:rsidRDefault="00EB1A78" w:rsidP="00032D5D">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3BA9D2B5" w14:textId="77777777" w:rsidR="00EB1A78" w:rsidRPr="00F00F71" w:rsidRDefault="00EB1A78" w:rsidP="00032D5D">
      <w:pPr>
        <w:pStyle w:val="NormalWeb"/>
        <w:shd w:val="clear" w:color="auto" w:fill="FFFFFF"/>
        <w:spacing w:before="0" w:beforeAutospacing="0" w:after="0" w:afterAutospacing="0"/>
        <w:contextualSpacing/>
        <w:jc w:val="center"/>
        <w:rPr>
          <w:rFonts w:eastAsiaTheme="minorHAnsi" w:cstheme="minorBidi"/>
        </w:rPr>
      </w:pPr>
      <w:r w:rsidRPr="00F00F71">
        <w:rPr>
          <w:rFonts w:ascii="GHEA Grapalat" w:eastAsiaTheme="minorHAnsi" w:hAnsi="GHEA Grapalat" w:cstheme="minorBidi"/>
          <w:lang w:val="hy-AM"/>
        </w:rPr>
        <w:t>--------------------------------------------------------</w:t>
      </w:r>
      <w:r w:rsidRPr="00F00F71">
        <w:rPr>
          <w:rFonts w:ascii="GHEA Grapalat" w:eastAsiaTheme="minorHAnsi" w:hAnsi="GHEA Grapalat" w:cstheme="minorBidi"/>
        </w:rPr>
        <w:t>------------------</w:t>
      </w:r>
      <w:r w:rsidRPr="00F00F71">
        <w:rPr>
          <w:rFonts w:ascii="GHEA Grapalat" w:eastAsiaTheme="minorHAnsi" w:hAnsi="GHEA Grapalat" w:cstheme="minorBidi"/>
          <w:lang w:val="hy-AM"/>
        </w:rPr>
        <w:t>----------------------</w:t>
      </w:r>
      <w:r w:rsidRPr="00F00F71">
        <w:rPr>
          <w:rFonts w:eastAsiaTheme="minorHAnsi" w:cstheme="minorBidi"/>
        </w:rPr>
        <w:t xml:space="preserve"> </w:t>
      </w:r>
      <w:r w:rsidRPr="00F00F71">
        <w:rPr>
          <w:rFonts w:eastAsiaTheme="minorHAnsi" w:cstheme="minorBidi"/>
          <w:lang w:val="hy-AM"/>
        </w:rPr>
        <w:t>.</w:t>
      </w:r>
      <w:r w:rsidRPr="00F00F71">
        <w:rPr>
          <w:rFonts w:eastAsiaTheme="minorHAnsi" w:cstheme="minorBidi"/>
        </w:rPr>
        <w:t xml:space="preserve">                    </w:t>
      </w:r>
      <w:r w:rsidRPr="00F00F71">
        <w:rPr>
          <w:rFonts w:ascii="GHEA Grapalat" w:hAnsi="GHEA Grapalat"/>
          <w:sz w:val="16"/>
          <w:szCs w:val="16"/>
        </w:rPr>
        <w:t>крайний   срок</w:t>
      </w:r>
      <w:r w:rsidRPr="00F00F71">
        <w:rPr>
          <w:rFonts w:ascii="GHEA Grapalat" w:eastAsiaTheme="minorHAnsi" w:hAnsi="GHEA Grapalat" w:cstheme="minorBidi"/>
          <w:sz w:val="16"/>
          <w:szCs w:val="16"/>
        </w:rPr>
        <w:t xml:space="preserve"> выполнения работ</w:t>
      </w:r>
      <w:r w:rsidRPr="00F00F71">
        <w:rPr>
          <w:rFonts w:ascii="GHEA Grapalat" w:hAnsi="GHEA Grapalat"/>
          <w:sz w:val="16"/>
          <w:szCs w:val="16"/>
        </w:rPr>
        <w:t>, предусмотренный заключаемым договором, включая гарантийный срок</w:t>
      </w:r>
    </w:p>
    <w:p w14:paraId="7D053FB1" w14:textId="77777777" w:rsidR="008269CF" w:rsidRPr="00F00F71" w:rsidRDefault="008269CF" w:rsidP="00032D5D">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F00F71">
        <w:rPr>
          <w:rFonts w:ascii="GHEA Grapalat" w:eastAsiaTheme="minorHAnsi" w:hAnsi="GHEA Grapalat" w:cstheme="minorBidi"/>
        </w:rPr>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w:t>
      </w:r>
      <w:r w:rsidR="002B7F23" w:rsidRPr="00F00F71">
        <w:rPr>
          <w:rFonts w:ascii="GHEA Grapalat" w:eastAsiaTheme="minorHAnsi" w:hAnsi="GHEA Grapalat" w:cstheme="minorBidi"/>
        </w:rPr>
        <w:t xml:space="preserve">настоящей гарантии </w:t>
      </w:r>
      <w:r w:rsidRPr="00F00F71">
        <w:rPr>
          <w:rFonts w:ascii="GHEA Grapalat" w:eastAsiaTheme="minorHAnsi" w:hAnsi="GHEA Grapalat" w:cstheme="minorBidi"/>
        </w:rPr>
        <w:t xml:space="preserve">вариант также на адрес электронной почты секретаря оценочной комиссии указанный </w:t>
      </w:r>
      <w:r w:rsidR="002B7F23" w:rsidRPr="00F00F71">
        <w:rPr>
          <w:rFonts w:ascii="GHEA Grapalat" w:eastAsiaTheme="minorHAnsi" w:hAnsi="GHEA Grapalat" w:cstheme="minorBidi"/>
        </w:rPr>
        <w:t>в приглашении к процедуре закуп</w:t>
      </w:r>
      <w:r w:rsidRPr="00F00F71">
        <w:rPr>
          <w:rFonts w:ascii="GHEA Grapalat" w:eastAsiaTheme="minorHAnsi" w:hAnsi="GHEA Grapalat" w:cstheme="minorBidi"/>
        </w:rPr>
        <w:t>ок</w:t>
      </w:r>
      <w:r w:rsidR="002B7F23" w:rsidRPr="00F00F71">
        <w:rPr>
          <w:rFonts w:ascii="GHEA Grapalat" w:eastAsiaTheme="minorHAnsi" w:hAnsi="GHEA Grapalat" w:cstheme="minorBidi"/>
        </w:rPr>
        <w:t>,</w:t>
      </w:r>
      <w:r w:rsidRPr="00F00F7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4D69769D" w14:textId="77777777" w:rsidR="005B3A59" w:rsidRPr="00F00F71" w:rsidRDefault="005B3A59" w:rsidP="00032D5D">
      <w:pPr>
        <w:pStyle w:val="NormalWeb"/>
        <w:shd w:val="clear" w:color="auto" w:fill="FFFFFF"/>
        <w:spacing w:before="0" w:beforeAutospacing="0" w:after="0" w:afterAutospacing="0"/>
        <w:contextualSpacing/>
        <w:jc w:val="both"/>
        <w:rPr>
          <w:rStyle w:val="Strong"/>
          <w:rFonts w:ascii="GHEA Grapalat" w:hAnsi="GHEA Grapalat"/>
          <w:b w:val="0"/>
          <w:bCs w:val="0"/>
          <w:sz w:val="20"/>
          <w:szCs w:val="20"/>
        </w:rPr>
      </w:pPr>
    </w:p>
    <w:p w14:paraId="61F8550D"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14:paraId="0EE3C2C5" w14:textId="77777777" w:rsidR="00D273E6" w:rsidRPr="00B138F3" w:rsidRDefault="00D273E6"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B3BA62" w14:textId="77777777" w:rsidR="005B3A59" w:rsidRPr="00B138F3" w:rsidRDefault="005B3A59"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40231FE" w14:textId="77777777" w:rsidR="005B3A59" w:rsidRPr="00B138F3" w:rsidRDefault="005B3A59" w:rsidP="00032D5D">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344C8CB"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0D806B0"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A8559FD"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18DA26C3"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0DD73E"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07152E"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C44D45"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9D51572"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EA4BE41" w14:textId="77777777" w:rsidR="005B3A59" w:rsidRPr="00B138F3" w:rsidRDefault="005B3A59" w:rsidP="00032D5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123CFF5" w14:textId="77777777" w:rsidR="005B3A59" w:rsidRPr="00B138F3" w:rsidRDefault="005B3A59" w:rsidP="00032D5D">
      <w:pPr>
        <w:pStyle w:val="NormalWeb"/>
        <w:shd w:val="clear" w:color="auto" w:fill="FFFFFF"/>
        <w:spacing w:before="0" w:beforeAutospacing="0" w:after="0" w:afterAutospacing="0"/>
        <w:ind w:firstLine="375"/>
        <w:rPr>
          <w:rFonts w:ascii="GHEA Grapalat" w:eastAsiaTheme="minorHAnsi" w:hAnsi="GHEA Grapalat" w:cstheme="minorBidi"/>
        </w:rPr>
      </w:pPr>
    </w:p>
    <w:p w14:paraId="25EDA5B9" w14:textId="77777777" w:rsidR="005B3A59" w:rsidRPr="00B138F3" w:rsidRDefault="005B3A59" w:rsidP="00032D5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8FB7B22" w14:textId="77777777" w:rsidR="005B3A59" w:rsidRPr="00B138F3" w:rsidRDefault="005B3A59" w:rsidP="00032D5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2AF816C"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204DD4F"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FAAE7B4"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hAnsi="GHEA Grapalat"/>
          <w:sz w:val="20"/>
          <w:szCs w:val="20"/>
        </w:rPr>
      </w:pPr>
    </w:p>
    <w:p w14:paraId="5A87D395"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7CCEA40"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435B09"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208548A"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4A01E1A" w14:textId="77777777" w:rsidR="005B3A59" w:rsidRPr="00B138F3" w:rsidRDefault="005B3A59" w:rsidP="00032D5D">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DAFC1D5"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AABE1EC" w14:textId="77777777" w:rsidR="00F331AD" w:rsidRPr="002A4554" w:rsidRDefault="00F331AD" w:rsidP="00032D5D">
      <w:pPr>
        <w:widowControl w:val="0"/>
        <w:jc w:val="right"/>
        <w:rPr>
          <w:rFonts w:ascii="GHEA Grapalat" w:hAnsi="GHEA Grapalat"/>
          <w:i/>
        </w:rPr>
      </w:pPr>
    </w:p>
    <w:p w14:paraId="4707B274" w14:textId="77777777" w:rsidR="00D24392" w:rsidRPr="005F2C25" w:rsidRDefault="00D24392" w:rsidP="00032D5D">
      <w:pPr>
        <w:widowControl w:val="0"/>
        <w:rPr>
          <w:rFonts w:ascii="GHEA Grapalat" w:hAnsi="GHEA Grapalat"/>
          <w:i/>
        </w:rPr>
      </w:pPr>
    </w:p>
    <w:p w14:paraId="0D55D832" w14:textId="77777777" w:rsidR="00D24392" w:rsidRPr="005F2C25" w:rsidRDefault="00D24392" w:rsidP="00032D5D">
      <w:pPr>
        <w:widowControl w:val="0"/>
        <w:jc w:val="right"/>
        <w:rPr>
          <w:rFonts w:ascii="GHEA Grapalat" w:hAnsi="GHEA Grapalat"/>
          <w:i/>
        </w:rPr>
      </w:pPr>
    </w:p>
    <w:p w14:paraId="1598FF08" w14:textId="77777777" w:rsidR="00A67C15" w:rsidRDefault="00A67C15" w:rsidP="00032D5D">
      <w:pPr>
        <w:pStyle w:val="BodyTextIndent3"/>
        <w:widowControl w:val="0"/>
        <w:spacing w:line="240" w:lineRule="auto"/>
        <w:jc w:val="right"/>
        <w:rPr>
          <w:rFonts w:ascii="GHEA Grapalat" w:hAnsi="GHEA Grapalat"/>
          <w:b/>
          <w:sz w:val="24"/>
          <w:szCs w:val="24"/>
        </w:rPr>
      </w:pPr>
    </w:p>
    <w:p w14:paraId="2DBCF797" w14:textId="77777777" w:rsidR="00A67C15" w:rsidRDefault="00A67C15" w:rsidP="00032D5D">
      <w:pPr>
        <w:pStyle w:val="BodyTextIndent3"/>
        <w:widowControl w:val="0"/>
        <w:spacing w:line="240" w:lineRule="auto"/>
        <w:jc w:val="right"/>
        <w:rPr>
          <w:rFonts w:ascii="GHEA Grapalat" w:hAnsi="GHEA Grapalat"/>
          <w:b/>
          <w:sz w:val="24"/>
          <w:szCs w:val="24"/>
        </w:rPr>
      </w:pPr>
    </w:p>
    <w:p w14:paraId="6B5393B6" w14:textId="77777777" w:rsidR="00A67C15" w:rsidRDefault="00A67C15" w:rsidP="00032D5D">
      <w:pPr>
        <w:pStyle w:val="BodyTextIndent3"/>
        <w:widowControl w:val="0"/>
        <w:spacing w:line="240" w:lineRule="auto"/>
        <w:jc w:val="right"/>
        <w:rPr>
          <w:rFonts w:ascii="GHEA Grapalat" w:hAnsi="GHEA Grapalat"/>
          <w:b/>
          <w:sz w:val="24"/>
          <w:szCs w:val="24"/>
        </w:rPr>
      </w:pPr>
    </w:p>
    <w:p w14:paraId="155B75F6" w14:textId="77777777" w:rsidR="00A67C15" w:rsidRDefault="00A67C15" w:rsidP="00032D5D">
      <w:pPr>
        <w:pStyle w:val="BodyTextIndent3"/>
        <w:widowControl w:val="0"/>
        <w:spacing w:line="240" w:lineRule="auto"/>
        <w:jc w:val="right"/>
        <w:rPr>
          <w:rFonts w:ascii="GHEA Grapalat" w:hAnsi="GHEA Grapalat"/>
          <w:b/>
          <w:sz w:val="24"/>
          <w:szCs w:val="24"/>
        </w:rPr>
      </w:pPr>
    </w:p>
    <w:p w14:paraId="6BA7980D" w14:textId="77777777" w:rsidR="00A67C15" w:rsidRDefault="00A67C15" w:rsidP="00032D5D">
      <w:pPr>
        <w:pStyle w:val="BodyTextIndent3"/>
        <w:widowControl w:val="0"/>
        <w:spacing w:line="240" w:lineRule="auto"/>
        <w:jc w:val="right"/>
        <w:rPr>
          <w:rFonts w:ascii="GHEA Grapalat" w:hAnsi="GHEA Grapalat"/>
          <w:b/>
          <w:sz w:val="24"/>
          <w:szCs w:val="24"/>
        </w:rPr>
      </w:pPr>
    </w:p>
    <w:p w14:paraId="4E6779BA" w14:textId="77777777" w:rsidR="00A67C15" w:rsidRDefault="00A67C15" w:rsidP="00032D5D">
      <w:pPr>
        <w:pStyle w:val="BodyTextIndent3"/>
        <w:widowControl w:val="0"/>
        <w:spacing w:line="240" w:lineRule="auto"/>
        <w:jc w:val="right"/>
        <w:rPr>
          <w:rFonts w:ascii="GHEA Grapalat" w:hAnsi="GHEA Grapalat"/>
          <w:b/>
          <w:sz w:val="24"/>
          <w:szCs w:val="24"/>
        </w:rPr>
      </w:pPr>
    </w:p>
    <w:p w14:paraId="40BF8EFF" w14:textId="77777777" w:rsidR="00A67C15" w:rsidRDefault="00A67C15" w:rsidP="00032D5D">
      <w:pPr>
        <w:pStyle w:val="BodyTextIndent3"/>
        <w:widowControl w:val="0"/>
        <w:spacing w:line="240" w:lineRule="auto"/>
        <w:jc w:val="right"/>
        <w:rPr>
          <w:rFonts w:ascii="GHEA Grapalat" w:hAnsi="GHEA Grapalat"/>
          <w:b/>
          <w:sz w:val="24"/>
          <w:szCs w:val="24"/>
        </w:rPr>
      </w:pPr>
    </w:p>
    <w:p w14:paraId="4387FC2B" w14:textId="77777777" w:rsidR="00A67C15" w:rsidRDefault="00A67C15" w:rsidP="00032D5D">
      <w:pPr>
        <w:pStyle w:val="BodyTextIndent3"/>
        <w:widowControl w:val="0"/>
        <w:spacing w:line="240" w:lineRule="auto"/>
        <w:jc w:val="right"/>
        <w:rPr>
          <w:rFonts w:ascii="GHEA Grapalat" w:hAnsi="GHEA Grapalat"/>
          <w:b/>
          <w:sz w:val="24"/>
          <w:szCs w:val="24"/>
        </w:rPr>
      </w:pPr>
    </w:p>
    <w:p w14:paraId="3B9DEC5A" w14:textId="77777777" w:rsidR="00A67C15" w:rsidRDefault="00A67C15" w:rsidP="00032D5D">
      <w:pPr>
        <w:pStyle w:val="BodyTextIndent3"/>
        <w:widowControl w:val="0"/>
        <w:spacing w:line="240" w:lineRule="auto"/>
        <w:jc w:val="right"/>
        <w:rPr>
          <w:rFonts w:ascii="GHEA Grapalat" w:hAnsi="GHEA Grapalat"/>
          <w:b/>
          <w:sz w:val="24"/>
          <w:szCs w:val="24"/>
        </w:rPr>
      </w:pPr>
    </w:p>
    <w:p w14:paraId="566BE68B" w14:textId="77777777" w:rsidR="00A67C15" w:rsidRDefault="00A67C15" w:rsidP="00032D5D">
      <w:pPr>
        <w:pStyle w:val="BodyTextIndent3"/>
        <w:widowControl w:val="0"/>
        <w:spacing w:line="240" w:lineRule="auto"/>
        <w:jc w:val="right"/>
        <w:rPr>
          <w:rFonts w:ascii="GHEA Grapalat" w:hAnsi="GHEA Grapalat"/>
          <w:b/>
          <w:sz w:val="24"/>
          <w:szCs w:val="24"/>
        </w:rPr>
      </w:pPr>
    </w:p>
    <w:p w14:paraId="3B3CC577" w14:textId="77777777" w:rsidR="00C07676" w:rsidRPr="00B138F3" w:rsidRDefault="00C07676" w:rsidP="00C07676">
      <w:pPr>
        <w:widowControl w:val="0"/>
        <w:jc w:val="right"/>
        <w:rPr>
          <w:rFonts w:ascii="GHEA Grapalat" w:hAnsi="GHEA Grapalat" w:cs="GHEA Grapalat"/>
          <w:i/>
        </w:rPr>
      </w:pPr>
      <w:r w:rsidRPr="00B138F3">
        <w:rPr>
          <w:rFonts w:ascii="GHEA Grapalat" w:hAnsi="GHEA Grapalat"/>
          <w:i/>
        </w:rPr>
        <w:t>Приложение № 5.1</w:t>
      </w:r>
    </w:p>
    <w:p w14:paraId="2570386E" w14:textId="6EBF5F12" w:rsidR="00C07676" w:rsidRPr="00B138F3" w:rsidRDefault="00C07676" w:rsidP="00C07676">
      <w:pPr>
        <w:widowControl w:val="0"/>
        <w:jc w:val="right"/>
        <w:rPr>
          <w:rFonts w:ascii="GHEA Grapalat" w:hAnsi="GHEA Grapalat" w:cs="GHEA Grapalat"/>
          <w:i/>
        </w:rPr>
      </w:pPr>
      <w:r w:rsidRPr="00B138F3">
        <w:rPr>
          <w:rFonts w:ascii="GHEA Grapalat" w:hAnsi="GHEA Grapalat"/>
          <w:i/>
        </w:rPr>
        <w:t>к Приглашению на открытый конкурс</w:t>
      </w:r>
      <w:r w:rsidRPr="00B138F3">
        <w:rPr>
          <w:rFonts w:ascii="GHEA Grapalat" w:hAnsi="GHEA Grapalat"/>
          <w:i/>
        </w:rPr>
        <w:br/>
        <w:t>под кодом "</w:t>
      </w:r>
      <w:r>
        <w:rPr>
          <w:rFonts w:ascii="GHEA Grapalat" w:hAnsi="GHEA Grapalat"/>
          <w:i/>
        </w:rPr>
        <w:t>EQ-</w:t>
      </w:r>
      <w:r>
        <w:rPr>
          <w:rFonts w:ascii="GHEA Grapalat" w:hAnsi="GHEA Grapalat"/>
          <w:i/>
          <w:lang w:val="en-US"/>
        </w:rPr>
        <w:t>GH</w:t>
      </w:r>
      <w:r>
        <w:rPr>
          <w:rFonts w:ascii="GHEA Grapalat" w:hAnsi="GHEA Grapalat"/>
          <w:i/>
        </w:rPr>
        <w:t>AShDzB-26/</w:t>
      </w:r>
      <w:r w:rsidRPr="00C253B3">
        <w:rPr>
          <w:rFonts w:ascii="GHEA Grapalat" w:hAnsi="GHEA Grapalat"/>
          <w:i/>
        </w:rPr>
        <w:t>8</w:t>
      </w:r>
      <w:r w:rsidRPr="00B138F3">
        <w:rPr>
          <w:rFonts w:ascii="GHEA Grapalat" w:hAnsi="GHEA Grapalat"/>
          <w:i/>
        </w:rPr>
        <w:t>"</w:t>
      </w:r>
      <w:r w:rsidRPr="00B138F3">
        <w:rPr>
          <w:rStyle w:val="FootnoteReference"/>
          <w:rFonts w:ascii="GHEA Grapalat" w:hAnsi="GHEA Grapalat"/>
          <w:i/>
        </w:rPr>
        <w:footnoteReference w:customMarkFollows="1" w:id="21"/>
        <w:t>*</w:t>
      </w:r>
    </w:p>
    <w:p w14:paraId="5D319167" w14:textId="77777777" w:rsidR="00C07676" w:rsidRPr="002A4554" w:rsidRDefault="00C07676" w:rsidP="00C07676">
      <w:pPr>
        <w:widowControl w:val="0"/>
        <w:jc w:val="center"/>
        <w:rPr>
          <w:rFonts w:ascii="GHEA Grapalat" w:hAnsi="GHEA Grapalat"/>
          <w:b/>
        </w:rPr>
      </w:pPr>
    </w:p>
    <w:p w14:paraId="51A3F429" w14:textId="77777777" w:rsidR="00C07676" w:rsidRPr="00B138F3" w:rsidRDefault="00C07676" w:rsidP="00C07676">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19DA9746" w14:textId="77777777" w:rsidR="00C07676" w:rsidRPr="00B138F3" w:rsidRDefault="00C07676" w:rsidP="00C07676">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C07676" w:rsidRPr="00B138F3" w14:paraId="1EED5A40" w14:textId="77777777" w:rsidTr="005E5200">
        <w:tc>
          <w:tcPr>
            <w:tcW w:w="4786" w:type="dxa"/>
          </w:tcPr>
          <w:p w14:paraId="71EA0BC1" w14:textId="77777777" w:rsidR="00C07676" w:rsidRPr="00B138F3" w:rsidRDefault="00C07676" w:rsidP="005E5200">
            <w:pPr>
              <w:widowControl w:val="0"/>
              <w:rPr>
                <w:rFonts w:ascii="GHEA Grapalat" w:hAnsi="GHEA Grapalat" w:cs="GHEA Grapalat"/>
                <w:b/>
                <w:lang w:val="en-US"/>
              </w:rPr>
            </w:pPr>
            <w:r w:rsidRPr="00B138F3">
              <w:rPr>
                <w:rFonts w:ascii="GHEA Grapalat" w:hAnsi="GHEA Grapalat"/>
              </w:rPr>
              <w:t>г. Ереван</w:t>
            </w:r>
          </w:p>
        </w:tc>
        <w:tc>
          <w:tcPr>
            <w:tcW w:w="4500" w:type="dxa"/>
          </w:tcPr>
          <w:p w14:paraId="3AD1D536" w14:textId="77777777" w:rsidR="00C07676" w:rsidRPr="00B138F3" w:rsidRDefault="00C07676" w:rsidP="005E5200">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2"/>
              <w:t>**</w:t>
            </w:r>
          </w:p>
        </w:tc>
      </w:tr>
    </w:tbl>
    <w:p w14:paraId="12AC16BB" w14:textId="77777777" w:rsidR="00C07676" w:rsidRPr="00B138F3" w:rsidRDefault="00C07676" w:rsidP="00C07676">
      <w:pPr>
        <w:widowControl w:val="0"/>
        <w:rPr>
          <w:rFonts w:ascii="GHEA Grapalat" w:hAnsi="GHEA Grapalat" w:cs="GHEA Grapalat"/>
          <w:b/>
        </w:rPr>
      </w:pPr>
    </w:p>
    <w:p w14:paraId="6EF0B05D" w14:textId="77777777" w:rsidR="00C07676" w:rsidRPr="00B138F3" w:rsidRDefault="00C07676" w:rsidP="00C07676">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22AAD4FA" w14:textId="77777777" w:rsidR="00C07676" w:rsidRPr="00B138F3" w:rsidRDefault="00C07676" w:rsidP="00C07676">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0EB93199" w14:textId="77777777" w:rsidR="00C07676" w:rsidRPr="00B138F3" w:rsidRDefault="00C07676" w:rsidP="00C07676">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71B06597" w14:textId="77777777" w:rsidR="00C07676" w:rsidRPr="00B138F3" w:rsidRDefault="00C07676" w:rsidP="00C07676">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173635BD" w14:textId="77777777" w:rsidR="00C07676" w:rsidRPr="00B138F3" w:rsidRDefault="00C07676" w:rsidP="00C07676">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5B84C16" w14:textId="77777777" w:rsidR="00C07676" w:rsidRPr="00572A57" w:rsidRDefault="00C07676" w:rsidP="00C07676">
      <w:pPr>
        <w:widowControl w:val="0"/>
        <w:jc w:val="center"/>
        <w:rPr>
          <w:rFonts w:ascii="GHEA Grapalat" w:hAnsi="GHEA Grapalat"/>
          <w:b/>
        </w:rPr>
      </w:pPr>
    </w:p>
    <w:p w14:paraId="5A4B92DA" w14:textId="77777777" w:rsidR="00C07676" w:rsidRPr="00B138F3" w:rsidRDefault="00C07676" w:rsidP="00C07676">
      <w:pPr>
        <w:widowControl w:val="0"/>
        <w:jc w:val="center"/>
        <w:rPr>
          <w:rFonts w:ascii="GHEA Grapalat" w:hAnsi="GHEA Grapalat" w:cs="GHEA Grapalat"/>
          <w:b/>
          <w:bCs/>
        </w:rPr>
      </w:pPr>
      <w:r w:rsidRPr="00B138F3">
        <w:rPr>
          <w:rFonts w:ascii="GHEA Grapalat" w:hAnsi="GHEA Grapalat"/>
          <w:b/>
        </w:rPr>
        <w:t>1. Предмет соглашения</w:t>
      </w:r>
    </w:p>
    <w:p w14:paraId="204D8B24" w14:textId="77777777" w:rsidR="00C07676" w:rsidRPr="00B138F3" w:rsidRDefault="00C07676" w:rsidP="00C07676">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59DFA4AA" w14:textId="77777777" w:rsidR="00C07676" w:rsidRPr="00B138F3" w:rsidRDefault="00C07676" w:rsidP="00C07676">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73BCFD9F" w14:textId="77777777" w:rsidR="00C07676" w:rsidRPr="00B138F3" w:rsidRDefault="00C07676" w:rsidP="00C07676">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345AC43C" w14:textId="77777777" w:rsidR="00C07676" w:rsidRPr="00B138F3" w:rsidRDefault="00C07676" w:rsidP="00C07676">
      <w:pPr>
        <w:widowControl w:val="0"/>
        <w:ind w:left="5245"/>
        <w:jc w:val="both"/>
        <w:rPr>
          <w:rFonts w:ascii="GHEA Grapalat" w:hAnsi="GHEA Grapalat" w:cs="GHEA Grapalat"/>
        </w:rPr>
      </w:pPr>
      <w:r w:rsidRPr="00B138F3">
        <w:rPr>
          <w:rFonts w:ascii="GHEA Grapalat" w:hAnsi="GHEA Grapalat"/>
          <w:vertAlign w:val="superscript"/>
        </w:rPr>
        <w:t>код процедуры</w:t>
      </w:r>
    </w:p>
    <w:p w14:paraId="1926F4DC" w14:textId="77777777" w:rsidR="00C07676" w:rsidRPr="00B138F3" w:rsidRDefault="00C07676" w:rsidP="00C07676">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68C6535" w14:textId="77777777" w:rsidR="00C07676" w:rsidRPr="00B138F3" w:rsidRDefault="00C07676" w:rsidP="00C07676">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53134818" w14:textId="77777777" w:rsidR="00C07676" w:rsidRPr="00B138F3" w:rsidRDefault="00C07676" w:rsidP="00C07676">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5C19025" w14:textId="77777777" w:rsidR="00C07676" w:rsidRPr="00B138F3" w:rsidRDefault="00C07676" w:rsidP="00C07676">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DC3A39A" w14:textId="77777777" w:rsidR="00C07676" w:rsidRPr="00B138F3" w:rsidRDefault="00C07676" w:rsidP="00C07676">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567FB5A" w14:textId="77777777" w:rsidR="00C07676" w:rsidRPr="00B138F3" w:rsidRDefault="00C07676" w:rsidP="00C07676">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21226C36" w14:textId="77777777" w:rsidR="00C07676" w:rsidRPr="00B138F3" w:rsidRDefault="00C07676" w:rsidP="00C07676">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w:t>
      </w:r>
      <w:r w:rsidRPr="00B138F3">
        <w:rPr>
          <w:rFonts w:ascii="GHEA Grapalat" w:hAnsi="GHEA Grapalat"/>
        </w:rPr>
        <w:lastRenderedPageBreak/>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09E1627" w14:textId="77777777" w:rsidR="00C07676" w:rsidRPr="00B138F3" w:rsidRDefault="00C07676" w:rsidP="00C07676">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BC4BB66" w14:textId="77777777" w:rsidR="00C07676" w:rsidRPr="00B138F3" w:rsidRDefault="00C07676" w:rsidP="00C07676">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1555FABE" w14:textId="77777777" w:rsidR="00C07676" w:rsidRPr="00B138F3" w:rsidRDefault="00C07676" w:rsidP="00C07676">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1E8117D4" w14:textId="77777777" w:rsidR="00C07676" w:rsidRPr="00B138F3" w:rsidRDefault="00C07676" w:rsidP="00C07676">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97BDA75" w14:textId="77777777" w:rsidR="00C07676" w:rsidRPr="00B138F3" w:rsidRDefault="00C07676" w:rsidP="00C07676">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7F78AE6A" w14:textId="77777777" w:rsidR="00C07676" w:rsidRPr="00572A57" w:rsidRDefault="00C07676" w:rsidP="00C07676">
      <w:pPr>
        <w:widowControl w:val="0"/>
        <w:jc w:val="center"/>
        <w:rPr>
          <w:rFonts w:ascii="GHEA Grapalat" w:hAnsi="GHEA Grapalat"/>
          <w:b/>
        </w:rPr>
      </w:pPr>
    </w:p>
    <w:p w14:paraId="53C818A2" w14:textId="77777777" w:rsidR="00C07676" w:rsidRPr="00572A57" w:rsidRDefault="00C07676" w:rsidP="00C07676">
      <w:pPr>
        <w:widowControl w:val="0"/>
        <w:jc w:val="center"/>
        <w:rPr>
          <w:rFonts w:ascii="GHEA Grapalat" w:hAnsi="GHEA Grapalat"/>
          <w:b/>
        </w:rPr>
      </w:pPr>
    </w:p>
    <w:p w14:paraId="3E65F012" w14:textId="77777777" w:rsidR="00C07676" w:rsidRPr="00572A57" w:rsidRDefault="00C07676" w:rsidP="00C07676">
      <w:pPr>
        <w:widowControl w:val="0"/>
        <w:jc w:val="center"/>
        <w:rPr>
          <w:rFonts w:ascii="GHEA Grapalat" w:hAnsi="GHEA Grapalat"/>
          <w:b/>
        </w:rPr>
      </w:pPr>
      <w:r w:rsidRPr="00B138F3">
        <w:rPr>
          <w:rFonts w:ascii="GHEA Grapalat" w:hAnsi="GHEA Grapalat"/>
          <w:b/>
        </w:rPr>
        <w:t>2. Иные условия</w:t>
      </w:r>
    </w:p>
    <w:p w14:paraId="67B7A79F" w14:textId="77777777" w:rsidR="00C07676" w:rsidRPr="00572A57" w:rsidRDefault="00C07676" w:rsidP="00C07676">
      <w:pPr>
        <w:widowControl w:val="0"/>
        <w:jc w:val="center"/>
        <w:rPr>
          <w:rFonts w:ascii="GHEA Grapalat" w:hAnsi="GHEA Grapalat" w:cs="GHEA Grapalat"/>
          <w:b/>
          <w:bCs/>
        </w:rPr>
      </w:pPr>
    </w:p>
    <w:p w14:paraId="0BA66ABD" w14:textId="77777777" w:rsidR="00C07676" w:rsidRPr="00B138F3" w:rsidRDefault="00C07676" w:rsidP="00C07676">
      <w:pPr>
        <w:widowControl w:val="0"/>
        <w:tabs>
          <w:tab w:val="left" w:pos="1134"/>
        </w:tabs>
        <w:ind w:firstLine="567"/>
        <w:jc w:val="both"/>
        <w:rPr>
          <w:rFonts w:ascii="GHEA Grapalat" w:hAnsi="GHEA Grapalat"/>
        </w:rPr>
      </w:pPr>
      <w:r w:rsidRPr="00DC49CB">
        <w:rPr>
          <w:rFonts w:ascii="GHEA Grapalat" w:hAnsi="GHEA Grapalat"/>
        </w:rPr>
        <w:t>2.1.</w:t>
      </w:r>
      <w:r w:rsidRPr="00DC49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w:t>
      </w:r>
      <w:r w:rsidRPr="00CA2227">
        <w:rPr>
          <w:rFonts w:ascii="GHEA Grapalat" w:hAnsi="GHEA Grapalat"/>
        </w:rPr>
        <w:t>полного выполнения</w:t>
      </w:r>
      <w:r w:rsidRPr="00DC49CB">
        <w:rPr>
          <w:rFonts w:ascii="GHEA Grapalat" w:hAnsi="GHEA Grapalat"/>
        </w:rPr>
        <w:t xml:space="preserve"> взятых </w:t>
      </w:r>
      <w:r w:rsidRPr="00CA2227">
        <w:rPr>
          <w:rFonts w:ascii="GHEA Grapalat" w:hAnsi="GHEA Grapalat"/>
        </w:rPr>
        <w:t>К</w:t>
      </w:r>
      <w:r w:rsidRPr="00DC49CB">
        <w:rPr>
          <w:rFonts w:ascii="GHEA Grapalat" w:hAnsi="GHEA Grapalat"/>
        </w:rPr>
        <w:t>омпанией по заключаемому договору обязательств, включительно.</w:t>
      </w:r>
    </w:p>
    <w:p w14:paraId="0A597E53" w14:textId="77777777" w:rsidR="00C07676" w:rsidRPr="002A4554" w:rsidRDefault="00C07676" w:rsidP="00C07676">
      <w:pPr>
        <w:widowControl w:val="0"/>
        <w:tabs>
          <w:tab w:val="left" w:pos="1134"/>
        </w:tabs>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264FE955" w14:textId="77777777" w:rsidR="00C07676" w:rsidRPr="00B138F3" w:rsidRDefault="00C07676" w:rsidP="00C07676">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62B717AD" w14:textId="77777777" w:rsidR="00C07676" w:rsidRPr="00B138F3" w:rsidDel="00A13215" w:rsidRDefault="00C07676" w:rsidP="00C07676">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51431B9" w14:textId="77777777" w:rsidR="00C07676" w:rsidRPr="00B138F3" w:rsidRDefault="00C07676" w:rsidP="00C07676">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2C452F0" w14:textId="77777777" w:rsidR="00C07676" w:rsidRPr="00B138F3" w:rsidRDefault="00C07676" w:rsidP="00C07676">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14:paraId="10AE74AB" w14:textId="77777777" w:rsidR="00C07676" w:rsidRPr="00B138F3" w:rsidRDefault="00C07676" w:rsidP="00C07676">
      <w:pPr>
        <w:widowControl w:val="0"/>
        <w:jc w:val="both"/>
        <w:rPr>
          <w:rFonts w:ascii="GHEA Grapalat" w:hAnsi="GHEA Grapalat"/>
        </w:rPr>
      </w:pPr>
      <w:r w:rsidRPr="00B138F3">
        <w:rPr>
          <w:rFonts w:ascii="GHEA Grapalat" w:hAnsi="GHEA Grapalat"/>
        </w:rPr>
        <w:t>_______________________________________</w:t>
      </w:r>
    </w:p>
    <w:p w14:paraId="0FBE6F6F" w14:textId="77777777" w:rsidR="00C07676" w:rsidRPr="00B138F3" w:rsidRDefault="00C07676" w:rsidP="00C07676">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17C5A85A" w14:textId="77777777" w:rsidR="00C07676" w:rsidRPr="00B138F3" w:rsidRDefault="00C07676" w:rsidP="00C07676">
      <w:pPr>
        <w:widowControl w:val="0"/>
        <w:jc w:val="both"/>
        <w:rPr>
          <w:rFonts w:ascii="GHEA Grapalat" w:hAnsi="GHEA Grapalat"/>
        </w:rPr>
      </w:pPr>
      <w:r w:rsidRPr="00B138F3">
        <w:rPr>
          <w:rFonts w:ascii="GHEA Grapalat" w:hAnsi="GHEA Grapalat"/>
        </w:rPr>
        <w:lastRenderedPageBreak/>
        <w:t>_______________________________________</w:t>
      </w:r>
    </w:p>
    <w:p w14:paraId="14D852EC" w14:textId="77777777" w:rsidR="00C07676" w:rsidRPr="00B138F3" w:rsidRDefault="00C07676" w:rsidP="00C07676">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14:paraId="49F1F37D" w14:textId="77777777" w:rsidR="00C07676" w:rsidRPr="00B138F3" w:rsidRDefault="00C07676" w:rsidP="00C07676">
      <w:pPr>
        <w:widowControl w:val="0"/>
        <w:jc w:val="both"/>
        <w:rPr>
          <w:rFonts w:ascii="GHEA Grapalat" w:hAnsi="GHEA Grapalat"/>
        </w:rPr>
      </w:pPr>
      <w:r w:rsidRPr="00B138F3">
        <w:rPr>
          <w:rFonts w:ascii="GHEA Grapalat" w:hAnsi="GHEA Grapalat"/>
        </w:rPr>
        <w:t>_______________________________________</w:t>
      </w:r>
    </w:p>
    <w:p w14:paraId="6216CE63" w14:textId="77777777" w:rsidR="00C07676" w:rsidRPr="00B138F3" w:rsidRDefault="00C07676" w:rsidP="00C07676">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1FF88CD9" w14:textId="77777777" w:rsidR="00C07676" w:rsidRPr="00B138F3" w:rsidRDefault="00C07676" w:rsidP="00C07676">
      <w:pPr>
        <w:widowControl w:val="0"/>
        <w:jc w:val="both"/>
        <w:rPr>
          <w:rFonts w:ascii="GHEA Grapalat" w:hAnsi="GHEA Grapalat"/>
        </w:rPr>
      </w:pPr>
      <w:r w:rsidRPr="00B138F3">
        <w:rPr>
          <w:rFonts w:ascii="GHEA Grapalat" w:hAnsi="GHEA Grapalat"/>
        </w:rPr>
        <w:t>_______________________________________</w:t>
      </w:r>
    </w:p>
    <w:p w14:paraId="1D40355B" w14:textId="77777777" w:rsidR="00C07676" w:rsidRPr="00B138F3" w:rsidRDefault="00C07676" w:rsidP="00C07676">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434B9357" w14:textId="77777777" w:rsidR="00C07676" w:rsidRPr="00B138F3" w:rsidRDefault="00C07676" w:rsidP="00C07676">
      <w:pPr>
        <w:widowControl w:val="0"/>
        <w:jc w:val="both"/>
        <w:rPr>
          <w:rFonts w:ascii="GHEA Grapalat" w:hAnsi="GHEA Grapalat"/>
        </w:rPr>
      </w:pPr>
      <w:r w:rsidRPr="00B138F3">
        <w:rPr>
          <w:rFonts w:ascii="GHEA Grapalat" w:hAnsi="GHEA Grapalat"/>
        </w:rPr>
        <w:t>_______________________________________</w:t>
      </w:r>
    </w:p>
    <w:p w14:paraId="45603BAF" w14:textId="77777777" w:rsidR="00C07676" w:rsidRPr="00B138F3" w:rsidRDefault="00C07676" w:rsidP="00C07676">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17DE8291" w14:textId="77777777" w:rsidR="00C07676" w:rsidRPr="00B138F3" w:rsidRDefault="00C07676" w:rsidP="00C07676">
      <w:pPr>
        <w:widowControl w:val="0"/>
        <w:jc w:val="both"/>
        <w:rPr>
          <w:rFonts w:ascii="GHEA Grapalat" w:hAnsi="GHEA Grapalat"/>
        </w:rPr>
      </w:pPr>
      <w:r w:rsidRPr="00B138F3">
        <w:rPr>
          <w:rFonts w:ascii="GHEA Grapalat" w:hAnsi="GHEA Grapalat"/>
        </w:rPr>
        <w:t>_______________________________________</w:t>
      </w:r>
    </w:p>
    <w:p w14:paraId="4E43ADEC" w14:textId="77777777" w:rsidR="00C07676" w:rsidRPr="00B138F3" w:rsidRDefault="00C07676" w:rsidP="00C07676">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157407E2" w14:textId="77777777" w:rsidR="00C07676" w:rsidRPr="00B138F3" w:rsidRDefault="00C07676" w:rsidP="00C07676">
      <w:pPr>
        <w:widowControl w:val="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C07676" w:rsidRPr="00B138F3" w14:paraId="22F71BFA" w14:textId="77777777" w:rsidTr="005E520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5F3814" w14:textId="77777777" w:rsidR="00C07676" w:rsidRPr="00B138F3" w:rsidRDefault="00C07676" w:rsidP="005E5200">
            <w:pPr>
              <w:widowControl w:val="0"/>
              <w:tabs>
                <w:tab w:val="left" w:pos="3402"/>
              </w:tabs>
              <w:ind w:left="360"/>
              <w:rPr>
                <w:rFonts w:ascii="GHEA Grapalat" w:hAnsi="GHEA Grapalat" w:cs="Sylfaen"/>
                <w:b/>
                <w:bCs/>
                <w:lang w:val="en-US"/>
              </w:rPr>
            </w:pPr>
            <w:r w:rsidRPr="002849A6">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C07676" w:rsidRPr="00B138F3" w14:paraId="79BF64E7" w14:textId="77777777" w:rsidTr="005E520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F90EF2" w14:textId="77777777" w:rsidR="00C07676" w:rsidRPr="00B138F3" w:rsidRDefault="00C07676" w:rsidP="005E5200">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C07676" w:rsidRPr="00B138F3" w14:paraId="0C9AE4A2" w14:textId="77777777" w:rsidTr="005E520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8EF006" w14:textId="77777777" w:rsidR="00C07676" w:rsidRPr="00B138F3" w:rsidRDefault="00C07676" w:rsidP="005E5200">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C07676" w:rsidRPr="00B138F3" w14:paraId="519AD26B" w14:textId="77777777" w:rsidTr="005E520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41D526" w14:textId="77777777" w:rsidR="00C07676" w:rsidRPr="00B138F3" w:rsidRDefault="00C07676" w:rsidP="005E5200">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C07676" w:rsidRPr="00B138F3" w14:paraId="4D0465B1" w14:textId="77777777" w:rsidTr="005E520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8734E1" w14:textId="77777777" w:rsidR="00C07676" w:rsidRPr="00B138F3" w:rsidRDefault="00C07676" w:rsidP="005E5200">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C07676" w:rsidRPr="00B138F3" w14:paraId="643F7141" w14:textId="77777777" w:rsidTr="005E520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BE1BDB" w14:textId="77777777" w:rsidR="00C07676" w:rsidRPr="00B138F3" w:rsidRDefault="00C07676" w:rsidP="005E5200">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C07676" w:rsidRPr="00B138F3" w14:paraId="2B947E4D" w14:textId="77777777" w:rsidTr="005E520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E8BC80" w14:textId="77777777" w:rsidR="00C07676" w:rsidRPr="00B138F3" w:rsidRDefault="00C07676" w:rsidP="005E5200">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C07676" w:rsidRPr="00B138F3" w14:paraId="698282D2" w14:textId="77777777" w:rsidTr="005E520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BE16ED" w14:textId="77777777" w:rsidR="00C07676" w:rsidRPr="00B138F3" w:rsidRDefault="00C07676" w:rsidP="005E5200">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C07676" w:rsidRPr="00B138F3" w14:paraId="43E5594F" w14:textId="77777777" w:rsidTr="005E520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E1B4E3" w14:textId="77777777" w:rsidR="00C07676" w:rsidRPr="00B138F3" w:rsidRDefault="00C07676" w:rsidP="005E5200">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C07676" w:rsidRPr="00B138F3" w14:paraId="236C2E8D" w14:textId="77777777" w:rsidTr="005E520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9FF44E" w14:textId="77777777" w:rsidR="00C07676" w:rsidRPr="00B138F3" w:rsidRDefault="00C07676" w:rsidP="005E5200">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C07676" w:rsidRPr="00B138F3" w14:paraId="7FCF18A8" w14:textId="77777777" w:rsidTr="005E520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42A560" w14:textId="77777777" w:rsidR="00C07676" w:rsidRPr="00B138F3" w:rsidRDefault="00C07676" w:rsidP="005E5200">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C07676" w:rsidRPr="00B138F3" w14:paraId="477E515B" w14:textId="77777777" w:rsidTr="005E520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F1DB7E" w14:textId="77777777" w:rsidR="00C07676" w:rsidRPr="00B138F3" w:rsidRDefault="00C07676" w:rsidP="005E5200">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C07676" w:rsidRPr="00B138F3" w14:paraId="35F7454E" w14:textId="77777777" w:rsidTr="005E520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03EF11" w14:textId="77777777" w:rsidR="00C07676" w:rsidRPr="00B138F3" w:rsidRDefault="00C07676" w:rsidP="005E5200">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C07676" w:rsidRPr="00B138F3" w14:paraId="7D201B14" w14:textId="77777777" w:rsidTr="005E520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2A8AEA" w14:textId="77777777" w:rsidR="00C07676" w:rsidRPr="00B138F3" w:rsidRDefault="00C07676" w:rsidP="005E5200">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C07676" w:rsidRPr="00B138F3" w14:paraId="68A46F7A" w14:textId="77777777" w:rsidTr="005E520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BBD9EE" w14:textId="77777777" w:rsidR="00C07676" w:rsidRPr="00B138F3" w:rsidRDefault="00C07676" w:rsidP="005E5200">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C07676" w:rsidRPr="00B138F3" w14:paraId="77A9F2F7" w14:textId="77777777" w:rsidTr="005E520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558A5E" w14:textId="77777777" w:rsidR="00C07676" w:rsidRPr="00B138F3" w:rsidRDefault="00C07676" w:rsidP="005E5200">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C07676" w:rsidRPr="00B138F3" w14:paraId="608836C8" w14:textId="77777777" w:rsidTr="005E520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DADE1F" w14:textId="77777777" w:rsidR="00C07676" w:rsidRPr="00B138F3" w:rsidRDefault="00C07676" w:rsidP="005E5200">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491B1B">
              <w:rPr>
                <w:rFonts w:ascii="GHEA Grapalat" w:hAnsi="GHEA Grapalat"/>
              </w:rPr>
              <w:t>для обеспечения исполнения договора</w:t>
            </w:r>
            <w:r w:rsidRPr="00B138F3">
              <w:rPr>
                <w:rFonts w:ascii="GHEA Grapalat" w:hAnsi="GHEA Grapalat"/>
              </w:rPr>
              <w:t>)</w:t>
            </w:r>
          </w:p>
        </w:tc>
      </w:tr>
      <w:tr w:rsidR="00C07676" w:rsidRPr="00B138F3" w14:paraId="7D6D7E7B" w14:textId="77777777" w:rsidTr="005E5200">
        <w:trPr>
          <w:trHeight w:val="424"/>
        </w:trPr>
        <w:tc>
          <w:tcPr>
            <w:tcW w:w="10980" w:type="dxa"/>
            <w:gridSpan w:val="2"/>
            <w:tcBorders>
              <w:top w:val="single" w:sz="4" w:space="0" w:color="auto"/>
              <w:left w:val="single" w:sz="4" w:space="0" w:color="auto"/>
              <w:right w:val="single" w:sz="4" w:space="0" w:color="000000"/>
            </w:tcBorders>
            <w:noWrap/>
            <w:vAlign w:val="bottom"/>
          </w:tcPr>
          <w:p w14:paraId="64AA8998" w14:textId="77777777" w:rsidR="00C07676" w:rsidRPr="00B138F3" w:rsidRDefault="00C07676" w:rsidP="005E5200">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C07676" w:rsidRPr="00B138F3" w14:paraId="72EE9A01" w14:textId="77777777" w:rsidTr="005E520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A34F5" w14:textId="77777777" w:rsidR="00C07676" w:rsidRPr="00B138F3" w:rsidRDefault="00C07676" w:rsidP="005E5200">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C07676" w:rsidRPr="00B138F3" w14:paraId="2CE9CC2F" w14:textId="77777777" w:rsidTr="005E520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971412" w14:textId="77777777" w:rsidR="00C07676" w:rsidRPr="00B138F3" w:rsidRDefault="00C07676" w:rsidP="005E5200">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C07676" w:rsidRPr="00B138F3" w14:paraId="413869BA" w14:textId="77777777" w:rsidTr="005E5200">
        <w:trPr>
          <w:trHeight w:val="2194"/>
        </w:trPr>
        <w:tc>
          <w:tcPr>
            <w:tcW w:w="5616" w:type="dxa"/>
            <w:tcBorders>
              <w:top w:val="nil"/>
              <w:left w:val="single" w:sz="4" w:space="0" w:color="auto"/>
              <w:bottom w:val="single" w:sz="4" w:space="0" w:color="auto"/>
              <w:right w:val="single" w:sz="4" w:space="0" w:color="auto"/>
            </w:tcBorders>
            <w:noWrap/>
            <w:vAlign w:val="bottom"/>
          </w:tcPr>
          <w:p w14:paraId="204AF228" w14:textId="77777777" w:rsidR="00C07676" w:rsidRPr="00B138F3" w:rsidRDefault="00C07676" w:rsidP="005E5200">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76389C27" w14:textId="77777777" w:rsidR="00C07676" w:rsidRPr="00B138F3" w:rsidRDefault="00C07676" w:rsidP="005E5200">
            <w:pPr>
              <w:widowControl w:val="0"/>
              <w:rPr>
                <w:rFonts w:ascii="GHEA Grapalat" w:hAnsi="GHEA Grapalat" w:cs="Sylfaen"/>
              </w:rPr>
            </w:pPr>
          </w:p>
          <w:p w14:paraId="74CB8A23" w14:textId="77777777" w:rsidR="00C07676" w:rsidRPr="00B138F3" w:rsidRDefault="00C07676" w:rsidP="005E5200">
            <w:pPr>
              <w:widowControl w:val="0"/>
              <w:jc w:val="right"/>
              <w:rPr>
                <w:rFonts w:ascii="GHEA Grapalat" w:hAnsi="GHEA Grapalat" w:cs="Tahoma"/>
              </w:rPr>
            </w:pPr>
            <w:r w:rsidRPr="00B138F3">
              <w:rPr>
                <w:rFonts w:ascii="GHEA Grapalat" w:hAnsi="GHEA Grapalat"/>
              </w:rPr>
              <w:t>/____________________/</w:t>
            </w:r>
          </w:p>
          <w:p w14:paraId="3F7F583A" w14:textId="77777777" w:rsidR="00C07676" w:rsidRPr="00B138F3" w:rsidRDefault="00C07676" w:rsidP="005E5200">
            <w:pPr>
              <w:widowControl w:val="0"/>
              <w:rPr>
                <w:rFonts w:ascii="GHEA Grapalat" w:hAnsi="GHEA Grapalat" w:cs="Sylfaen"/>
              </w:rPr>
            </w:pPr>
          </w:p>
          <w:p w14:paraId="1368781F" w14:textId="77777777" w:rsidR="00C07676" w:rsidRPr="00B138F3" w:rsidRDefault="00C07676" w:rsidP="005E5200">
            <w:pPr>
              <w:widowControl w:val="0"/>
              <w:jc w:val="right"/>
              <w:rPr>
                <w:rFonts w:ascii="GHEA Grapalat" w:hAnsi="GHEA Grapalat" w:cs="Sylfaen"/>
              </w:rPr>
            </w:pPr>
            <w:r w:rsidRPr="00B138F3">
              <w:rPr>
                <w:rFonts w:ascii="GHEA Grapalat" w:hAnsi="GHEA Grapalat"/>
              </w:rPr>
              <w:t>/____________________/</w:t>
            </w:r>
          </w:p>
          <w:p w14:paraId="29D508F1" w14:textId="77777777" w:rsidR="00C07676" w:rsidRPr="00B138F3" w:rsidRDefault="00C07676" w:rsidP="005E5200">
            <w:pPr>
              <w:widowControl w:val="0"/>
              <w:rPr>
                <w:rFonts w:ascii="GHEA Grapalat" w:hAnsi="GHEA Grapalat" w:cs="Sylfaen"/>
              </w:rPr>
            </w:pPr>
          </w:p>
          <w:p w14:paraId="6CC4CA8F" w14:textId="77777777" w:rsidR="00C07676" w:rsidRPr="00B138F3" w:rsidRDefault="00C07676" w:rsidP="005E5200">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549BB4F4" w14:textId="77777777" w:rsidR="00C07676" w:rsidRPr="00B138F3" w:rsidRDefault="00C07676" w:rsidP="005E5200">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7479C8C8" w14:textId="77777777" w:rsidR="00C07676" w:rsidRPr="00B138F3" w:rsidRDefault="00C07676" w:rsidP="005E5200">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7F18A02E" w14:textId="77777777" w:rsidR="00C07676" w:rsidRPr="00B138F3" w:rsidRDefault="00C07676" w:rsidP="005E5200">
            <w:pPr>
              <w:widowControl w:val="0"/>
              <w:rPr>
                <w:rFonts w:ascii="GHEA Grapalat" w:hAnsi="GHEA Grapalat" w:cs="Sylfaen"/>
              </w:rPr>
            </w:pPr>
          </w:p>
          <w:p w14:paraId="6EC60AE8" w14:textId="77777777" w:rsidR="00C07676" w:rsidRPr="00B138F3" w:rsidRDefault="00C07676" w:rsidP="005E5200">
            <w:pPr>
              <w:widowControl w:val="0"/>
              <w:jc w:val="right"/>
              <w:rPr>
                <w:rFonts w:ascii="GHEA Grapalat" w:hAnsi="GHEA Grapalat" w:cs="Sylfaen"/>
              </w:rPr>
            </w:pPr>
            <w:r w:rsidRPr="00B138F3">
              <w:rPr>
                <w:rFonts w:ascii="GHEA Grapalat" w:hAnsi="GHEA Grapalat"/>
              </w:rPr>
              <w:t>/____________________/</w:t>
            </w:r>
          </w:p>
          <w:p w14:paraId="3E9D4C69" w14:textId="77777777" w:rsidR="00C07676" w:rsidRPr="00B138F3" w:rsidRDefault="00C07676" w:rsidP="005E5200">
            <w:pPr>
              <w:widowControl w:val="0"/>
              <w:jc w:val="right"/>
              <w:rPr>
                <w:rFonts w:ascii="GHEA Grapalat" w:hAnsi="GHEA Grapalat" w:cs="Tahoma"/>
              </w:rPr>
            </w:pPr>
          </w:p>
          <w:p w14:paraId="338921CD" w14:textId="77777777" w:rsidR="00C07676" w:rsidRPr="00B138F3" w:rsidRDefault="00C07676" w:rsidP="005E5200">
            <w:pPr>
              <w:widowControl w:val="0"/>
              <w:jc w:val="right"/>
              <w:rPr>
                <w:rFonts w:ascii="GHEA Grapalat" w:hAnsi="GHEA Grapalat" w:cs="Sylfaen"/>
              </w:rPr>
            </w:pPr>
            <w:r w:rsidRPr="00B138F3">
              <w:rPr>
                <w:rFonts w:ascii="GHEA Grapalat" w:hAnsi="GHEA Grapalat"/>
              </w:rPr>
              <w:t>/____________________/</w:t>
            </w:r>
          </w:p>
          <w:p w14:paraId="2EE27E28" w14:textId="77777777" w:rsidR="00C07676" w:rsidRPr="00B138F3" w:rsidRDefault="00C07676" w:rsidP="005E5200">
            <w:pPr>
              <w:widowControl w:val="0"/>
              <w:rPr>
                <w:rFonts w:ascii="GHEA Grapalat" w:hAnsi="GHEA Grapalat" w:cs="Sylfaen"/>
              </w:rPr>
            </w:pPr>
          </w:p>
          <w:p w14:paraId="420E7F5A" w14:textId="77777777" w:rsidR="00C07676" w:rsidRPr="00B138F3" w:rsidRDefault="00C07676" w:rsidP="005E5200">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C07676" w:rsidRPr="00B138F3" w14:paraId="41172B6D" w14:textId="77777777" w:rsidTr="005E5200">
        <w:trPr>
          <w:trHeight w:val="2194"/>
        </w:trPr>
        <w:tc>
          <w:tcPr>
            <w:tcW w:w="5616" w:type="dxa"/>
            <w:tcBorders>
              <w:top w:val="single" w:sz="4" w:space="0" w:color="auto"/>
              <w:left w:val="single" w:sz="4" w:space="0" w:color="auto"/>
              <w:right w:val="single" w:sz="4" w:space="0" w:color="auto"/>
            </w:tcBorders>
            <w:noWrap/>
            <w:vAlign w:val="bottom"/>
          </w:tcPr>
          <w:p w14:paraId="2C3CC9BB" w14:textId="77777777" w:rsidR="00C07676" w:rsidRPr="00B138F3" w:rsidRDefault="00C07676" w:rsidP="005E5200">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3313D783" w14:textId="77777777" w:rsidR="00C07676" w:rsidRPr="00B138F3" w:rsidRDefault="00C07676" w:rsidP="005E5200">
            <w:pPr>
              <w:widowControl w:val="0"/>
              <w:rPr>
                <w:rFonts w:ascii="GHEA Grapalat" w:hAnsi="GHEA Grapalat"/>
              </w:rPr>
            </w:pPr>
          </w:p>
          <w:p w14:paraId="1B3F887F" w14:textId="77777777" w:rsidR="00C07676" w:rsidRPr="00B138F3" w:rsidRDefault="00C07676" w:rsidP="005E5200">
            <w:pPr>
              <w:widowControl w:val="0"/>
              <w:jc w:val="right"/>
              <w:rPr>
                <w:rFonts w:ascii="GHEA Grapalat" w:hAnsi="GHEA Grapalat" w:cs="Tahoma"/>
              </w:rPr>
            </w:pPr>
            <w:r w:rsidRPr="00B138F3">
              <w:rPr>
                <w:rFonts w:ascii="GHEA Grapalat" w:hAnsi="GHEA Grapalat"/>
              </w:rPr>
              <w:t>/____________________/</w:t>
            </w:r>
          </w:p>
          <w:p w14:paraId="6F6423AF" w14:textId="77777777" w:rsidR="00C07676" w:rsidRPr="00B138F3" w:rsidRDefault="00C07676" w:rsidP="005E5200">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6FB9EF93" w14:textId="77777777" w:rsidR="00C07676" w:rsidRPr="00B138F3" w:rsidRDefault="00C07676" w:rsidP="005E5200">
            <w:pPr>
              <w:widowControl w:val="0"/>
              <w:rPr>
                <w:rFonts w:ascii="GHEA Grapalat" w:hAnsi="GHEA Grapalat" w:cs="Tahoma"/>
              </w:rPr>
            </w:pPr>
          </w:p>
          <w:p w14:paraId="4B28D61C" w14:textId="77777777" w:rsidR="00C07676" w:rsidRPr="00B138F3" w:rsidRDefault="00C07676" w:rsidP="005E5200">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78AAC5D0" w14:textId="77777777" w:rsidR="00C07676" w:rsidRPr="00B138F3" w:rsidRDefault="00C07676" w:rsidP="005E5200">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A73AE01" w14:textId="77777777" w:rsidR="00C07676" w:rsidRPr="00B138F3" w:rsidRDefault="00C07676" w:rsidP="005E5200">
            <w:pPr>
              <w:widowControl w:val="0"/>
              <w:rPr>
                <w:rFonts w:ascii="GHEA Grapalat" w:hAnsi="GHEA Grapalat" w:cs="Tahoma"/>
              </w:rPr>
            </w:pPr>
          </w:p>
          <w:p w14:paraId="52E73680" w14:textId="77777777" w:rsidR="00C07676" w:rsidRPr="00B138F3" w:rsidRDefault="00C07676" w:rsidP="005E5200">
            <w:pPr>
              <w:widowControl w:val="0"/>
              <w:jc w:val="right"/>
              <w:rPr>
                <w:rFonts w:ascii="GHEA Grapalat" w:hAnsi="GHEA Grapalat" w:cs="Tahoma"/>
              </w:rPr>
            </w:pPr>
            <w:r w:rsidRPr="00B138F3">
              <w:rPr>
                <w:rFonts w:ascii="GHEA Grapalat" w:hAnsi="GHEA Grapalat"/>
              </w:rPr>
              <w:t>/____________________/</w:t>
            </w:r>
          </w:p>
          <w:p w14:paraId="0B22BA0C" w14:textId="77777777" w:rsidR="00C07676" w:rsidRPr="00B138F3" w:rsidRDefault="00C07676" w:rsidP="005E5200">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4E482744" w14:textId="77777777" w:rsidR="00C07676" w:rsidRPr="00B138F3" w:rsidRDefault="00C07676" w:rsidP="005E5200">
            <w:pPr>
              <w:widowControl w:val="0"/>
              <w:rPr>
                <w:rFonts w:ascii="GHEA Grapalat" w:hAnsi="GHEA Grapalat" w:cs="Arial"/>
              </w:rPr>
            </w:pPr>
          </w:p>
        </w:tc>
      </w:tr>
      <w:tr w:rsidR="00C07676" w:rsidRPr="00B138F3" w14:paraId="4D994630" w14:textId="77777777" w:rsidTr="005E5200">
        <w:trPr>
          <w:trHeight w:val="2194"/>
        </w:trPr>
        <w:tc>
          <w:tcPr>
            <w:tcW w:w="5616" w:type="dxa"/>
            <w:tcBorders>
              <w:top w:val="nil"/>
              <w:left w:val="single" w:sz="4" w:space="0" w:color="auto"/>
              <w:bottom w:val="single" w:sz="4" w:space="0" w:color="auto"/>
              <w:right w:val="single" w:sz="4" w:space="0" w:color="auto"/>
            </w:tcBorders>
            <w:noWrap/>
            <w:vAlign w:val="bottom"/>
          </w:tcPr>
          <w:p w14:paraId="30E9D8A1" w14:textId="77777777" w:rsidR="00C07676" w:rsidRPr="00B138F3" w:rsidRDefault="00C07676" w:rsidP="005E5200">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16285EC6" w14:textId="77777777" w:rsidR="00C07676" w:rsidRPr="00B138F3" w:rsidRDefault="00C07676" w:rsidP="005E5200">
            <w:pPr>
              <w:widowControl w:val="0"/>
              <w:rPr>
                <w:rFonts w:ascii="GHEA Grapalat" w:hAnsi="GHEA Grapalat" w:cs="Sylfaen"/>
              </w:rPr>
            </w:pPr>
          </w:p>
          <w:p w14:paraId="25C893F2" w14:textId="77777777" w:rsidR="00C07676" w:rsidRPr="00B138F3" w:rsidRDefault="00C07676" w:rsidP="005E5200">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1AE05F5E" w14:textId="77777777" w:rsidR="00C07676" w:rsidRPr="00B138F3" w:rsidRDefault="00C07676" w:rsidP="005E5200">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2CB75252" w14:textId="77777777" w:rsidR="00C07676" w:rsidRPr="00B138F3" w:rsidRDefault="00C07676" w:rsidP="005E5200">
            <w:pPr>
              <w:widowControl w:val="0"/>
              <w:rPr>
                <w:rFonts w:ascii="GHEA Grapalat" w:hAnsi="GHEA Grapalat"/>
              </w:rPr>
            </w:pPr>
          </w:p>
          <w:p w14:paraId="0FDDDDF9" w14:textId="77777777" w:rsidR="00C07676" w:rsidRPr="00B138F3" w:rsidRDefault="00C07676" w:rsidP="005E5200">
            <w:pPr>
              <w:widowControl w:val="0"/>
              <w:jc w:val="right"/>
              <w:rPr>
                <w:rFonts w:ascii="GHEA Grapalat" w:hAnsi="GHEA Grapalat" w:cs="Sylfaen"/>
              </w:rPr>
            </w:pPr>
            <w:r w:rsidRPr="00B138F3">
              <w:rPr>
                <w:rFonts w:ascii="GHEA Grapalat" w:hAnsi="GHEA Grapalat"/>
              </w:rPr>
              <w:t>23.в Дата исполнения: "___" ___ 20___г.</w:t>
            </w:r>
          </w:p>
        </w:tc>
      </w:tr>
    </w:tbl>
    <w:p w14:paraId="0C268A24" w14:textId="77777777" w:rsidR="00C07676" w:rsidRPr="00B138F3" w:rsidRDefault="00C07676" w:rsidP="00C07676">
      <w:pPr>
        <w:widowControl w:val="0"/>
        <w:jc w:val="center"/>
        <w:rPr>
          <w:rFonts w:ascii="GHEA Grapalat" w:hAnsi="GHEA Grapalat" w:cs="Sylfaen"/>
        </w:rPr>
      </w:pPr>
    </w:p>
    <w:p w14:paraId="3D8E2D5E" w14:textId="77777777" w:rsidR="00C07676" w:rsidRPr="00B138F3" w:rsidRDefault="00C07676" w:rsidP="00C07676">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26F4206" w14:textId="77777777" w:rsidR="00C07676" w:rsidRPr="00B138F3" w:rsidRDefault="00C07676" w:rsidP="00C07676">
      <w:pPr>
        <w:rPr>
          <w:rFonts w:ascii="GHEA Grapalat" w:hAnsi="GHEA Grapalat" w:cs="Sylfaen"/>
        </w:rPr>
      </w:pPr>
      <w:r w:rsidRPr="00B138F3">
        <w:rPr>
          <w:rFonts w:ascii="GHEA Grapalat" w:hAnsi="GHEA Grapalat" w:cs="Sylfaen"/>
        </w:rPr>
        <w:br w:type="page"/>
      </w:r>
    </w:p>
    <w:p w14:paraId="51448F9C" w14:textId="77777777" w:rsidR="00C07676" w:rsidRPr="00B138F3" w:rsidRDefault="00C07676" w:rsidP="00C07676">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C07676" w:rsidRPr="00B138F3" w14:paraId="26579517" w14:textId="77777777" w:rsidTr="005E520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462CB0"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52D2DAE" w14:textId="77777777" w:rsidR="00C07676" w:rsidRPr="00B138F3" w:rsidRDefault="00C07676" w:rsidP="005E5200">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13E72EE" w14:textId="77777777" w:rsidR="00C07676" w:rsidRPr="00B138F3" w:rsidRDefault="00C07676" w:rsidP="005E5200">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33CC0514" w14:textId="77777777" w:rsidR="00C07676" w:rsidRPr="00B138F3" w:rsidRDefault="00C07676" w:rsidP="005E5200">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4EBAA55" w14:textId="77777777" w:rsidR="00C07676" w:rsidRPr="00B138F3" w:rsidRDefault="00C07676" w:rsidP="005E5200">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4FF23F18" w14:textId="77777777" w:rsidR="00C07676" w:rsidRPr="00B138F3" w:rsidRDefault="00C07676" w:rsidP="005E5200">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B6B48BF" w14:textId="77777777" w:rsidR="00C07676" w:rsidRPr="00B138F3" w:rsidRDefault="00C07676" w:rsidP="005E5200">
            <w:pPr>
              <w:widowControl w:val="0"/>
              <w:jc w:val="center"/>
              <w:rPr>
                <w:rFonts w:ascii="GHEA Grapalat" w:hAnsi="GHEA Grapalat"/>
                <w:b/>
                <w:sz w:val="18"/>
                <w:szCs w:val="18"/>
              </w:rPr>
            </w:pPr>
            <w:r w:rsidRPr="00B138F3">
              <w:rPr>
                <w:rFonts w:ascii="GHEA Grapalat" w:hAnsi="GHEA Grapalat"/>
                <w:b/>
                <w:sz w:val="18"/>
                <w:szCs w:val="18"/>
              </w:rPr>
              <w:t>Сторона,</w:t>
            </w:r>
          </w:p>
          <w:p w14:paraId="7DD296BB" w14:textId="77777777" w:rsidR="00C07676" w:rsidRPr="00B138F3" w:rsidRDefault="00C07676" w:rsidP="005E5200">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2ED91DA" w14:textId="77777777" w:rsidR="00C07676" w:rsidRPr="00B138F3" w:rsidRDefault="00C07676" w:rsidP="005E5200">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3F010CDF" w14:textId="77777777" w:rsidR="00C07676" w:rsidRPr="00B138F3" w:rsidRDefault="00C07676" w:rsidP="005E5200">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C07676" w:rsidRPr="00B138F3" w14:paraId="6A9B0548" w14:textId="77777777" w:rsidTr="005E520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FF512D" w14:textId="77777777" w:rsidR="00C07676" w:rsidRPr="00B138F3" w:rsidRDefault="00C07676" w:rsidP="005E5200">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5D9D934" w14:textId="77777777" w:rsidR="00C07676" w:rsidRPr="00B138F3" w:rsidRDefault="00C07676" w:rsidP="005E5200">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16E8006" w14:textId="77777777" w:rsidR="00C07676" w:rsidRPr="00B138F3" w:rsidRDefault="00C07676" w:rsidP="005E5200">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73241BF" w14:textId="77777777" w:rsidR="00C07676" w:rsidRPr="00B138F3" w:rsidRDefault="00C07676" w:rsidP="005E5200">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E10EE83" w14:textId="77777777" w:rsidR="00C07676" w:rsidRPr="00B138F3" w:rsidRDefault="00C07676" w:rsidP="005E5200">
            <w:pPr>
              <w:widowControl w:val="0"/>
              <w:jc w:val="center"/>
              <w:rPr>
                <w:rFonts w:ascii="GHEA Grapalat" w:hAnsi="GHEA Grapalat"/>
                <w:b/>
                <w:sz w:val="18"/>
                <w:szCs w:val="18"/>
              </w:rPr>
            </w:pPr>
            <w:r w:rsidRPr="00B138F3">
              <w:rPr>
                <w:rFonts w:ascii="GHEA Grapalat" w:hAnsi="GHEA Grapalat"/>
                <w:b/>
                <w:sz w:val="18"/>
                <w:szCs w:val="18"/>
              </w:rPr>
              <w:t>5</w:t>
            </w:r>
          </w:p>
        </w:tc>
      </w:tr>
      <w:tr w:rsidR="00C07676" w:rsidRPr="00B138F3" w14:paraId="77BEE4EA"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26985C"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BAFEF44"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77AE87C"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359C4A"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0B9820C"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C07676" w:rsidRPr="00B138F3" w14:paraId="6627CE87"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60EE0D"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E994B1B" w14:textId="77777777" w:rsidR="00C07676" w:rsidRPr="00B138F3" w:rsidRDefault="00C07676" w:rsidP="005E5200">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9E31151"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1C2758"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E1E296A"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C07676" w:rsidRPr="00B138F3" w14:paraId="2790B1A6"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2AF72C"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B591C91" w14:textId="77777777" w:rsidR="00C07676" w:rsidRPr="00B138F3" w:rsidRDefault="00C07676" w:rsidP="005E5200">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4A9A864"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ADC344"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6428F7B8" w14:textId="77777777" w:rsidR="00C07676" w:rsidRPr="00B138F3" w:rsidRDefault="00C07676" w:rsidP="005E5200">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2B43CE4"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C07676" w:rsidRPr="00B138F3" w14:paraId="0D184ABB"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FBF755"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14C6368" w14:textId="77777777" w:rsidR="00C07676" w:rsidRPr="00B138F3" w:rsidRDefault="00C07676" w:rsidP="005E5200">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A8E3311"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4A0C69"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6FCAF966"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8CEB590"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07676" w:rsidRPr="00B138F3" w14:paraId="0C2C25DD"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F78D3F"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EF29542"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B54EA0D"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A3F646"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42BB785"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07676" w:rsidRPr="00B138F3" w14:paraId="595CCAA0"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B539C6"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7761409"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7EB4C19"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D34913"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5CA7509E"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9CC9AD6"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07676" w:rsidRPr="00B138F3" w14:paraId="2C7E43DE"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D62F85"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EE9E186"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D7DB435"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774FFC"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E4464C5"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0DA9477"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07676" w:rsidRPr="00B138F3" w14:paraId="300F1CC8"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FE5CB1"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33698E3"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0942B37"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4A9302"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AF665C8"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9AB6A05"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07676" w:rsidRPr="00B138F3" w14:paraId="732E3FD0"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CFEBC3"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9948025"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104B8EC"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371963"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25D5DB49"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 xml:space="preserve">заполняется наименование лица, являющегося бенефициаром (получателем платежа). При </w:t>
            </w:r>
            <w:r w:rsidRPr="00B138F3">
              <w:rPr>
                <w:rFonts w:ascii="GHEA Grapalat" w:hAnsi="GHEA Grapalat"/>
                <w:sz w:val="18"/>
                <w:szCs w:val="18"/>
              </w:rPr>
              <w:lastRenderedPageBreak/>
              <w:t>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84A3DB6"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lastRenderedPageBreak/>
              <w:t>заранее заполняется бенефициаром — по приглашению</w:t>
            </w:r>
          </w:p>
        </w:tc>
      </w:tr>
      <w:tr w:rsidR="00C07676" w:rsidRPr="00B138F3" w14:paraId="07475BE3"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30074"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B453F94"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AA4D7A6"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F1CEB3"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793893C"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204A555"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C07676" w:rsidRPr="00B138F3" w14:paraId="59F712A2"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9CDB2C"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791114D"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35177DC"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70184C"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2611299"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1133C25"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C07676" w:rsidRPr="00B138F3" w14:paraId="0AF8AA87"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92BDB8"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6854496"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1A51B5C"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1795C6"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1D9C8CA"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C07676" w:rsidRPr="00B138F3" w14:paraId="6F7B558E"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B2B8EA"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36CA180"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97CAA0E"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94B860"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4A71F3D2"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0A39AEE"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C07676" w:rsidRPr="00B138F3" w14:paraId="28FD2220"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8E1228"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A5B8631"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437AA5D"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8FA434"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1F9B2075"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D38D982"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C07676" w:rsidRPr="00B138F3" w14:paraId="0A4AE65C"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12ED8F"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B3048CF"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6662071"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F7509E"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8DC6E67"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B843751"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C07676" w:rsidRPr="00B138F3" w14:paraId="6069C260"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741948"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EFAD265"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766549E"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C908C5"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62191A"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07676" w:rsidRPr="00B138F3" w14:paraId="2031AE76"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52C519"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6604353"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6038891"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9AEC1B"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1260A1F3"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C07676" w:rsidRPr="00B138F3" w14:paraId="3360F4E3"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FEADC6"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15D54A7"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4856EB3"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F48F4E"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2A2AB213"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2FE5DCA"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C07676" w:rsidRPr="00B138F3" w14:paraId="285805FF"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9F6E86" w14:textId="77777777" w:rsidR="00C07676" w:rsidRPr="00B138F3" w:rsidDel="0010680B" w:rsidRDefault="00C07676" w:rsidP="005E5200">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45FDE26"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CDA3EFB"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AF0197" w14:textId="77777777" w:rsidR="00C07676" w:rsidRPr="00B138F3" w:rsidRDefault="00C07676" w:rsidP="005E5200">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33DCF8F7" w14:textId="77777777" w:rsidR="00C07676" w:rsidRPr="00B138F3" w:rsidRDefault="00C07676" w:rsidP="005E5200">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F47DFFE"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368D8F5"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C07676" w:rsidRPr="00B138F3" w14:paraId="3F7106A2"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EADD0E"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742F3E9F"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382401D"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E2772B"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9029644"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734BB340"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A288487"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C07676" w:rsidRPr="00B138F3" w14:paraId="15B55F88"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185BA7"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780F79A"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9A79201"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992001"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796DB8ED"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15C51E4"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4DBE399F"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C07676" w:rsidRPr="00B138F3" w14:paraId="45AA8172"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1EB062"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661807C"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58AE991"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2F3551"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271D55DE"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2B73FFA4" w14:textId="77777777" w:rsidR="00C07676" w:rsidRPr="00B138F3" w:rsidRDefault="00C07676" w:rsidP="005E5200">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C22EFD3"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35742CE"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C07676" w:rsidRPr="00B138F3" w14:paraId="02E641E7"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34DD7D"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C21CD8A"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7D70BC2"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EB0F82"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47BEB5C8"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A50A566"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C07676" w:rsidRPr="00B138F3" w14:paraId="13A49084"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7AFA88"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6EA156A"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D446478"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CF04B7"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17F4D85E"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1D599A"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C033F6A"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C07676" w:rsidRPr="00B138F3" w14:paraId="22FDF7EF"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48C49D"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1AB7867"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A36D831"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10A24C"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5A2F16EC"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B8F495A" w14:textId="77777777" w:rsidR="00C07676" w:rsidRPr="00B138F3" w:rsidRDefault="00C07676" w:rsidP="005E5200">
            <w:pPr>
              <w:widowControl w:val="0"/>
              <w:jc w:val="center"/>
              <w:rPr>
                <w:rFonts w:ascii="GHEA Grapalat" w:hAnsi="GHEA Grapalat"/>
                <w:sz w:val="18"/>
                <w:szCs w:val="18"/>
              </w:rPr>
            </w:pPr>
          </w:p>
        </w:tc>
      </w:tr>
      <w:tr w:rsidR="00C07676" w:rsidRPr="00B138F3" w14:paraId="6883C8B3"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1D576E"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4AFD500"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88B4A21"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A78179"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5F1EBC3F"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928AD0E" w14:textId="77777777" w:rsidR="00C07676" w:rsidRPr="00B138F3" w:rsidRDefault="00C07676" w:rsidP="005E5200">
            <w:pPr>
              <w:widowControl w:val="0"/>
              <w:jc w:val="center"/>
              <w:rPr>
                <w:rFonts w:ascii="GHEA Grapalat" w:hAnsi="GHEA Grapalat"/>
                <w:sz w:val="18"/>
                <w:szCs w:val="18"/>
              </w:rPr>
            </w:pPr>
          </w:p>
        </w:tc>
      </w:tr>
      <w:tr w:rsidR="00C07676" w:rsidRPr="00B138F3" w14:paraId="5A1EB93F"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77A55"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3DCD9A8"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A96E682"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15F966"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p w14:paraId="080D6E63"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6508583" w14:textId="77777777" w:rsidR="00C07676" w:rsidRPr="00B138F3" w:rsidRDefault="00C07676" w:rsidP="005E5200">
            <w:pPr>
              <w:widowControl w:val="0"/>
              <w:jc w:val="center"/>
              <w:rPr>
                <w:rFonts w:ascii="GHEA Grapalat" w:hAnsi="GHEA Grapalat"/>
                <w:sz w:val="18"/>
                <w:szCs w:val="18"/>
              </w:rPr>
            </w:pPr>
          </w:p>
        </w:tc>
      </w:tr>
      <w:tr w:rsidR="00C07676" w:rsidRPr="00B138F3" w14:paraId="08521467"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B58ABD"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A98613B"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 xml:space="preserve">подпись сотрудника </w:t>
            </w:r>
            <w:r w:rsidRPr="00B138F3">
              <w:rPr>
                <w:rFonts w:ascii="GHEA Grapalat" w:hAnsi="GHEA Grapalat"/>
                <w:sz w:val="18"/>
                <w:szCs w:val="18"/>
              </w:rPr>
              <w:lastRenderedPageBreak/>
              <w:t>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2D6F5D8"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BA2180B"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48116CB"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7544E71" w14:textId="77777777" w:rsidR="00C07676" w:rsidRPr="00B138F3" w:rsidRDefault="00C07676" w:rsidP="005E5200">
            <w:pPr>
              <w:widowControl w:val="0"/>
              <w:jc w:val="center"/>
              <w:rPr>
                <w:rFonts w:ascii="GHEA Grapalat" w:hAnsi="GHEA Grapalat"/>
                <w:sz w:val="18"/>
                <w:szCs w:val="18"/>
              </w:rPr>
            </w:pPr>
          </w:p>
        </w:tc>
      </w:tr>
      <w:tr w:rsidR="00C07676" w:rsidRPr="00B138F3" w14:paraId="4BC9DE10"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E5749B"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0B73933"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01A19AC"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577B2F"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B1D672F"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0C4543" w14:textId="77777777" w:rsidR="00C07676" w:rsidRPr="00B138F3" w:rsidRDefault="00C07676" w:rsidP="005E5200">
            <w:pPr>
              <w:widowControl w:val="0"/>
              <w:jc w:val="center"/>
              <w:rPr>
                <w:rFonts w:ascii="GHEA Grapalat" w:hAnsi="GHEA Grapalat"/>
                <w:sz w:val="18"/>
                <w:szCs w:val="18"/>
              </w:rPr>
            </w:pPr>
          </w:p>
        </w:tc>
      </w:tr>
      <w:tr w:rsidR="00C07676" w:rsidRPr="00B138F3" w14:paraId="009377F4" w14:textId="77777777" w:rsidTr="005E52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58EF48"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0E068AF"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C1CDF03"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A43CFA"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9C3EFDB" w14:textId="77777777" w:rsidR="00C07676" w:rsidRPr="00B138F3" w:rsidRDefault="00C07676" w:rsidP="005E5200">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CD55E67" w14:textId="77777777" w:rsidR="00C07676" w:rsidRPr="00B138F3" w:rsidRDefault="00C07676" w:rsidP="005E5200">
            <w:pPr>
              <w:widowControl w:val="0"/>
              <w:jc w:val="center"/>
              <w:rPr>
                <w:rFonts w:ascii="GHEA Grapalat" w:hAnsi="GHEA Grapalat"/>
                <w:sz w:val="18"/>
                <w:szCs w:val="18"/>
              </w:rPr>
            </w:pPr>
          </w:p>
        </w:tc>
      </w:tr>
    </w:tbl>
    <w:p w14:paraId="16F11B6A" w14:textId="77777777" w:rsidR="00A67C15" w:rsidRDefault="00A67C15" w:rsidP="00032D5D">
      <w:pPr>
        <w:pStyle w:val="BodyTextIndent3"/>
        <w:widowControl w:val="0"/>
        <w:spacing w:line="240" w:lineRule="auto"/>
        <w:jc w:val="right"/>
        <w:rPr>
          <w:rFonts w:ascii="GHEA Grapalat" w:hAnsi="GHEA Grapalat"/>
          <w:b/>
          <w:sz w:val="24"/>
          <w:szCs w:val="24"/>
        </w:rPr>
      </w:pPr>
    </w:p>
    <w:p w14:paraId="5AFE7415" w14:textId="77777777" w:rsidR="00A67C15" w:rsidRDefault="00A67C15" w:rsidP="00032D5D">
      <w:pPr>
        <w:pStyle w:val="BodyTextIndent3"/>
        <w:widowControl w:val="0"/>
        <w:spacing w:line="240" w:lineRule="auto"/>
        <w:jc w:val="right"/>
        <w:rPr>
          <w:rFonts w:ascii="GHEA Grapalat" w:hAnsi="GHEA Grapalat"/>
          <w:b/>
          <w:sz w:val="24"/>
          <w:szCs w:val="24"/>
        </w:rPr>
      </w:pPr>
    </w:p>
    <w:p w14:paraId="2946C37E" w14:textId="77777777" w:rsidR="00A67C15" w:rsidRDefault="00A67C15" w:rsidP="00032D5D">
      <w:pPr>
        <w:pStyle w:val="BodyTextIndent3"/>
        <w:widowControl w:val="0"/>
        <w:spacing w:line="240" w:lineRule="auto"/>
        <w:jc w:val="right"/>
        <w:rPr>
          <w:rFonts w:ascii="GHEA Grapalat" w:hAnsi="GHEA Grapalat"/>
          <w:b/>
          <w:sz w:val="24"/>
          <w:szCs w:val="24"/>
        </w:rPr>
      </w:pPr>
    </w:p>
    <w:p w14:paraId="4B2D8E29" w14:textId="77777777" w:rsidR="00A67C15" w:rsidRDefault="00A67C15" w:rsidP="00032D5D">
      <w:pPr>
        <w:pStyle w:val="BodyTextIndent3"/>
        <w:widowControl w:val="0"/>
        <w:spacing w:line="240" w:lineRule="auto"/>
        <w:jc w:val="right"/>
        <w:rPr>
          <w:rFonts w:ascii="GHEA Grapalat" w:hAnsi="GHEA Grapalat"/>
          <w:b/>
          <w:sz w:val="24"/>
          <w:szCs w:val="24"/>
        </w:rPr>
      </w:pPr>
    </w:p>
    <w:p w14:paraId="1935CAC8" w14:textId="77777777" w:rsidR="00C253B3" w:rsidRPr="006E022E" w:rsidRDefault="00C253B3" w:rsidP="00032D5D">
      <w:pPr>
        <w:pStyle w:val="BodyTextIndent3"/>
        <w:widowControl w:val="0"/>
        <w:spacing w:line="240" w:lineRule="auto"/>
        <w:jc w:val="right"/>
        <w:rPr>
          <w:rFonts w:ascii="GHEA Grapalat" w:hAnsi="GHEA Grapalat"/>
          <w:b/>
          <w:sz w:val="24"/>
          <w:szCs w:val="24"/>
        </w:rPr>
      </w:pPr>
    </w:p>
    <w:p w14:paraId="08B6E629" w14:textId="77777777" w:rsidR="00C253B3" w:rsidRPr="006E022E" w:rsidRDefault="00C253B3" w:rsidP="00032D5D">
      <w:pPr>
        <w:pStyle w:val="BodyTextIndent3"/>
        <w:widowControl w:val="0"/>
        <w:spacing w:line="240" w:lineRule="auto"/>
        <w:jc w:val="right"/>
        <w:rPr>
          <w:rFonts w:ascii="GHEA Grapalat" w:hAnsi="GHEA Grapalat"/>
          <w:b/>
          <w:sz w:val="24"/>
          <w:szCs w:val="24"/>
        </w:rPr>
      </w:pPr>
    </w:p>
    <w:p w14:paraId="3951BAD1" w14:textId="77777777" w:rsidR="00C253B3" w:rsidRPr="006E022E" w:rsidRDefault="00C253B3" w:rsidP="00032D5D">
      <w:pPr>
        <w:pStyle w:val="BodyTextIndent3"/>
        <w:widowControl w:val="0"/>
        <w:spacing w:line="240" w:lineRule="auto"/>
        <w:jc w:val="right"/>
        <w:rPr>
          <w:rFonts w:ascii="GHEA Grapalat" w:hAnsi="GHEA Grapalat"/>
          <w:b/>
          <w:sz w:val="24"/>
          <w:szCs w:val="24"/>
        </w:rPr>
      </w:pPr>
    </w:p>
    <w:p w14:paraId="27A747C5" w14:textId="77777777" w:rsidR="00C253B3" w:rsidRPr="006E022E" w:rsidRDefault="00C253B3" w:rsidP="00032D5D">
      <w:pPr>
        <w:pStyle w:val="BodyTextIndent3"/>
        <w:widowControl w:val="0"/>
        <w:spacing w:line="240" w:lineRule="auto"/>
        <w:jc w:val="right"/>
        <w:rPr>
          <w:rFonts w:ascii="GHEA Grapalat" w:hAnsi="GHEA Grapalat"/>
          <w:b/>
          <w:sz w:val="24"/>
          <w:szCs w:val="24"/>
        </w:rPr>
      </w:pPr>
    </w:p>
    <w:p w14:paraId="5E11ECD0" w14:textId="77777777" w:rsidR="00C253B3" w:rsidRPr="006E022E" w:rsidRDefault="00C253B3" w:rsidP="00032D5D">
      <w:pPr>
        <w:pStyle w:val="BodyTextIndent3"/>
        <w:widowControl w:val="0"/>
        <w:spacing w:line="240" w:lineRule="auto"/>
        <w:jc w:val="right"/>
        <w:rPr>
          <w:rFonts w:ascii="GHEA Grapalat" w:hAnsi="GHEA Grapalat"/>
          <w:b/>
          <w:sz w:val="24"/>
          <w:szCs w:val="24"/>
        </w:rPr>
      </w:pPr>
    </w:p>
    <w:p w14:paraId="32A42A5C" w14:textId="77777777" w:rsidR="00C253B3" w:rsidRPr="006E022E" w:rsidRDefault="00C253B3" w:rsidP="00032D5D">
      <w:pPr>
        <w:pStyle w:val="BodyTextIndent3"/>
        <w:widowControl w:val="0"/>
        <w:spacing w:line="240" w:lineRule="auto"/>
        <w:jc w:val="right"/>
        <w:rPr>
          <w:rFonts w:ascii="GHEA Grapalat" w:hAnsi="GHEA Grapalat"/>
          <w:b/>
          <w:sz w:val="24"/>
          <w:szCs w:val="24"/>
        </w:rPr>
      </w:pPr>
    </w:p>
    <w:p w14:paraId="33FF8B76" w14:textId="77777777" w:rsidR="00C253B3" w:rsidRPr="006E022E" w:rsidRDefault="00C253B3" w:rsidP="00032D5D">
      <w:pPr>
        <w:pStyle w:val="BodyTextIndent3"/>
        <w:widowControl w:val="0"/>
        <w:spacing w:line="240" w:lineRule="auto"/>
        <w:jc w:val="right"/>
        <w:rPr>
          <w:rFonts w:ascii="GHEA Grapalat" w:hAnsi="GHEA Grapalat"/>
          <w:b/>
          <w:sz w:val="24"/>
          <w:szCs w:val="24"/>
        </w:rPr>
      </w:pPr>
    </w:p>
    <w:p w14:paraId="2DF7D058" w14:textId="77777777" w:rsidR="00C253B3" w:rsidRPr="006E022E" w:rsidRDefault="00C253B3" w:rsidP="00032D5D">
      <w:pPr>
        <w:pStyle w:val="BodyTextIndent3"/>
        <w:widowControl w:val="0"/>
        <w:spacing w:line="240" w:lineRule="auto"/>
        <w:jc w:val="right"/>
        <w:rPr>
          <w:rFonts w:ascii="GHEA Grapalat" w:hAnsi="GHEA Grapalat"/>
          <w:b/>
          <w:sz w:val="24"/>
          <w:szCs w:val="24"/>
        </w:rPr>
      </w:pPr>
    </w:p>
    <w:p w14:paraId="0A678AEA" w14:textId="77777777" w:rsidR="00C253B3" w:rsidRPr="006E022E" w:rsidRDefault="00C253B3" w:rsidP="00032D5D">
      <w:pPr>
        <w:pStyle w:val="BodyTextIndent3"/>
        <w:widowControl w:val="0"/>
        <w:spacing w:line="240" w:lineRule="auto"/>
        <w:jc w:val="right"/>
        <w:rPr>
          <w:rFonts w:ascii="GHEA Grapalat" w:hAnsi="GHEA Grapalat"/>
          <w:b/>
          <w:sz w:val="24"/>
          <w:szCs w:val="24"/>
        </w:rPr>
      </w:pPr>
    </w:p>
    <w:p w14:paraId="236BC3FB" w14:textId="77777777" w:rsidR="00C253B3" w:rsidRPr="006E022E" w:rsidRDefault="00C253B3" w:rsidP="00032D5D">
      <w:pPr>
        <w:pStyle w:val="BodyTextIndent3"/>
        <w:widowControl w:val="0"/>
        <w:spacing w:line="240" w:lineRule="auto"/>
        <w:jc w:val="right"/>
        <w:rPr>
          <w:rFonts w:ascii="GHEA Grapalat" w:hAnsi="GHEA Grapalat"/>
          <w:b/>
          <w:sz w:val="24"/>
          <w:szCs w:val="24"/>
        </w:rPr>
      </w:pPr>
    </w:p>
    <w:p w14:paraId="53B1A418" w14:textId="77777777" w:rsidR="00C253B3" w:rsidRPr="006E022E" w:rsidRDefault="00C253B3" w:rsidP="00032D5D">
      <w:pPr>
        <w:pStyle w:val="BodyTextIndent3"/>
        <w:widowControl w:val="0"/>
        <w:spacing w:line="240" w:lineRule="auto"/>
        <w:jc w:val="right"/>
        <w:rPr>
          <w:rFonts w:ascii="GHEA Grapalat" w:hAnsi="GHEA Grapalat"/>
          <w:b/>
          <w:sz w:val="24"/>
          <w:szCs w:val="24"/>
        </w:rPr>
      </w:pPr>
    </w:p>
    <w:p w14:paraId="1C474E96" w14:textId="77777777" w:rsidR="00C253B3" w:rsidRPr="006E022E" w:rsidRDefault="00C253B3" w:rsidP="00032D5D">
      <w:pPr>
        <w:pStyle w:val="BodyTextIndent3"/>
        <w:widowControl w:val="0"/>
        <w:spacing w:line="240" w:lineRule="auto"/>
        <w:jc w:val="right"/>
        <w:rPr>
          <w:rFonts w:ascii="GHEA Grapalat" w:hAnsi="GHEA Grapalat"/>
          <w:b/>
          <w:sz w:val="24"/>
          <w:szCs w:val="24"/>
        </w:rPr>
      </w:pPr>
    </w:p>
    <w:p w14:paraId="3B6A450F" w14:textId="77777777" w:rsidR="00C253B3" w:rsidRPr="006E022E" w:rsidRDefault="00C253B3" w:rsidP="00032D5D">
      <w:pPr>
        <w:pStyle w:val="BodyTextIndent3"/>
        <w:widowControl w:val="0"/>
        <w:spacing w:line="240" w:lineRule="auto"/>
        <w:jc w:val="right"/>
        <w:rPr>
          <w:rFonts w:ascii="GHEA Grapalat" w:hAnsi="GHEA Grapalat"/>
          <w:b/>
          <w:sz w:val="24"/>
          <w:szCs w:val="24"/>
        </w:rPr>
      </w:pPr>
    </w:p>
    <w:p w14:paraId="4160C4F0" w14:textId="77777777" w:rsidR="00C253B3" w:rsidRPr="006E022E" w:rsidRDefault="00C253B3" w:rsidP="00032D5D">
      <w:pPr>
        <w:pStyle w:val="BodyTextIndent3"/>
        <w:widowControl w:val="0"/>
        <w:spacing w:line="240" w:lineRule="auto"/>
        <w:jc w:val="right"/>
        <w:rPr>
          <w:rFonts w:ascii="GHEA Grapalat" w:hAnsi="GHEA Grapalat"/>
          <w:b/>
          <w:sz w:val="24"/>
          <w:szCs w:val="24"/>
        </w:rPr>
      </w:pPr>
    </w:p>
    <w:p w14:paraId="3BF3B56C" w14:textId="77777777" w:rsidR="00C253B3" w:rsidRPr="006E022E" w:rsidRDefault="00C253B3" w:rsidP="00032D5D">
      <w:pPr>
        <w:pStyle w:val="BodyTextIndent3"/>
        <w:widowControl w:val="0"/>
        <w:spacing w:line="240" w:lineRule="auto"/>
        <w:jc w:val="right"/>
        <w:rPr>
          <w:rFonts w:ascii="GHEA Grapalat" w:hAnsi="GHEA Grapalat"/>
          <w:b/>
          <w:sz w:val="24"/>
          <w:szCs w:val="24"/>
        </w:rPr>
      </w:pPr>
    </w:p>
    <w:p w14:paraId="4EC0C301" w14:textId="77777777" w:rsidR="00C253B3" w:rsidRPr="006E022E" w:rsidRDefault="00C253B3" w:rsidP="00032D5D">
      <w:pPr>
        <w:pStyle w:val="BodyTextIndent3"/>
        <w:widowControl w:val="0"/>
        <w:spacing w:line="240" w:lineRule="auto"/>
        <w:jc w:val="right"/>
        <w:rPr>
          <w:rFonts w:ascii="GHEA Grapalat" w:hAnsi="GHEA Grapalat"/>
          <w:b/>
          <w:sz w:val="24"/>
          <w:szCs w:val="24"/>
        </w:rPr>
      </w:pPr>
    </w:p>
    <w:p w14:paraId="7F5734F9" w14:textId="77777777" w:rsidR="00C253B3" w:rsidRPr="006E022E" w:rsidRDefault="00C253B3" w:rsidP="00032D5D">
      <w:pPr>
        <w:pStyle w:val="BodyTextIndent3"/>
        <w:widowControl w:val="0"/>
        <w:spacing w:line="240" w:lineRule="auto"/>
        <w:jc w:val="right"/>
        <w:rPr>
          <w:rFonts w:ascii="GHEA Grapalat" w:hAnsi="GHEA Grapalat"/>
          <w:b/>
          <w:sz w:val="24"/>
          <w:szCs w:val="24"/>
        </w:rPr>
      </w:pPr>
    </w:p>
    <w:p w14:paraId="1C3D53C0" w14:textId="77777777" w:rsidR="00C253B3" w:rsidRPr="006E022E" w:rsidRDefault="00C253B3" w:rsidP="00032D5D">
      <w:pPr>
        <w:pStyle w:val="BodyTextIndent3"/>
        <w:widowControl w:val="0"/>
        <w:spacing w:line="240" w:lineRule="auto"/>
        <w:jc w:val="right"/>
        <w:rPr>
          <w:rFonts w:ascii="GHEA Grapalat" w:hAnsi="GHEA Grapalat"/>
          <w:b/>
          <w:sz w:val="24"/>
          <w:szCs w:val="24"/>
        </w:rPr>
      </w:pPr>
    </w:p>
    <w:p w14:paraId="006A042B" w14:textId="77777777" w:rsidR="00C253B3" w:rsidRPr="006E022E" w:rsidRDefault="00C253B3" w:rsidP="00032D5D">
      <w:pPr>
        <w:pStyle w:val="BodyTextIndent3"/>
        <w:widowControl w:val="0"/>
        <w:spacing w:line="240" w:lineRule="auto"/>
        <w:jc w:val="right"/>
        <w:rPr>
          <w:rFonts w:ascii="GHEA Grapalat" w:hAnsi="GHEA Grapalat"/>
          <w:b/>
          <w:sz w:val="24"/>
          <w:szCs w:val="24"/>
        </w:rPr>
      </w:pPr>
    </w:p>
    <w:p w14:paraId="6922D68B" w14:textId="77C29F66" w:rsidR="00BB28C8" w:rsidRPr="009F3DC7" w:rsidRDefault="00BB28C8" w:rsidP="00032D5D">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B304E3">
        <w:rPr>
          <w:rStyle w:val="FootnoteReference"/>
          <w:rFonts w:ascii="GHEA Grapalat" w:hAnsi="GHEA Grapalat" w:cs="Sylfaen"/>
          <w:b/>
          <w:sz w:val="24"/>
          <w:szCs w:val="24"/>
        </w:rPr>
        <w:footnoteReference w:customMarkFollows="1" w:id="23"/>
        <w:t>26</w:t>
      </w:r>
    </w:p>
    <w:p w14:paraId="788D9252" w14:textId="6B5F5C37" w:rsidR="00BB28C8" w:rsidRPr="009F3DC7" w:rsidRDefault="00BB28C8" w:rsidP="00032D5D">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A34892">
        <w:rPr>
          <w:rFonts w:ascii="GHEA Grapalat" w:hAnsi="GHEA Grapalat"/>
          <w:b/>
          <w:sz w:val="24"/>
          <w:szCs w:val="24"/>
        </w:rPr>
        <w:t>запроса котировок</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601797">
        <w:rPr>
          <w:rFonts w:ascii="GHEA Grapalat" w:hAnsi="GHEA Grapalat"/>
          <w:b/>
          <w:sz w:val="24"/>
          <w:szCs w:val="24"/>
        </w:rPr>
        <w:t>EQ-</w:t>
      </w:r>
      <w:r w:rsidR="005F1514">
        <w:rPr>
          <w:rFonts w:ascii="GHEA Grapalat" w:hAnsi="GHEA Grapalat"/>
          <w:b/>
          <w:sz w:val="24"/>
          <w:szCs w:val="24"/>
        </w:rPr>
        <w:t>GHAShDzB-</w:t>
      </w:r>
      <w:r w:rsidR="00B250B1">
        <w:rPr>
          <w:rFonts w:ascii="GHEA Grapalat" w:hAnsi="GHEA Grapalat"/>
          <w:b/>
          <w:sz w:val="24"/>
          <w:szCs w:val="24"/>
        </w:rPr>
        <w:t>26/8</w:t>
      </w:r>
      <w:r>
        <w:rPr>
          <w:rFonts w:ascii="GHEA Grapalat" w:hAnsi="GHEA Grapalat"/>
          <w:b/>
          <w:sz w:val="24"/>
          <w:szCs w:val="24"/>
        </w:rPr>
        <w:t xml:space="preserve">" </w:t>
      </w:r>
      <w:r w:rsidRPr="009F3DC7">
        <w:rPr>
          <w:rFonts w:ascii="GHEA Grapalat" w:hAnsi="GHEA Grapalat"/>
          <w:b/>
          <w:sz w:val="24"/>
          <w:szCs w:val="24"/>
        </w:rPr>
        <w:t>*</w:t>
      </w:r>
    </w:p>
    <w:p w14:paraId="6A334F58" w14:textId="77777777" w:rsidR="00BB28C8" w:rsidRPr="009F3DC7" w:rsidRDefault="00BB28C8" w:rsidP="00032D5D">
      <w:pPr>
        <w:widowControl w:val="0"/>
        <w:tabs>
          <w:tab w:val="left" w:pos="2268"/>
        </w:tabs>
        <w:ind w:firstLine="567"/>
        <w:jc w:val="right"/>
        <w:rPr>
          <w:rFonts w:ascii="GHEA Grapalat" w:hAnsi="GHEA Grapalat"/>
        </w:rPr>
      </w:pPr>
    </w:p>
    <w:p w14:paraId="6A576FD2" w14:textId="77777777" w:rsidR="0059189E" w:rsidRPr="00AA2A86" w:rsidRDefault="0059189E" w:rsidP="00032D5D">
      <w:pPr>
        <w:widowControl w:val="0"/>
        <w:ind w:firstLine="567"/>
        <w:jc w:val="center"/>
        <w:rPr>
          <w:rFonts w:ascii="GHEA Grapalat" w:hAnsi="GHEA Grapalat"/>
          <w:b/>
        </w:rPr>
      </w:pPr>
    </w:p>
    <w:p w14:paraId="4D77D10A" w14:textId="39A94E94" w:rsidR="00BB28C8" w:rsidRPr="000A3450" w:rsidRDefault="00BB28C8" w:rsidP="00032D5D">
      <w:pPr>
        <w:widowControl w:val="0"/>
        <w:ind w:firstLine="567"/>
        <w:jc w:val="center"/>
        <w:rPr>
          <w:rFonts w:ascii="GHEA Grapalat" w:hAnsi="GHEA Grapalat"/>
          <w:b/>
        </w:rPr>
      </w:pPr>
      <w:r w:rsidRPr="009F3DC7">
        <w:rPr>
          <w:rFonts w:ascii="GHEA Grapalat" w:hAnsi="GHEA Grapalat"/>
          <w:b/>
        </w:rPr>
        <w:t xml:space="preserve">ДОГОВОР ЗАКУПКИ НА ВЫПОЛНЕНИЕ ПОДРЯДНЫХ РАБОТ </w:t>
      </w:r>
    </w:p>
    <w:p w14:paraId="089B3FF5" w14:textId="77777777" w:rsidR="00BB28C8" w:rsidRPr="000A3450" w:rsidRDefault="00BB28C8" w:rsidP="00032D5D">
      <w:pPr>
        <w:widowControl w:val="0"/>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730FE252" w14:textId="77777777" w:rsidTr="003D2146">
        <w:tc>
          <w:tcPr>
            <w:tcW w:w="4503" w:type="dxa"/>
          </w:tcPr>
          <w:p w14:paraId="46F14CE1" w14:textId="77777777" w:rsidR="00BB28C8" w:rsidRPr="0048136F" w:rsidRDefault="00BB28C8" w:rsidP="00032D5D">
            <w:pPr>
              <w:widowControl w:val="0"/>
              <w:tabs>
                <w:tab w:val="left" w:pos="720"/>
                <w:tab w:val="left" w:pos="1440"/>
                <w:tab w:val="left" w:pos="8865"/>
              </w:tabs>
              <w:ind w:firstLine="567"/>
              <w:jc w:val="both"/>
              <w:rPr>
                <w:rFonts w:ascii="GHEA Grapalat" w:hAnsi="GHEA Grapalat"/>
                <w:lang w:val="en-US"/>
              </w:rPr>
            </w:pPr>
            <w:r w:rsidRPr="009F3DC7">
              <w:rPr>
                <w:rFonts w:ascii="GHEA Grapalat" w:hAnsi="GHEA Grapalat"/>
              </w:rPr>
              <w:t xml:space="preserve">г. </w:t>
            </w:r>
          </w:p>
        </w:tc>
        <w:tc>
          <w:tcPr>
            <w:tcW w:w="4784" w:type="dxa"/>
          </w:tcPr>
          <w:p w14:paraId="321F3A64" w14:textId="77777777" w:rsidR="00BB28C8" w:rsidRPr="0048136F" w:rsidRDefault="00BB28C8" w:rsidP="00032D5D">
            <w:pPr>
              <w:widowControl w:val="0"/>
              <w:tabs>
                <w:tab w:val="left" w:pos="456"/>
                <w:tab w:val="left" w:pos="1451"/>
                <w:tab w:val="left" w:pos="2271"/>
                <w:tab w:val="left" w:pos="8865"/>
              </w:tabs>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615A522A" w14:textId="77777777" w:rsidR="00BB28C8" w:rsidRPr="009F3DC7" w:rsidRDefault="00BB28C8" w:rsidP="00032D5D">
      <w:pPr>
        <w:widowControl w:val="0"/>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610EEC9F" w14:textId="77777777" w:rsidR="00BB28C8" w:rsidRPr="009F3DC7" w:rsidRDefault="00BB28C8" w:rsidP="00032D5D">
      <w:pPr>
        <w:widowControl w:val="0"/>
        <w:ind w:firstLine="567"/>
        <w:jc w:val="both"/>
        <w:rPr>
          <w:rFonts w:ascii="GHEA Grapalat" w:hAnsi="GHEA Grapalat"/>
          <w:b/>
        </w:rPr>
      </w:pPr>
    </w:p>
    <w:p w14:paraId="14988806" w14:textId="77777777" w:rsidR="00BB28C8" w:rsidRPr="009F3DC7" w:rsidRDefault="00BB28C8" w:rsidP="00032D5D">
      <w:pPr>
        <w:widowControl w:val="0"/>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3619F8C9" w14:textId="48B70688" w:rsidR="00051504" w:rsidRPr="002C12BB" w:rsidRDefault="00545144" w:rsidP="00FD7958">
      <w:pPr>
        <w:pStyle w:val="HTMLPreformatted"/>
        <w:shd w:val="clear" w:color="auto" w:fill="F8F9FA"/>
        <w:jc w:val="both"/>
        <w:rPr>
          <w:rFonts w:ascii="GHEA Grapalat" w:hAnsi="GHEA Grapalat"/>
          <w:lang w:val="ru-RU"/>
        </w:rPr>
      </w:pPr>
      <w:r>
        <w:rPr>
          <w:rFonts w:ascii="GHEA Grapalat" w:hAnsi="GHEA Grapalat"/>
          <w:lang w:val="hy-AM"/>
        </w:rPr>
        <w:t xml:space="preserve">          </w:t>
      </w:r>
      <w:r w:rsidR="00BB28C8" w:rsidRPr="00051504">
        <w:rPr>
          <w:rFonts w:ascii="GHEA Grapalat" w:hAnsi="GHEA Grapalat"/>
          <w:lang w:val="ru-RU"/>
        </w:rPr>
        <w:t>1.1.</w:t>
      </w:r>
      <w:r w:rsidR="00BB28C8" w:rsidRPr="00051504">
        <w:rPr>
          <w:rFonts w:ascii="GHEA Grapalat" w:hAnsi="GHEA Grapalat"/>
          <w:lang w:val="ru-RU"/>
        </w:rPr>
        <w:tab/>
      </w:r>
      <w:r w:rsidR="00051504" w:rsidRPr="00B81A8E">
        <w:rPr>
          <w:rFonts w:ascii="GHEA Grapalat" w:hAnsi="GHEA Grapalat" w:cs="Times New Roman"/>
          <w:sz w:val="24"/>
          <w:szCs w:val="24"/>
          <w:lang w:val="ru-RU" w:eastAsia="ru-RU" w:bidi="ru-RU"/>
        </w:rPr>
        <w:t xml:space="preserve">Подрядчик обязуется в установленном настоящим Договором порядке, предусмотренных объемах, форме и сроках выполнять установленные Приложением N 1 к настоящему Договору (далее-договор) </w:t>
      </w:r>
      <w:r w:rsidR="00051504" w:rsidRPr="00B81A8E">
        <w:rPr>
          <w:rFonts w:ascii="GHEA Grapalat" w:hAnsi="GHEA Grapalat" w:cs="Times New Roman" w:hint="eastAsia"/>
          <w:sz w:val="24"/>
          <w:szCs w:val="24"/>
          <w:lang w:val="ru-RU" w:eastAsia="ru-RU" w:bidi="ru-RU"/>
        </w:rPr>
        <w:t>проектной</w:t>
      </w:r>
      <w:r w:rsidR="00051504" w:rsidRPr="00B81A8E">
        <w:rPr>
          <w:rFonts w:ascii="GHEA Grapalat" w:hAnsi="GHEA Grapalat" w:cs="Times New Roman"/>
          <w:sz w:val="24"/>
          <w:szCs w:val="24"/>
          <w:lang w:val="ru-RU" w:eastAsia="ru-RU" w:bidi="ru-RU"/>
        </w:rPr>
        <w:t xml:space="preserve"> </w:t>
      </w:r>
      <w:r w:rsidR="00051504" w:rsidRPr="00B81A8E">
        <w:rPr>
          <w:rFonts w:ascii="GHEA Grapalat" w:hAnsi="GHEA Grapalat" w:cs="Times New Roman" w:hint="eastAsia"/>
          <w:sz w:val="24"/>
          <w:szCs w:val="24"/>
          <w:lang w:val="ru-RU" w:eastAsia="ru-RU" w:bidi="ru-RU"/>
        </w:rPr>
        <w:t>документацией</w:t>
      </w:r>
      <w:r w:rsidR="00051504" w:rsidRPr="00B81A8E">
        <w:rPr>
          <w:rFonts w:ascii="GHEA Grapalat" w:hAnsi="GHEA Grapalat" w:cs="Times New Roman"/>
          <w:sz w:val="24"/>
          <w:szCs w:val="24"/>
          <w:lang w:val="ru-RU" w:eastAsia="ru-RU" w:bidi="ru-RU"/>
        </w:rPr>
        <w:t>, соответствующих предусмотренным в них техническим характеристикам и условиям гарантийного обслуживания, и объемной ведомостью-сметой</w:t>
      </w:r>
      <w:r w:rsidR="00FD7958">
        <w:rPr>
          <w:rFonts w:ascii="GHEA Grapalat" w:hAnsi="GHEA Grapalat" w:cs="Times New Roman"/>
          <w:sz w:val="24"/>
          <w:szCs w:val="24"/>
          <w:lang w:val="ru-RU" w:eastAsia="ru-RU" w:bidi="ru-RU"/>
        </w:rPr>
        <w:t xml:space="preserve"> для</w:t>
      </w:r>
      <w:r w:rsidR="00051504" w:rsidRPr="00FD7958">
        <w:rPr>
          <w:rFonts w:ascii="GHEA Grapalat" w:hAnsi="GHEA Grapalat" w:cs="Times New Roman"/>
          <w:sz w:val="24"/>
          <w:szCs w:val="24"/>
          <w:lang w:val="ru-RU" w:eastAsia="ru-RU" w:bidi="ru-RU"/>
        </w:rPr>
        <w:t xml:space="preserve"> </w:t>
      </w:r>
      <w:r w:rsidR="00C6034A" w:rsidRPr="00C6034A">
        <w:rPr>
          <w:rFonts w:ascii="GHEA Grapalat" w:hAnsi="GHEA Grapalat" w:cs="Times New Roman"/>
          <w:sz w:val="24"/>
          <w:szCs w:val="24"/>
          <w:lang w:val="ru-RU" w:eastAsia="ru-RU" w:bidi="ru-RU"/>
        </w:rPr>
        <w:t>приобретению строительных работ по ремонту бордюров на территории административного района Малатия-Себастия</w:t>
      </w:r>
      <w:r w:rsidR="00C6034A" w:rsidRPr="00FD7958">
        <w:rPr>
          <w:rFonts w:ascii="GHEA Grapalat" w:hAnsi="GHEA Grapalat" w:cs="Times New Roman"/>
          <w:sz w:val="24"/>
          <w:szCs w:val="24"/>
          <w:lang w:val="ru-RU" w:eastAsia="ru-RU" w:bidi="ru-RU"/>
        </w:rPr>
        <w:t xml:space="preserve"> </w:t>
      </w:r>
      <w:r w:rsidR="00051504" w:rsidRPr="00FD7958">
        <w:rPr>
          <w:rFonts w:ascii="GHEA Grapalat" w:hAnsi="GHEA Grapalat" w:cs="Times New Roman"/>
          <w:sz w:val="24"/>
          <w:szCs w:val="24"/>
          <w:lang w:val="ru-RU" w:eastAsia="ru-RU" w:bidi="ru-RU"/>
        </w:rPr>
        <w:t xml:space="preserve">(далее — работа), а Заказчик обязуется принимать выполненную работу и платить за нее. </w:t>
      </w:r>
    </w:p>
    <w:p w14:paraId="0EDCEC98" w14:textId="1D69F8E2" w:rsidR="00BB28C8" w:rsidRPr="009F3DC7" w:rsidRDefault="00BB28C8" w:rsidP="00051504">
      <w:pPr>
        <w:ind w:firstLine="708"/>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4C6D36FE" w14:textId="77777777" w:rsidR="00BB28C8" w:rsidRPr="000A3450" w:rsidRDefault="00BB28C8" w:rsidP="00032D5D">
      <w:pPr>
        <w:widowControl w:val="0"/>
        <w:tabs>
          <w:tab w:val="left" w:pos="1134"/>
        </w:tabs>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14E39BD2" w14:textId="77777777" w:rsidR="00BB28C8" w:rsidRPr="000A3450" w:rsidRDefault="00BB28C8" w:rsidP="00032D5D">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7ADD9031" w14:textId="77777777" w:rsidR="00BB28C8" w:rsidRPr="009F3DC7" w:rsidRDefault="00BB28C8" w:rsidP="00032D5D">
      <w:pPr>
        <w:widowControl w:val="0"/>
        <w:tabs>
          <w:tab w:val="left" w:pos="1134"/>
        </w:tabs>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20F19DE4" w14:textId="77777777" w:rsidR="00BB28C8" w:rsidRPr="009F3DC7" w:rsidRDefault="00BB28C8" w:rsidP="00032D5D">
      <w:pPr>
        <w:widowControl w:val="0"/>
        <w:tabs>
          <w:tab w:val="left" w:pos="1134"/>
        </w:tabs>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7042F17E" w14:textId="77777777" w:rsidR="00BB28C8" w:rsidRPr="009F3DC7" w:rsidRDefault="00BB28C8" w:rsidP="00032D5D">
      <w:pPr>
        <w:widowControl w:val="0"/>
        <w:tabs>
          <w:tab w:val="left" w:pos="1134"/>
        </w:tabs>
        <w:ind w:firstLine="567"/>
        <w:jc w:val="both"/>
        <w:rPr>
          <w:rFonts w:ascii="GHEA Grapalat" w:hAnsi="GHEA Grapalat"/>
        </w:rPr>
      </w:pPr>
    </w:p>
    <w:p w14:paraId="53375B6B" w14:textId="77777777" w:rsidR="00BB28C8" w:rsidRPr="009F3DC7" w:rsidRDefault="00BB28C8" w:rsidP="00032D5D">
      <w:pPr>
        <w:widowControl w:val="0"/>
        <w:tabs>
          <w:tab w:val="left" w:pos="1276"/>
        </w:tabs>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0DBB0066" w14:textId="77777777" w:rsidR="00BB28C8" w:rsidRPr="009F3DC7" w:rsidRDefault="00BB28C8" w:rsidP="00032D5D">
      <w:pPr>
        <w:widowControl w:val="0"/>
        <w:tabs>
          <w:tab w:val="left" w:pos="1134"/>
        </w:tabs>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73F69561" w14:textId="77777777" w:rsidR="0029691C" w:rsidRPr="009F3DC7" w:rsidRDefault="0029691C" w:rsidP="0029691C">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74C2C557" w14:textId="77777777" w:rsidR="00BB28C8" w:rsidRPr="009F3DC7" w:rsidRDefault="00BB28C8" w:rsidP="00032D5D">
      <w:pPr>
        <w:widowControl w:val="0"/>
        <w:tabs>
          <w:tab w:val="left" w:pos="1276"/>
        </w:tabs>
        <w:ind w:firstLine="567"/>
        <w:jc w:val="center"/>
        <w:rPr>
          <w:rFonts w:ascii="GHEA Grapalat" w:hAnsi="GHEA Grapalat"/>
          <w:b/>
          <w:i/>
        </w:rPr>
      </w:pPr>
    </w:p>
    <w:p w14:paraId="6F198BE5" w14:textId="77777777" w:rsidR="00BB28C8" w:rsidRPr="009F3DC7" w:rsidRDefault="00BB28C8" w:rsidP="00032D5D">
      <w:pPr>
        <w:widowControl w:val="0"/>
        <w:jc w:val="center"/>
        <w:rPr>
          <w:rFonts w:ascii="GHEA Grapalat" w:hAnsi="GHEA Grapalat"/>
          <w:b/>
        </w:rPr>
      </w:pPr>
      <w:r w:rsidRPr="009F3DC7">
        <w:rPr>
          <w:rFonts w:ascii="GHEA Grapalat" w:hAnsi="GHEA Grapalat"/>
          <w:b/>
        </w:rPr>
        <w:lastRenderedPageBreak/>
        <w:t>3. ПРАВА И ОБЯЗАННОСТИ СТОРОН</w:t>
      </w:r>
    </w:p>
    <w:p w14:paraId="4218C29B" w14:textId="77777777" w:rsidR="00BB28C8" w:rsidRPr="009F3DC7" w:rsidRDefault="00BB28C8" w:rsidP="00032D5D">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4AEE9C3C"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3EEC812A"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223FA28"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w:t>
      </w:r>
      <w:r w:rsidR="00983A27">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9409877"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0E25CF19" w14:textId="77777777" w:rsidR="00BB28C8" w:rsidRPr="009F3DC7" w:rsidRDefault="00BB28C8" w:rsidP="00032D5D">
      <w:pPr>
        <w:widowControl w:val="0"/>
        <w:tabs>
          <w:tab w:val="left" w:pos="1134"/>
        </w:tabs>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5B869898" w14:textId="77777777" w:rsidR="00BB28C8" w:rsidRPr="009F3DC7" w:rsidRDefault="00BB28C8" w:rsidP="00032D5D">
      <w:pPr>
        <w:widowControl w:val="0"/>
        <w:tabs>
          <w:tab w:val="left" w:pos="1134"/>
        </w:tabs>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5598E6FE" w14:textId="77777777" w:rsidR="00BB28C8" w:rsidRPr="009F3DC7" w:rsidRDefault="00BB28C8" w:rsidP="00032D5D">
      <w:pPr>
        <w:widowControl w:val="0"/>
        <w:tabs>
          <w:tab w:val="left" w:pos="1134"/>
        </w:tabs>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14:paraId="65E28E11" w14:textId="77777777" w:rsidR="00BB28C8" w:rsidRPr="009F3DC7" w:rsidRDefault="00BB28C8" w:rsidP="00032D5D">
      <w:pPr>
        <w:widowControl w:val="0"/>
        <w:tabs>
          <w:tab w:val="left" w:pos="1134"/>
        </w:tabs>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3F70FC51"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6C8C769B"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63AF0793" w14:textId="77777777" w:rsidR="00BB28C8" w:rsidRPr="009F3DC7" w:rsidRDefault="00BB28C8" w:rsidP="00032D5D">
      <w:pPr>
        <w:widowControl w:val="0"/>
        <w:tabs>
          <w:tab w:val="left" w:pos="1276"/>
        </w:tabs>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CC28890" w14:textId="77777777" w:rsidR="00BB28C8" w:rsidRDefault="00BB28C8" w:rsidP="00032D5D">
      <w:pPr>
        <w:rPr>
          <w:rFonts w:ascii="GHEA Grapalat" w:hAnsi="GHEA Grapalat"/>
          <w:b/>
        </w:rPr>
      </w:pPr>
      <w:r>
        <w:rPr>
          <w:rFonts w:ascii="GHEA Grapalat" w:hAnsi="GHEA Grapalat"/>
          <w:b/>
        </w:rPr>
        <w:br w:type="page"/>
      </w:r>
    </w:p>
    <w:p w14:paraId="5DFDE74F" w14:textId="77777777" w:rsidR="00BB28C8" w:rsidRPr="009F3DC7" w:rsidRDefault="00BB28C8" w:rsidP="00032D5D">
      <w:pPr>
        <w:widowControl w:val="0"/>
        <w:tabs>
          <w:tab w:val="left" w:pos="1134"/>
        </w:tabs>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709FAA39" w14:textId="77777777" w:rsidR="00BB28C8" w:rsidRPr="009F3DC7" w:rsidRDefault="00BB28C8" w:rsidP="00032D5D">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38523575"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4D9A0F2"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C003CC7" w14:textId="5F08B876" w:rsidR="00BB28C8" w:rsidRDefault="00BB28C8" w:rsidP="00032D5D">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23691B1F" w14:textId="77777777" w:rsidR="00380539" w:rsidRPr="00380539" w:rsidRDefault="00380539" w:rsidP="00032D5D">
      <w:pPr>
        <w:widowControl w:val="0"/>
        <w:tabs>
          <w:tab w:val="left" w:pos="1276"/>
        </w:tabs>
        <w:ind w:firstLine="567"/>
        <w:jc w:val="both"/>
        <w:rPr>
          <w:rFonts w:ascii="GHEA Grapalat" w:hAnsi="GHEA Grapalat"/>
        </w:rPr>
      </w:pPr>
      <w:r>
        <w:rPr>
          <w:rFonts w:ascii="GHEA Grapalat" w:hAnsi="GHEA Grapalat"/>
        </w:rPr>
        <w:t>3</w:t>
      </w:r>
      <w:r w:rsidRPr="00380539">
        <w:rPr>
          <w:rFonts w:ascii="GHEA Grapalat" w:hAnsi="GHEA Grapalat"/>
        </w:rPr>
        <w:t>.2.5 Предоставить Подрядчику письменное согласие, предусмотренное подпунктом 2 пункта 3.4.3 договора, в течение ....... дней.</w:t>
      </w:r>
    </w:p>
    <w:p w14:paraId="124244F6" w14:textId="77777777" w:rsidR="00380539" w:rsidRPr="00380539" w:rsidRDefault="00380539" w:rsidP="00032D5D">
      <w:pPr>
        <w:widowControl w:val="0"/>
        <w:tabs>
          <w:tab w:val="left" w:pos="1276"/>
        </w:tabs>
        <w:ind w:firstLine="567"/>
        <w:jc w:val="both"/>
        <w:rPr>
          <w:rFonts w:ascii="GHEA Grapalat" w:hAnsi="GHEA Grapalat"/>
        </w:rPr>
      </w:pPr>
      <w:r w:rsidRPr="00380539">
        <w:rPr>
          <w:rFonts w:ascii="GHEA Grapalat" w:hAnsi="GHEA Grapalat"/>
        </w:rPr>
        <w:t xml:space="preserve">       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14:paraId="60288877" w14:textId="77777777" w:rsidR="00BB28C8" w:rsidRPr="009F3DC7" w:rsidRDefault="00BB28C8" w:rsidP="00032D5D">
      <w:pPr>
        <w:widowControl w:val="0"/>
        <w:tabs>
          <w:tab w:val="left" w:pos="1134"/>
        </w:tabs>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0E0825E9"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69A3059A" w14:textId="77777777" w:rsidR="00BB28C8" w:rsidRPr="009F3DC7" w:rsidRDefault="00BB28C8" w:rsidP="00032D5D">
      <w:pPr>
        <w:widowControl w:val="0"/>
        <w:tabs>
          <w:tab w:val="left" w:pos="1276"/>
        </w:tabs>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E1ADA5C" w14:textId="77777777" w:rsidR="00BB28C8" w:rsidRPr="009F3DC7" w:rsidRDefault="00BB28C8" w:rsidP="00032D5D">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5737C719" w14:textId="77777777" w:rsidR="00BB28C8" w:rsidRPr="00124BE9" w:rsidRDefault="00BB28C8" w:rsidP="00032D5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0B1E4826" w14:textId="77777777" w:rsidR="00BB28C8" w:rsidRPr="00A8246A" w:rsidRDefault="00BB28C8" w:rsidP="00032D5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34652EE3" w14:textId="77777777" w:rsidR="000E4F90" w:rsidRDefault="000E4F90" w:rsidP="000E4F90">
      <w:pPr>
        <w:widowControl w:val="0"/>
        <w:tabs>
          <w:tab w:val="left" w:pos="1276"/>
        </w:tabs>
        <w:spacing w:after="160"/>
        <w:ind w:firstLine="567"/>
        <w:jc w:val="both"/>
        <w:rPr>
          <w:ins w:id="13" w:author="Inesa Kocharyan" w:date="2024-02-09T15:52:00Z"/>
          <w:rFonts w:ascii="GHEA Grapalat" w:hAnsi="GHEA Grapalat"/>
        </w:rPr>
      </w:pPr>
      <w:r w:rsidRPr="003D3EB8">
        <w:rPr>
          <w:rFonts w:ascii="GHEA Grapalat" w:hAnsi="GHEA Grapalat"/>
        </w:rPr>
        <w:t>3.4.3.</w:t>
      </w:r>
      <w:r w:rsidRPr="003D3EB8">
        <w:rPr>
          <w:rFonts w:ascii="GHEA Grapalat" w:hAnsi="GHEA Grapalat"/>
        </w:rPr>
        <w:tab/>
        <w:t xml:space="preserve">Обеспечивать </w:t>
      </w:r>
    </w:p>
    <w:p w14:paraId="28C47DAD" w14:textId="77777777" w:rsidR="000E4F90" w:rsidDel="008272F3" w:rsidRDefault="000E4F90" w:rsidP="000E4F90">
      <w:pPr>
        <w:widowControl w:val="0"/>
        <w:tabs>
          <w:tab w:val="left" w:pos="1276"/>
        </w:tabs>
        <w:spacing w:after="160"/>
        <w:ind w:firstLine="567"/>
        <w:jc w:val="both"/>
        <w:rPr>
          <w:del w:id="14" w:author="Vardan" w:date="2022-12-24T23:09:00Z"/>
          <w:rFonts w:ascii="GHEA Grapalat" w:hAnsi="GHEA Grapalat"/>
        </w:rPr>
      </w:pPr>
      <w:r>
        <w:rPr>
          <w:rFonts w:ascii="GHEA Grapalat" w:hAnsi="GHEA Grapalat"/>
        </w:rPr>
        <w:t xml:space="preserve">1) </w:t>
      </w:r>
      <w:r w:rsidRPr="003D3EB8">
        <w:rPr>
          <w:rFonts w:ascii="GHEA Grapalat" w:hAnsi="GHEA Grapalat"/>
        </w:rPr>
        <w:t>выполнение строительно-монтажных работ в соответствии градостроительной нормативно-технической документацией и условиями настоящего договора,</w:t>
      </w:r>
      <w:del w:id="15" w:author="Inesa Kocharyan" w:date="2024-02-12T14:12:00Z">
        <w:r w:rsidRPr="003D3EB8" w:rsidDel="003079EF">
          <w:rPr>
            <w:rFonts w:ascii="GHEA Grapalat" w:hAnsi="GHEA Grapalat"/>
          </w:rPr>
          <w:delText>,</w:delText>
        </w:r>
      </w:del>
      <w:r w:rsidRPr="003D3EB8">
        <w:rPr>
          <w:rFonts w:ascii="GHEA Grapalat" w:hAnsi="GHEA Grapalat"/>
        </w:rPr>
        <w:t xml:space="preserve"> провести индивидуальнoe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r>
        <w:rPr>
          <w:rFonts w:ascii="GHEA Grapalat" w:hAnsi="GHEA Grapalat"/>
        </w:rPr>
        <w:t>,</w:t>
      </w:r>
    </w:p>
    <w:p w14:paraId="15162D11" w14:textId="77777777" w:rsidR="000E4F90" w:rsidRPr="009F3DC7" w:rsidRDefault="000E4F90" w:rsidP="000E4F90">
      <w:pPr>
        <w:widowControl w:val="0"/>
        <w:tabs>
          <w:tab w:val="left" w:pos="1276"/>
        </w:tabs>
        <w:spacing w:after="160"/>
        <w:ind w:firstLine="567"/>
        <w:jc w:val="both"/>
        <w:rPr>
          <w:rFonts w:ascii="GHEA Grapalat" w:hAnsi="GHEA Grapalat"/>
        </w:rPr>
      </w:pPr>
      <w:r w:rsidRPr="00391653">
        <w:rPr>
          <w:rFonts w:ascii="GHEA Grapalat" w:hAnsi="GHEA Grapalat"/>
        </w:rPr>
        <w:t xml:space="preserve">2) </w:t>
      </w:r>
      <w:r w:rsidRPr="00CF1054">
        <w:rPr>
          <w:rFonts w:ascii="GHEA Grapalat" w:hAnsi="GHEA Grapalat"/>
        </w:rPr>
        <w:t>установк</w:t>
      </w:r>
      <w:r>
        <w:rPr>
          <w:rFonts w:ascii="GHEA Grapalat" w:hAnsi="GHEA Grapalat"/>
        </w:rPr>
        <w:t>у</w:t>
      </w:r>
      <w:r w:rsidRPr="00CF1054">
        <w:rPr>
          <w:rFonts w:ascii="GHEA Grapalat" w:hAnsi="GHEA Grapalat"/>
        </w:rPr>
        <w:t xml:space="preserve"> (использование) материалов и / или </w:t>
      </w:r>
      <w:r>
        <w:rPr>
          <w:rFonts w:ascii="GHEA Grapalat" w:hAnsi="GHEA Grapalat"/>
        </w:rPr>
        <w:t>приборов</w:t>
      </w:r>
      <w:r w:rsidRPr="00CF1054">
        <w:rPr>
          <w:rFonts w:ascii="GHEA Grapalat" w:hAnsi="GHEA Grapalat"/>
        </w:rPr>
        <w:t xml:space="preserve"> и оборудования, соответствующих техническим характеристикам и условиям </w:t>
      </w:r>
      <w:r w:rsidRPr="00CF1054">
        <w:rPr>
          <w:rFonts w:ascii="GHEA Grapalat" w:hAnsi="GHEA Grapalat"/>
        </w:rPr>
        <w:lastRenderedPageBreak/>
        <w:t>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14:paraId="1FB432B8" w14:textId="77777777" w:rsidR="00BB28C8" w:rsidRPr="009F3DC7" w:rsidRDefault="00BB28C8" w:rsidP="00032D5D">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5F0A6EAB"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2E448E4F"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7142DAA"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7C2898BD" w14:textId="0BD38336" w:rsidR="00BB28C8" w:rsidRPr="009F3DC7" w:rsidRDefault="00BB28C8" w:rsidP="00032D5D">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дней (как минимум </w:t>
      </w:r>
      <w:r w:rsidR="007C45C6">
        <w:rPr>
          <w:rFonts w:ascii="GHEA Grapalat" w:hAnsi="GHEA Grapalat"/>
          <w:lang w:val="hy-AM"/>
        </w:rPr>
        <w:t>365</w:t>
      </w:r>
      <w:r w:rsidRPr="009F3DC7">
        <w:rPr>
          <w:rFonts w:ascii="GHEA Grapalat" w:hAnsi="GHEA Grapalat"/>
        </w:rPr>
        <w:t xml:space="preserve">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16"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24"/>
        <w:t>27</w:t>
      </w:r>
      <w:r w:rsidRPr="009F3DC7">
        <w:rPr>
          <w:rFonts w:ascii="GHEA Grapalat" w:hAnsi="GHEA Grapalat"/>
        </w:rPr>
        <w:t>.</w:t>
      </w:r>
    </w:p>
    <w:p w14:paraId="3A9919F3" w14:textId="77777777" w:rsidR="002B7B7C" w:rsidRPr="009F3DC7" w:rsidRDefault="002B7B7C" w:rsidP="002B7B7C">
      <w:pPr>
        <w:widowControl w:val="0"/>
        <w:tabs>
          <w:tab w:val="left" w:pos="1418"/>
        </w:tabs>
        <w:spacing w:after="160"/>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r>
      <w:r>
        <w:rPr>
          <w:rFonts w:ascii="GHEA Grapalat" w:hAnsi="GHEA Grapalat"/>
        </w:rPr>
        <w:t>Т</w:t>
      </w:r>
      <w:r w:rsidRPr="0010519D">
        <w:rPr>
          <w:rFonts w:ascii="GHEA Grapalat" w:hAnsi="GHEA Grapalat"/>
        </w:rPr>
        <w:t>ребования, предъявляемые к</w:t>
      </w:r>
      <w:r>
        <w:rPr>
          <w:rFonts w:ascii="GHEA Grapalat" w:hAnsi="GHEA Grapalat"/>
        </w:rPr>
        <w:t xml:space="preserve"> техническим характеристикам и</w:t>
      </w:r>
      <w:r w:rsidRPr="0010519D">
        <w:rPr>
          <w:rFonts w:ascii="GHEA Grapalat" w:hAnsi="GHEA Grapalat"/>
        </w:rPr>
        <w:t xml:space="preserve"> гарантийным срокам объекта подряда, к его отдельным частям (конструкциям и т.д.) и использованным материалам, и (или) к</w:t>
      </w:r>
      <w:r w:rsidRPr="0010519D">
        <w:rPr>
          <w:rFonts w:ascii="GHEA Grapalat" w:hAnsi="GHEA Grapalat"/>
          <w:lang w:val="hy-AM"/>
        </w:rPr>
        <w:t xml:space="preserve"> </w:t>
      </w:r>
      <w:r w:rsidRPr="0010519D">
        <w:rPr>
          <w:rFonts w:ascii="GHEA Grapalat" w:hAnsi="GHEA Grapalat"/>
        </w:rPr>
        <w:t>приборам и оборудованию  представлены в приложении № —- к договору</w:t>
      </w:r>
      <w:r w:rsidRPr="0010519D">
        <w:rPr>
          <w:rStyle w:val="FootnoteReference"/>
          <w:rFonts w:ascii="GHEA Grapalat" w:hAnsi="GHEA Grapalat"/>
        </w:rPr>
        <w:footnoteReference w:customMarkFollows="1" w:id="25"/>
        <w:t>28</w:t>
      </w:r>
      <w:r w:rsidRPr="0010519D">
        <w:rPr>
          <w:rFonts w:ascii="GHEA Grapalat" w:hAnsi="GHEA Grapalat"/>
        </w:rPr>
        <w:t>.</w:t>
      </w:r>
      <w:r w:rsidRPr="009F3DC7">
        <w:rPr>
          <w:rFonts w:ascii="GHEA Grapalat" w:hAnsi="GHEA Grapalat"/>
        </w:rPr>
        <w:t xml:space="preserve"> </w:t>
      </w:r>
    </w:p>
    <w:p w14:paraId="7574690D" w14:textId="77777777" w:rsidR="00BB28C8" w:rsidRDefault="00BB28C8" w:rsidP="00032D5D">
      <w:pPr>
        <w:widowControl w:val="0"/>
        <w:tabs>
          <w:tab w:val="left" w:pos="1418"/>
        </w:tabs>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0DEEFCBB" w14:textId="77777777" w:rsidR="00BB28C8" w:rsidRPr="009F3DC7" w:rsidRDefault="00BB28C8" w:rsidP="00032D5D">
      <w:pPr>
        <w:widowControl w:val="0"/>
        <w:tabs>
          <w:tab w:val="left" w:pos="1276"/>
        </w:tabs>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24623FB7" w14:textId="77777777" w:rsidR="00BB28C8" w:rsidRPr="00A6067F" w:rsidRDefault="00BB28C8" w:rsidP="00032D5D">
      <w:pPr>
        <w:widowControl w:val="0"/>
        <w:tabs>
          <w:tab w:val="left" w:pos="1134"/>
        </w:tabs>
        <w:ind w:firstLine="567"/>
        <w:jc w:val="both"/>
        <w:rPr>
          <w:rFonts w:ascii="GHEA Grapalat" w:hAnsi="GHEA Grapalat"/>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683328A5" w14:textId="77777777" w:rsidR="000C37BD" w:rsidRPr="00793A58" w:rsidRDefault="000C37BD" w:rsidP="00032D5D">
      <w:pPr>
        <w:widowControl w:val="0"/>
        <w:tabs>
          <w:tab w:val="left" w:pos="1134"/>
        </w:tabs>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w:t>
      </w:r>
      <w:r w:rsidRPr="00A6067F">
        <w:rPr>
          <w:rFonts w:ascii="GHEA Grapalat" w:hAnsi="GHEA Grapalat" w:cs="Sylfaen"/>
        </w:rPr>
        <w:lastRenderedPageBreak/>
        <w:t xml:space="preserve">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0DAB21A1" w14:textId="77777777" w:rsidR="00BB28C8" w:rsidRPr="009F3DC7" w:rsidRDefault="00BB28C8" w:rsidP="00032D5D">
      <w:pPr>
        <w:widowControl w:val="0"/>
        <w:ind w:firstLine="567"/>
        <w:jc w:val="both"/>
        <w:rPr>
          <w:rFonts w:ascii="GHEA Grapalat" w:hAnsi="GHEA Grapalat" w:cs="Sylfaen"/>
        </w:rPr>
      </w:pPr>
      <w:r w:rsidRPr="009F3DC7">
        <w:rPr>
          <w:rFonts w:ascii="GHEA Grapalat" w:hAnsi="GHEA Grapalat"/>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7935CF3D" w14:textId="6B458AD1" w:rsidR="00BB28C8" w:rsidRPr="009F3DC7" w:rsidRDefault="00BB28C8" w:rsidP="00032D5D">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w:t>
      </w:r>
      <w:r w:rsidR="00A67C15">
        <w:rPr>
          <w:rFonts w:ascii="GHEA Grapalat" w:hAnsi="GHEA Grapalat"/>
        </w:rPr>
        <w:t>30</w:t>
      </w:r>
      <w:r w:rsidRPr="009F3DC7">
        <w:rPr>
          <w:rFonts w:ascii="GHEA Grapalat" w:hAnsi="GHEA Grapalat"/>
        </w:rPr>
        <w:t xml:space="preserve">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205C4861" w14:textId="77777777" w:rsidR="00BB28C8" w:rsidRPr="009F3DC7" w:rsidRDefault="00BB28C8" w:rsidP="00032D5D">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0F517667" w14:textId="77777777" w:rsidR="00BB28C8" w:rsidRPr="009F3DC7" w:rsidRDefault="00BB28C8" w:rsidP="00032D5D">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4337F3A2" w14:textId="77777777" w:rsidR="00BB28C8" w:rsidRPr="009F3DC7" w:rsidRDefault="00BB28C8" w:rsidP="00032D5D">
      <w:pPr>
        <w:widowControl w:val="0"/>
        <w:tabs>
          <w:tab w:val="left" w:pos="1134"/>
        </w:tabs>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548A59C1" w14:textId="77777777" w:rsidR="00BB28C8" w:rsidRPr="009F3DC7" w:rsidRDefault="00BB28C8" w:rsidP="00032D5D">
      <w:pPr>
        <w:pStyle w:val="norm"/>
        <w:widowControl w:val="0"/>
        <w:tabs>
          <w:tab w:val="left" w:pos="1134"/>
        </w:tabs>
        <w:spacing w:line="24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5AA21B07" w14:textId="77777777" w:rsidR="00BB28C8" w:rsidRPr="009F3DC7" w:rsidRDefault="00BB28C8" w:rsidP="00032D5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w:t>
      </w:r>
      <w:r w:rsidR="008B6288" w:rsidRPr="008B6288">
        <w:rPr>
          <w:rFonts w:ascii="GHEA Grapalat" w:hAnsi="GHEA Grapalat"/>
          <w:sz w:val="24"/>
          <w:szCs w:val="24"/>
        </w:rPr>
        <w:lastRenderedPageBreak/>
        <w:t>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17F3B430" w14:textId="77777777" w:rsidR="00BB28C8" w:rsidRPr="009F3DC7" w:rsidRDefault="00BB28C8" w:rsidP="00032D5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управления - комиссии, сформированной в порядке, установленном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7B544457" w14:textId="77777777" w:rsidR="00BB28C8" w:rsidRPr="009F3DC7" w:rsidRDefault="00BB28C8" w:rsidP="00032D5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6ACEB291" w14:textId="77777777" w:rsidR="00BB28C8" w:rsidRPr="009F3DC7" w:rsidRDefault="00BB28C8" w:rsidP="00032D5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16A55359" w14:textId="77777777" w:rsidR="00BB28C8" w:rsidRPr="009F3DC7" w:rsidRDefault="00BB28C8" w:rsidP="00032D5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5F7B3BBF" w14:textId="77777777" w:rsidR="00BB28C8" w:rsidRDefault="00BB28C8" w:rsidP="00032D5D">
      <w:pPr>
        <w:pStyle w:val="norm"/>
        <w:widowControl w:val="0"/>
        <w:tabs>
          <w:tab w:val="left" w:pos="1134"/>
        </w:tabs>
        <w:spacing w:line="24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15AFF3FE" w14:textId="77777777" w:rsidR="00BB28C8" w:rsidRPr="009F3DC7" w:rsidRDefault="00BB28C8" w:rsidP="00032D5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1A301671" w14:textId="77777777" w:rsidR="00BB28C8" w:rsidRPr="009F3DC7" w:rsidRDefault="00BB28C8" w:rsidP="00032D5D">
      <w:pPr>
        <w:widowControl w:val="0"/>
        <w:tabs>
          <w:tab w:val="left" w:pos="1276"/>
        </w:tabs>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41D9A53F" w14:textId="77777777" w:rsidR="00BB28C8" w:rsidRPr="00A542E3" w:rsidRDefault="00BB28C8" w:rsidP="00032D5D">
      <w:pPr>
        <w:widowControl w:val="0"/>
        <w:tabs>
          <w:tab w:val="left" w:pos="1276"/>
        </w:tabs>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59A52D17" w14:textId="77777777" w:rsidR="004E13D3" w:rsidRPr="009F3DC7" w:rsidRDefault="004E13D3" w:rsidP="00032D5D">
      <w:pPr>
        <w:widowControl w:val="0"/>
        <w:tabs>
          <w:tab w:val="left" w:pos="1276"/>
        </w:tabs>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8C5402" w:rsidRPr="00C8334C">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5F34E9">
        <w:rPr>
          <w:rFonts w:ascii="GHEA Grapalat" w:hAnsi="GHEA Grapalat" w:cs="Sylfaen"/>
        </w:rPr>
        <w:t>ого</w:t>
      </w:r>
      <w:r w:rsidR="008C5402" w:rsidRPr="00C8334C">
        <w:rPr>
          <w:rFonts w:ascii="GHEA Grapalat" w:hAnsi="GHEA Grapalat" w:cs="Sylfaen"/>
        </w:rPr>
        <w:t xml:space="preserve"> </w:t>
      </w:r>
      <w:r w:rsidR="008C5402" w:rsidRPr="00076EF4">
        <w:rPr>
          <w:rFonts w:ascii="GHEA Grapalat" w:hAnsi="GHEA Grapalat" w:cs="Sylfaen"/>
        </w:rPr>
        <w:t>надзора</w:t>
      </w:r>
      <w:r w:rsidR="008C5402" w:rsidRPr="00C8334C">
        <w:rPr>
          <w:rFonts w:ascii="GHEA Grapalat" w:hAnsi="GHEA Grapalat" w:cs="Sylfaen"/>
        </w:rPr>
        <w:t xml:space="preserve"> за выполнением </w:t>
      </w:r>
      <w:r w:rsidR="005F34E9">
        <w:rPr>
          <w:rFonts w:ascii="GHEA Grapalat" w:hAnsi="GHEA Grapalat" w:cs="Sylfaen"/>
        </w:rPr>
        <w:t xml:space="preserve">данных </w:t>
      </w:r>
      <w:r w:rsidR="008C5402" w:rsidRPr="00C8334C">
        <w:rPr>
          <w:rFonts w:ascii="GHEA Grapalat" w:hAnsi="GHEA Grapalat" w:cs="Sylfaen"/>
        </w:rPr>
        <w:t>строительных работ</w:t>
      </w:r>
      <w:r w:rsidR="008C5402" w:rsidRPr="00076EF4">
        <w:rPr>
          <w:rFonts w:ascii="GHEA Grapalat" w:hAnsi="GHEA Grapalat" w:cs="Sylfaen"/>
        </w:rPr>
        <w:t>.</w:t>
      </w:r>
      <w:r w:rsidR="00F42A40">
        <w:rPr>
          <w:rFonts w:ascii="GHEA Grapalat" w:hAnsi="GHEA Grapalat" w:cs="Times Armenian"/>
        </w:rPr>
        <w:t>.</w:t>
      </w:r>
    </w:p>
    <w:p w14:paraId="30BFAF29"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F20EA8">
        <w:rPr>
          <w:rStyle w:val="FootnoteReference"/>
          <w:rFonts w:ascii="GHEA Grapalat" w:hAnsi="GHEA Grapalat"/>
        </w:rPr>
        <w:footnoteReference w:customMarkFollows="1" w:id="26"/>
        <w:t>30</w:t>
      </w:r>
      <w:r w:rsidRPr="009F3DC7">
        <w:rPr>
          <w:rFonts w:ascii="GHEA Grapalat" w:hAnsi="GHEA Grapalat"/>
        </w:rPr>
        <w:t xml:space="preserve">. </w:t>
      </w:r>
    </w:p>
    <w:p w14:paraId="44AF8FA3" w14:textId="77777777" w:rsidR="00BB28C8" w:rsidRPr="009F3DC7" w:rsidRDefault="00BB28C8" w:rsidP="00032D5D">
      <w:pPr>
        <w:widowControl w:val="0"/>
        <w:tabs>
          <w:tab w:val="num" w:pos="1134"/>
        </w:tabs>
        <w:ind w:firstLine="567"/>
        <w:jc w:val="both"/>
        <w:rPr>
          <w:rFonts w:ascii="GHEA Grapalat" w:hAnsi="GHEA Grapalat"/>
        </w:rPr>
      </w:pPr>
      <w:r w:rsidRPr="009F3DC7">
        <w:rPr>
          <w:rFonts w:ascii="GHEA Grapalat" w:hAnsi="GHEA Grapalat"/>
        </w:rPr>
        <w:lastRenderedPageBreak/>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1E262E98" w14:textId="77777777" w:rsidR="00930D97" w:rsidRDefault="00BB28C8" w:rsidP="00032D5D">
      <w:pPr>
        <w:widowControl w:val="0"/>
        <w:tabs>
          <w:tab w:val="num" w:pos="1134"/>
        </w:tabs>
        <w:ind w:firstLine="567"/>
        <w:jc w:val="both"/>
        <w:rPr>
          <w:ins w:id="18"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39D6308C" w14:textId="77777777" w:rsidR="00BB28C8" w:rsidRDefault="00BB28C8" w:rsidP="00032D5D">
      <w:pPr>
        <w:widowControl w:val="0"/>
        <w:tabs>
          <w:tab w:val="num" w:pos="1134"/>
        </w:tabs>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69112E98" w14:textId="0E501B55" w:rsidR="00127380" w:rsidRDefault="00127380" w:rsidP="00032D5D">
      <w:pPr>
        <w:widowControl w:val="0"/>
        <w:tabs>
          <w:tab w:val="num" w:pos="1134"/>
        </w:tabs>
        <w:ind w:firstLine="567"/>
        <w:jc w:val="both"/>
        <w:rPr>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76EFCC53" w14:textId="77777777" w:rsidR="0059250B" w:rsidRPr="00070184" w:rsidRDefault="0059250B" w:rsidP="00032D5D">
      <w:pPr>
        <w:pStyle w:val="HTMLPreformatted"/>
        <w:shd w:val="clear" w:color="auto" w:fill="F8F9FA"/>
        <w:jc w:val="both"/>
        <w:rPr>
          <w:rFonts w:ascii="GHEA Grapalat" w:hAnsi="GHEA Grapalat" w:cs="Times New Roman"/>
          <w:b/>
          <w:bCs/>
          <w:sz w:val="24"/>
          <w:szCs w:val="24"/>
          <w:lang w:val="ru-RU" w:eastAsia="ru-RU" w:bidi="ru-RU"/>
        </w:rPr>
      </w:pPr>
      <w:r>
        <w:rPr>
          <w:rFonts w:ascii="GHEA Grapalat" w:hAnsi="GHEA Grapalat"/>
          <w:b/>
          <w:bCs/>
          <w:lang w:val="hy-AM"/>
        </w:rPr>
        <w:t xml:space="preserve">     </w:t>
      </w:r>
      <w:r w:rsidRPr="00070184">
        <w:rPr>
          <w:rFonts w:ascii="GHEA Grapalat" w:hAnsi="GHEA Grapalat"/>
          <w:b/>
          <w:bCs/>
          <w:lang w:val="ru-RU"/>
        </w:rPr>
        <w:t xml:space="preserve">5.4 </w:t>
      </w:r>
      <w:r w:rsidRPr="00070184">
        <w:rPr>
          <w:rFonts w:ascii="GHEA Grapalat" w:hAnsi="GHEA Grapalat" w:cs="Times New Roman"/>
          <w:b/>
          <w:bCs/>
          <w:sz w:val="24"/>
          <w:szCs w:val="24"/>
          <w:lang w:val="ru-RU" w:eastAsia="ru-RU" w:bidi="ru-RU"/>
        </w:rPr>
        <w:t xml:space="preserve">В рамках договора за исполнительные акты платежи осуществляются по следующей формуле: </w:t>
      </w:r>
    </w:p>
    <w:p w14:paraId="687E8E13" w14:textId="77777777" w:rsidR="0059250B" w:rsidRPr="0025429F" w:rsidRDefault="0059250B" w:rsidP="00032D5D">
      <w:pPr>
        <w:pStyle w:val="norm"/>
        <w:widowControl w:val="0"/>
        <w:spacing w:line="240" w:lineRule="auto"/>
        <w:ind w:firstLine="567"/>
        <w:contextualSpacing/>
        <w:rPr>
          <w:rFonts w:ascii="GHEA Grapalat" w:hAnsi="GHEA Grapalat"/>
          <w:b/>
          <w:bCs/>
          <w:sz w:val="24"/>
          <w:szCs w:val="24"/>
        </w:rPr>
      </w:pPr>
      <w:r w:rsidRPr="0025429F">
        <w:rPr>
          <w:rFonts w:ascii="GHEA Grapalat" w:hAnsi="GHEA Grapalat"/>
          <w:b/>
          <w:bCs/>
          <w:sz w:val="24"/>
          <w:szCs w:val="24"/>
        </w:rPr>
        <w:t>ВС= ЦУ/СЦ</w:t>
      </w:r>
      <w:r w:rsidRPr="00070184">
        <w:rPr>
          <w:rFonts w:ascii="GHEA Grapalat" w:hAnsi="GHEA Grapalat"/>
          <w:b/>
          <w:bCs/>
          <w:sz w:val="24"/>
          <w:szCs w:val="24"/>
        </w:rPr>
        <w:t>x</w:t>
      </w:r>
      <w:r w:rsidRPr="0025429F">
        <w:rPr>
          <w:rFonts w:ascii="GHEA Grapalat" w:hAnsi="GHEA Grapalat"/>
          <w:b/>
          <w:bCs/>
          <w:sz w:val="24"/>
          <w:szCs w:val="24"/>
        </w:rPr>
        <w:t>ОР где:</w:t>
      </w:r>
    </w:p>
    <w:p w14:paraId="5A1D6DE8" w14:textId="77777777" w:rsidR="0059250B" w:rsidRPr="00070184" w:rsidRDefault="0059250B" w:rsidP="00032D5D">
      <w:pPr>
        <w:pStyle w:val="HTMLPreformatted"/>
        <w:shd w:val="clear" w:color="auto" w:fill="F8F9FA"/>
        <w:rPr>
          <w:rFonts w:ascii="GHEA Grapalat" w:hAnsi="GHEA Grapalat" w:cs="Times New Roman"/>
          <w:b/>
          <w:bCs/>
          <w:sz w:val="24"/>
          <w:szCs w:val="24"/>
          <w:lang w:val="ru-RU" w:eastAsia="ru-RU" w:bidi="ru-RU"/>
        </w:rPr>
      </w:pPr>
      <w:r w:rsidRPr="00070184">
        <w:rPr>
          <w:rFonts w:ascii="GHEA Grapalat" w:hAnsi="GHEA Grapalat" w:cs="Times New Roman"/>
          <w:b/>
          <w:bCs/>
          <w:sz w:val="24"/>
          <w:szCs w:val="24"/>
          <w:lang w:val="ru-RU" w:eastAsia="ru-RU" w:bidi="ru-RU"/>
        </w:rPr>
        <w:t xml:space="preserve">ЦУ -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указанная</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пункте</w:t>
      </w:r>
      <w:r w:rsidRPr="00070184">
        <w:rPr>
          <w:rFonts w:ascii="GHEA Grapalat" w:hAnsi="GHEA Grapalat" w:cs="Times New Roman"/>
          <w:b/>
          <w:bCs/>
          <w:sz w:val="24"/>
          <w:szCs w:val="24"/>
          <w:lang w:val="ru-RU" w:eastAsia="ru-RU" w:bidi="ru-RU"/>
        </w:rPr>
        <w:t xml:space="preserve"> 5.1 </w:t>
      </w:r>
      <w:r w:rsidRPr="00070184">
        <w:rPr>
          <w:rFonts w:ascii="GHEA Grapalat" w:hAnsi="GHEA Grapalat" w:cs="Times New Roman" w:hint="eastAsia"/>
          <w:b/>
          <w:bCs/>
          <w:sz w:val="24"/>
          <w:szCs w:val="24"/>
          <w:lang w:val="ru-RU" w:eastAsia="ru-RU" w:bidi="ru-RU"/>
        </w:rPr>
        <w:t>договора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если</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включено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более</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одного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то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данного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w:t>
      </w:r>
    </w:p>
    <w:p w14:paraId="360E328D" w14:textId="77777777" w:rsidR="0059250B" w:rsidRPr="0025429F" w:rsidRDefault="0059250B" w:rsidP="00032D5D">
      <w:pPr>
        <w:pStyle w:val="norm"/>
        <w:widowControl w:val="0"/>
        <w:spacing w:line="240" w:lineRule="auto"/>
        <w:ind w:firstLine="567"/>
        <w:rPr>
          <w:rFonts w:ascii="GHEA Grapalat" w:hAnsi="GHEA Grapalat"/>
          <w:b/>
          <w:bCs/>
          <w:sz w:val="24"/>
          <w:szCs w:val="24"/>
        </w:rPr>
      </w:pPr>
      <w:r w:rsidRPr="0025429F">
        <w:rPr>
          <w:rFonts w:ascii="GHEA Grapalat" w:hAnsi="GHEA Grapalat"/>
          <w:b/>
          <w:bCs/>
          <w:sz w:val="24"/>
          <w:szCs w:val="24"/>
        </w:rPr>
        <w:t>СЦ-сметная цена строительных работ, опубликованная в настоящем приглашении,</w:t>
      </w:r>
    </w:p>
    <w:p w14:paraId="59B619D2" w14:textId="77777777" w:rsidR="0059250B" w:rsidRPr="0025429F" w:rsidRDefault="0059250B" w:rsidP="00032D5D">
      <w:pPr>
        <w:pStyle w:val="norm"/>
        <w:widowControl w:val="0"/>
        <w:spacing w:line="240" w:lineRule="auto"/>
        <w:ind w:firstLine="567"/>
        <w:rPr>
          <w:rFonts w:ascii="GHEA Grapalat" w:hAnsi="GHEA Grapalat"/>
          <w:b/>
          <w:bCs/>
          <w:sz w:val="24"/>
          <w:szCs w:val="24"/>
        </w:rPr>
      </w:pPr>
      <w:r w:rsidRPr="0025429F">
        <w:rPr>
          <w:rFonts w:ascii="GHEA Grapalat" w:hAnsi="GHEA Grapalat"/>
          <w:b/>
          <w:bCs/>
          <w:sz w:val="24"/>
          <w:szCs w:val="24"/>
        </w:rPr>
        <w:t>ОР - объем работ, представленный данным исполнительным актом, в денежном выражении,</w:t>
      </w:r>
    </w:p>
    <w:p w14:paraId="3A097BE2" w14:textId="77777777" w:rsidR="0059250B" w:rsidRPr="0025429F" w:rsidRDefault="0059250B" w:rsidP="00032D5D">
      <w:pPr>
        <w:widowControl w:val="0"/>
        <w:tabs>
          <w:tab w:val="num" w:pos="1134"/>
        </w:tabs>
        <w:ind w:firstLine="567"/>
        <w:jc w:val="both"/>
        <w:rPr>
          <w:rFonts w:ascii="GHEA Grapalat" w:hAnsi="GHEA Grapalat"/>
          <w:b/>
          <w:bCs/>
        </w:rPr>
      </w:pPr>
      <w:r w:rsidRPr="0025429F">
        <w:rPr>
          <w:rFonts w:ascii="GHEA Grapalat" w:hAnsi="GHEA Grapalat"/>
          <w:b/>
          <w:bCs/>
        </w:rPr>
        <w:t>ВС-сумма, выплачиваемая за работы, указанные в объемной ведомость-смете.</w:t>
      </w:r>
    </w:p>
    <w:p w14:paraId="32353F22" w14:textId="77777777" w:rsidR="000A07AF" w:rsidRPr="00127380" w:rsidRDefault="000A07AF" w:rsidP="00032D5D">
      <w:pPr>
        <w:widowControl w:val="0"/>
        <w:tabs>
          <w:tab w:val="num" w:pos="1134"/>
        </w:tabs>
        <w:ind w:firstLine="567"/>
        <w:jc w:val="both"/>
        <w:rPr>
          <w:rFonts w:ascii="GHEA Grapalat" w:hAnsi="GHEA Grapalat"/>
        </w:rPr>
      </w:pPr>
    </w:p>
    <w:p w14:paraId="53355ED9" w14:textId="77777777" w:rsidR="00BB28C8" w:rsidRPr="009F3DC7" w:rsidRDefault="00BB28C8" w:rsidP="00032D5D">
      <w:pPr>
        <w:widowControl w:val="0"/>
        <w:tabs>
          <w:tab w:val="left" w:pos="1276"/>
        </w:tabs>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41849EAC" w14:textId="77777777" w:rsidR="00BB28C8" w:rsidRPr="009F3DC7" w:rsidRDefault="00BB28C8" w:rsidP="00032D5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7C7FF48" w14:textId="02548F96" w:rsidR="00BB28C8" w:rsidRPr="009F3DC7" w:rsidRDefault="00BB28C8" w:rsidP="00032D5D">
      <w:pPr>
        <w:widowControl w:val="0"/>
        <w:tabs>
          <w:tab w:val="left" w:pos="1134"/>
        </w:tabs>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w:t>
      </w:r>
      <w:r w:rsidR="00E14EF5" w:rsidRPr="009F3DC7">
        <w:rPr>
          <w:rFonts w:ascii="GHEA Grapalat" w:hAnsi="GHEA Grapalat"/>
        </w:rPr>
        <w:t>0,</w:t>
      </w:r>
      <w:r w:rsidR="00747566">
        <w:rPr>
          <w:rFonts w:ascii="GHEA Grapalat" w:hAnsi="GHEA Grapalat"/>
          <w:lang w:val="hy-AM"/>
        </w:rPr>
        <w:t>1</w:t>
      </w:r>
      <w:r w:rsidR="00547BAF">
        <w:rPr>
          <w:rFonts w:ascii="GHEA Grapalat" w:hAnsi="GHEA Grapalat"/>
          <w:lang w:val="hy-AM"/>
        </w:rPr>
        <w:t>8</w:t>
      </w:r>
      <w:r w:rsidR="00E14EF5" w:rsidRPr="009F3DC7">
        <w:rPr>
          <w:rFonts w:ascii="GHEA Grapalat" w:hAnsi="GHEA Grapalat"/>
        </w:rPr>
        <w:t xml:space="preserve"> (ноль целых сотых)</w:t>
      </w:r>
      <w:r w:rsidR="00FC78DC">
        <w:rPr>
          <w:rFonts w:ascii="GHEA Grapalat" w:hAnsi="GHEA Grapalat"/>
        </w:rPr>
        <w:t xml:space="preserve"> </w:t>
      </w:r>
      <w:r w:rsidRPr="009F3DC7">
        <w:rPr>
          <w:rFonts w:ascii="GHEA Grapalat" w:hAnsi="GHEA Grapalat"/>
        </w:rPr>
        <w:t xml:space="preserve"> процента от цены подлежащей выполнению, но невыполненной работы.</w:t>
      </w:r>
    </w:p>
    <w:p w14:paraId="6E993BFA" w14:textId="4101B875" w:rsidR="00BB28C8" w:rsidRPr="00516521" w:rsidRDefault="00BB28C8" w:rsidP="00032D5D">
      <w:pPr>
        <w:widowControl w:val="0"/>
        <w:tabs>
          <w:tab w:val="left" w:pos="1134"/>
        </w:tabs>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547BAF">
        <w:rPr>
          <w:rFonts w:ascii="GHEA Grapalat" w:hAnsi="GHEA Grapalat"/>
          <w:lang w:val="hy-AM"/>
        </w:rPr>
        <w:t>3</w:t>
      </w:r>
      <w:r w:rsidR="00E14EF5" w:rsidRPr="009F3DC7">
        <w:rPr>
          <w:rFonts w:ascii="GHEA Grapalat" w:hAnsi="GHEA Grapalat"/>
        </w:rPr>
        <w:t xml:space="preserve"> (</w:t>
      </w:r>
      <w:r w:rsidR="00547BAF">
        <w:rPr>
          <w:rFonts w:ascii="GHEA Grapalat" w:hAnsi="GHEA Grapalat"/>
          <w:lang w:val="hy-AM"/>
        </w:rPr>
        <w:t>3</w:t>
      </w:r>
      <w:r w:rsidR="00E14EF5" w:rsidRPr="009F3DC7">
        <w:rPr>
          <w:rFonts w:ascii="GHEA Grapalat" w:hAnsi="GHEA Grapalat"/>
        </w:rPr>
        <w:t>)</w:t>
      </w:r>
      <w:r w:rsidR="00E14EF5">
        <w:rPr>
          <w:rFonts w:ascii="GHEA Grapalat" w:hAnsi="GHEA Grapalat"/>
          <w:lang w:val="hy-AM"/>
        </w:rPr>
        <w:t xml:space="preserve"> </w:t>
      </w:r>
      <w:r w:rsidRPr="009F3DC7">
        <w:rPr>
          <w:rFonts w:ascii="GHEA Grapalat" w:hAnsi="GHEA Grapalat"/>
        </w:rPr>
        <w:t>процента от суммы, установленной в пункте 5.1 договора</w:t>
      </w:r>
      <w:r w:rsidR="007B2EA4">
        <w:rPr>
          <w:rStyle w:val="FootnoteReference"/>
          <w:rFonts w:ascii="GHEA Grapalat" w:hAnsi="GHEA Grapalat"/>
        </w:rPr>
        <w:footnoteReference w:customMarkFollows="1" w:id="27"/>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этом </w:t>
      </w:r>
      <w:r w:rsidR="005E4DDB" w:rsidRPr="00BB6372">
        <w:rPr>
          <w:rFonts w:ascii="GHEA Grapalat" w:hAnsi="GHEA Grapalat" w:cs="Sylfaen"/>
        </w:rPr>
        <w:lastRenderedPageBreak/>
        <w:t xml:space="preserve">штраф </w:t>
      </w:r>
      <w:r w:rsidR="005E4DDB">
        <w:rPr>
          <w:rFonts w:ascii="GHEA Grapalat" w:hAnsi="GHEA Grapalat" w:cs="Sylfaen"/>
        </w:rPr>
        <w:t>ис</w:t>
      </w:r>
      <w:r w:rsidR="005E4DDB"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079EE953" w14:textId="77777777" w:rsidR="00BB28C8" w:rsidRPr="009F3DC7" w:rsidRDefault="00BB28C8" w:rsidP="00032D5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7669C03C" w14:textId="77777777" w:rsidR="00BB28C8" w:rsidRPr="000C67E4" w:rsidRDefault="00BB28C8" w:rsidP="00032D5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5200A8A5" w14:textId="77777777" w:rsidR="00A04E56" w:rsidRPr="000C67E4" w:rsidRDefault="00A04E56" w:rsidP="00032D5D">
      <w:pPr>
        <w:widowControl w:val="0"/>
        <w:tabs>
          <w:tab w:val="left" w:pos="1134"/>
        </w:tabs>
        <w:ind w:firstLine="567"/>
        <w:jc w:val="both"/>
        <w:rPr>
          <w:rFonts w:ascii="GHEA Grapalat" w:hAnsi="GHEA Grapalat"/>
        </w:rPr>
      </w:pPr>
      <w:r w:rsidRPr="000C67E4">
        <w:rPr>
          <w:rFonts w:ascii="GHEA Grapalat" w:hAnsi="GHEA Grapalat"/>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7A0FC0" w:rsidRPr="000C67E4">
        <w:rPr>
          <w:rFonts w:ascii="GHEA Grapalat" w:hAnsi="GHEA Grapalat"/>
        </w:rPr>
        <w:t>.</w:t>
      </w:r>
      <w:r w:rsidR="003D4FD0" w:rsidRPr="000C67E4">
        <w:rPr>
          <w:rFonts w:ascii="GHEA Grapalat" w:hAnsi="GHEA Grapalat"/>
          <w:vertAlign w:val="superscript"/>
        </w:rPr>
        <w:t>31.1</w:t>
      </w:r>
    </w:p>
    <w:p w14:paraId="59DDC7CC" w14:textId="77777777" w:rsidR="00BB28C8" w:rsidRPr="00124BE9" w:rsidRDefault="00BB28C8" w:rsidP="00032D5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C46C2DD" w14:textId="77777777" w:rsidR="00BB28C8" w:rsidRPr="004078D0" w:rsidRDefault="00BB28C8" w:rsidP="00032D5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31AE6563" w14:textId="77777777" w:rsidR="00BB28C8" w:rsidRPr="009F3DC7" w:rsidRDefault="00BB28C8" w:rsidP="00032D5D">
      <w:pPr>
        <w:widowControl w:val="0"/>
        <w:tabs>
          <w:tab w:val="left" w:pos="1276"/>
        </w:tabs>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0A745D49" w14:textId="4B6E7D69" w:rsidR="00BB28C8" w:rsidRDefault="00BB28C8" w:rsidP="00032D5D">
      <w:pPr>
        <w:widowControl w:val="0"/>
        <w:tabs>
          <w:tab w:val="left" w:pos="1276"/>
        </w:tabs>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68CE0EA4" w14:textId="77777777" w:rsidR="00B2713D" w:rsidRPr="009F3DC7" w:rsidRDefault="00B2713D" w:rsidP="00032D5D">
      <w:pPr>
        <w:widowControl w:val="0"/>
        <w:tabs>
          <w:tab w:val="left" w:pos="1276"/>
        </w:tabs>
        <w:ind w:firstLine="567"/>
        <w:jc w:val="both"/>
        <w:rPr>
          <w:rFonts w:ascii="GHEA Grapalat" w:hAnsi="GHEA Grapalat"/>
        </w:rPr>
      </w:pPr>
    </w:p>
    <w:p w14:paraId="2D2B7696" w14:textId="77777777" w:rsidR="00BB28C8" w:rsidRPr="009F3DC7" w:rsidRDefault="00BB28C8" w:rsidP="00032D5D">
      <w:pPr>
        <w:widowControl w:val="0"/>
        <w:tabs>
          <w:tab w:val="left" w:pos="1276"/>
        </w:tabs>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777133C0" w14:textId="77777777" w:rsidR="00BB28C8" w:rsidRPr="00E5592F" w:rsidRDefault="00BB28C8" w:rsidP="00032D5D">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4CDB5618" w14:textId="77777777" w:rsidR="00BB28C8" w:rsidRPr="009F3DC7" w:rsidRDefault="00BB28C8" w:rsidP="00032D5D">
      <w:pPr>
        <w:widowControl w:val="0"/>
        <w:tabs>
          <w:tab w:val="left" w:pos="1276"/>
        </w:tabs>
        <w:ind w:firstLine="567"/>
        <w:jc w:val="both"/>
        <w:rPr>
          <w:rFonts w:ascii="GHEA Grapalat" w:hAnsi="GHEA Grapalat" w:cs="Sylfaen"/>
        </w:rPr>
      </w:pPr>
      <w:r w:rsidRPr="009F3DC7">
        <w:rPr>
          <w:rFonts w:ascii="GHEA Grapalat" w:hAnsi="GHEA Grapalat"/>
        </w:rPr>
        <w:t xml:space="preserve">Условием исполнения сторонами прав и обязанностей, предусмотренных договором, является обстоятельство учета договора Министерством финансов </w:t>
      </w:r>
      <w:r w:rsidRPr="009F3DC7">
        <w:rPr>
          <w:rFonts w:ascii="GHEA Grapalat" w:hAnsi="GHEA Grapalat"/>
        </w:rPr>
        <w:lastRenderedPageBreak/>
        <w:t>Республики Армения</w:t>
      </w:r>
      <w:r w:rsidRPr="009F3DC7">
        <w:rPr>
          <w:rStyle w:val="FootnoteReference"/>
          <w:rFonts w:ascii="GHEA Grapalat" w:hAnsi="GHEA Grapalat"/>
        </w:rPr>
        <w:t xml:space="preserve"> </w:t>
      </w:r>
      <w:r w:rsidR="00D22B3B">
        <w:rPr>
          <w:rStyle w:val="FootnoteReference"/>
          <w:rFonts w:ascii="GHEA Grapalat" w:hAnsi="GHEA Grapalat"/>
        </w:rPr>
        <w:footnoteReference w:customMarkFollows="1" w:id="28"/>
        <w:t>32</w:t>
      </w:r>
      <w:r w:rsidRPr="009F3DC7">
        <w:rPr>
          <w:rFonts w:ascii="GHEA Grapalat" w:hAnsi="GHEA Grapalat"/>
        </w:rPr>
        <w:t>.</w:t>
      </w:r>
    </w:p>
    <w:p w14:paraId="1582AE9D" w14:textId="77777777" w:rsidR="00BB28C8" w:rsidRPr="009F3DC7" w:rsidRDefault="00BB28C8" w:rsidP="00032D5D">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17172FC" w14:textId="77777777" w:rsidR="00BB28C8" w:rsidRPr="009F3DC7" w:rsidRDefault="00BB28C8" w:rsidP="00032D5D">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854FEFF" w14:textId="77777777" w:rsidR="00BB28C8" w:rsidRPr="009F3DC7" w:rsidRDefault="00BB28C8" w:rsidP="00032D5D">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3FC7411F" w14:textId="77777777" w:rsidR="00BB28C8" w:rsidRPr="009F3DC7" w:rsidRDefault="00BB28C8" w:rsidP="00032D5D">
      <w:pPr>
        <w:widowControl w:val="0"/>
        <w:tabs>
          <w:tab w:val="left" w:pos="1134"/>
        </w:tabs>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5A1A1CD9" w14:textId="77777777" w:rsidR="00BB28C8" w:rsidRPr="009F3DC7" w:rsidRDefault="00BB28C8" w:rsidP="00032D5D">
      <w:pPr>
        <w:widowControl w:val="0"/>
        <w:tabs>
          <w:tab w:val="left" w:pos="1276"/>
        </w:tabs>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6D1A1D3" w14:textId="77777777" w:rsidR="00BB28C8" w:rsidRPr="009F3DC7" w:rsidRDefault="00BB28C8" w:rsidP="00032D5D">
      <w:pPr>
        <w:widowControl w:val="0"/>
        <w:tabs>
          <w:tab w:val="left" w:pos="1276"/>
        </w:tabs>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7C1C26A" w14:textId="77777777" w:rsidR="005F0F8B" w:rsidRPr="009F3DC7" w:rsidRDefault="005F0F8B" w:rsidP="005F0F8B">
      <w:pPr>
        <w:widowControl w:val="0"/>
        <w:tabs>
          <w:tab w:val="left" w:pos="1134"/>
        </w:tabs>
        <w:ind w:firstLine="562"/>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6F4C38AB" w14:textId="77777777" w:rsidR="005F0F8B" w:rsidRPr="009F3DC7" w:rsidRDefault="005F0F8B" w:rsidP="005F0F8B">
      <w:pPr>
        <w:widowControl w:val="0"/>
        <w:tabs>
          <w:tab w:val="left" w:pos="1134"/>
        </w:tabs>
        <w:ind w:firstLine="562"/>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5A26E1FE" w14:textId="77777777" w:rsidR="005F0F8B" w:rsidRPr="009F3DC7" w:rsidRDefault="005F0F8B" w:rsidP="005F0F8B">
      <w:pPr>
        <w:widowControl w:val="0"/>
        <w:tabs>
          <w:tab w:val="left" w:pos="1134"/>
        </w:tabs>
        <w:ind w:firstLine="562"/>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Pr>
          <w:rFonts w:ascii="GHEA Grapalat" w:hAnsi="GHEA Grapalat"/>
          <w:lang w:val="hy-AM"/>
        </w:rPr>
        <w:t xml:space="preserve">. </w:t>
      </w:r>
      <w:r w:rsidRPr="00B07E40">
        <w:rPr>
          <w:rFonts w:ascii="GHEA Grapalat" w:hAnsi="GHEA Grapalat"/>
        </w:rPr>
        <w:t xml:space="preserve">При этом в случае применения настоящего подпункта </w:t>
      </w:r>
      <w:r>
        <w:rPr>
          <w:rFonts w:ascii="GHEA Grapalat" w:hAnsi="GHEA Grapalat"/>
        </w:rPr>
        <w:t>субподрядчиком</w:t>
      </w:r>
      <w:r w:rsidRPr="00B07E40">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sidRPr="0080765B">
        <w:rPr>
          <w:rFonts w:ascii="GHEA Grapalat" w:hAnsi="GHEA Grapalat"/>
        </w:rPr>
        <w:t>.</w:t>
      </w:r>
      <w:r>
        <w:rPr>
          <w:rStyle w:val="FootnoteReference"/>
          <w:rFonts w:ascii="GHEA Grapalat" w:hAnsi="GHEA Grapalat"/>
        </w:rPr>
        <w:footnoteReference w:customMarkFollows="1" w:id="29"/>
        <w:t>33</w:t>
      </w:r>
    </w:p>
    <w:p w14:paraId="7BD5AE23" w14:textId="77777777" w:rsidR="00BB28C8" w:rsidRPr="009F3DC7" w:rsidRDefault="00BB28C8" w:rsidP="00032D5D">
      <w:pPr>
        <w:widowControl w:val="0"/>
        <w:tabs>
          <w:tab w:val="left" w:pos="1134"/>
        </w:tabs>
        <w:ind w:firstLine="567"/>
        <w:jc w:val="both"/>
        <w:rPr>
          <w:rFonts w:ascii="GHEA Grapalat" w:hAnsi="GHEA Grapalat" w:cs="Sylfaen"/>
        </w:rPr>
      </w:pPr>
      <w:r w:rsidRPr="009F3DC7">
        <w:rPr>
          <w:rFonts w:ascii="GHEA Grapalat" w:hAnsi="GHEA Grapalat"/>
        </w:rPr>
        <w:lastRenderedPageBreak/>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Pr>
          <w:rStyle w:val="FootnoteReference"/>
          <w:rFonts w:ascii="GHEA Grapalat" w:hAnsi="GHEA Grapalat"/>
        </w:rPr>
        <w:footnoteReference w:customMarkFollows="1" w:id="30"/>
        <w:t>34</w:t>
      </w:r>
      <w:r w:rsidRPr="009F3DC7">
        <w:rPr>
          <w:rFonts w:ascii="GHEA Grapalat" w:hAnsi="GHEA Grapalat"/>
        </w:rPr>
        <w:t>.</w:t>
      </w:r>
    </w:p>
    <w:p w14:paraId="4F8673DE" w14:textId="77777777" w:rsidR="00BB28C8" w:rsidRPr="00124BE9" w:rsidRDefault="00BB28C8" w:rsidP="00032D5D">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417EEED" w14:textId="77777777" w:rsidR="00BB28C8" w:rsidRPr="009F3DC7" w:rsidRDefault="00BB28C8" w:rsidP="00032D5D">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535EDC9" w14:textId="77777777" w:rsidR="00BB28C8" w:rsidRPr="009F3DC7" w:rsidRDefault="00BB28C8" w:rsidP="00032D5D">
      <w:pPr>
        <w:widowControl w:val="0"/>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10F0233F" w14:textId="77777777" w:rsidR="00BB28C8" w:rsidRPr="009F3DC7" w:rsidRDefault="00BB28C8" w:rsidP="00032D5D">
      <w:pPr>
        <w:widowControl w:val="0"/>
        <w:tabs>
          <w:tab w:val="left" w:pos="1276"/>
        </w:tabs>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6784D897" w14:textId="77777777" w:rsidR="004B4A95" w:rsidRPr="00DC64D2" w:rsidRDefault="00BB28C8" w:rsidP="00032D5D">
      <w:pPr>
        <w:widowControl w:val="0"/>
        <w:tabs>
          <w:tab w:val="left" w:pos="1276"/>
        </w:tabs>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lastRenderedPageBreak/>
        <w:t>Подрядчик</w:t>
      </w:r>
      <w:r w:rsidR="00187EDB" w:rsidRPr="00DC64D2">
        <w:rPr>
          <w:rFonts w:ascii="GHEA Grapalat" w:hAnsi="GHEA Grapalat"/>
          <w:spacing w:val="-4"/>
        </w:rPr>
        <w:t>а</w:t>
      </w:r>
      <w:r w:rsidR="004B4A95" w:rsidRPr="00DC64D2">
        <w:rPr>
          <w:rFonts w:ascii="GHEA Grapalat" w:hAnsi="GHEA Grapalat"/>
          <w:spacing w:val="-4"/>
        </w:rPr>
        <w:t>.</w:t>
      </w:r>
    </w:p>
    <w:p w14:paraId="67C45E5C" w14:textId="77777777" w:rsidR="00A1306D" w:rsidRPr="009A510B" w:rsidRDefault="00A1306D" w:rsidP="00032D5D">
      <w:pPr>
        <w:jc w:val="both"/>
        <w:rPr>
          <w:ins w:id="19" w:author="Inesa Kocharyan" w:date="2025-02-07T10:55:00Z"/>
          <w:rStyle w:val="ezkurwreuab5ozgtqnkl"/>
          <w:rFonts w:ascii="GHEA Grapalat" w:hAnsi="GHEA Grapalat"/>
          <w:lang w:val="hy-AM"/>
        </w:rPr>
      </w:pPr>
      <w:r w:rsidRPr="002D714B">
        <w:rPr>
          <w:rFonts w:ascii="GHEA Grapalat" w:eastAsiaTheme="minorHAnsi" w:hAnsi="GHEA Grapalat" w:cstheme="minorBidi"/>
          <w:sz w:val="22"/>
          <w:szCs w:val="22"/>
        </w:rPr>
        <w:t xml:space="preserve">     8.12 </w:t>
      </w:r>
      <w:r w:rsidRPr="002D714B">
        <w:rPr>
          <w:rFonts w:ascii="GHEA Grapalat" w:hAnsi="GHEA Grapalat"/>
          <w:spacing w:val="-4"/>
        </w:rPr>
        <w:t>Подрядчик</w:t>
      </w:r>
      <w:ins w:id="20" w:author="Inesa Kocharyan" w:date="2025-02-07T10:55:00Z">
        <w:r w:rsidRPr="002D714B">
          <w:rPr>
            <w:rFonts w:ascii="GHEA Grapalat" w:hAnsi="GHEA Grapalat"/>
            <w:color w:val="000000" w:themeColor="text1"/>
          </w:rPr>
          <w:t xml:space="preserve"> </w:t>
        </w:r>
      </w:ins>
      <w:r w:rsidRPr="002D714B">
        <w:rPr>
          <w:rStyle w:val="ezkurwreuab5ozgtqnkl"/>
          <w:rFonts w:ascii="GHEA Grapalat" w:hAnsi="GHEA Grapalat"/>
        </w:rPr>
        <w:t>имеет право</w:t>
      </w:r>
      <w:r w:rsidRPr="002D714B">
        <w:rPr>
          <w:rFonts w:ascii="GHEA Grapalat" w:hAnsi="GHEA Grapalat"/>
        </w:rPr>
        <w:t xml:space="preserve"> </w:t>
      </w:r>
      <w:r w:rsidRPr="002D714B">
        <w:rPr>
          <w:rStyle w:val="ezkurwreuab5ozgtqnkl"/>
          <w:rFonts w:ascii="GHEA Grapalat" w:hAnsi="GHEA Grapalat"/>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Pr="002D714B">
        <w:rPr>
          <w:rFonts w:ascii="GHEA Grapalat" w:hAnsi="GHEA Grapalat"/>
        </w:rPr>
        <w:t xml:space="preserve"> </w:t>
      </w:r>
      <w:r w:rsidRPr="002D714B">
        <w:rPr>
          <w:rStyle w:val="ezkurwreuab5ozgtqnkl"/>
          <w:rFonts w:ascii="GHEA Grapalat" w:hAnsi="GHEA Grapalat"/>
        </w:rPr>
        <w:t xml:space="preserve">(далее-договор факторинга). В </w:t>
      </w:r>
      <w:r w:rsidRPr="002D714B">
        <w:rPr>
          <w:rFonts w:ascii="GHEA Grapalat" w:hAnsi="GHEA Grapalat"/>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Pr="002D714B">
        <w:rPr>
          <w:rStyle w:val="ezkurwreuab5ozgtqnkl"/>
          <w:rFonts w:ascii="GHEA Grapalat" w:hAnsi="GHEA Grapalat"/>
        </w:rPr>
        <w:t>Заказчик</w:t>
      </w:r>
      <w:r w:rsidRPr="002D714B">
        <w:rPr>
          <w:rFonts w:ascii="GHEA Grapalat" w:hAnsi="GHEA Grapalat"/>
        </w:rPr>
        <w:t xml:space="preserve"> </w:t>
      </w:r>
      <w:r w:rsidRPr="002D714B">
        <w:rPr>
          <w:rStyle w:val="ezkurwreuab5ozgtqnkl"/>
          <w:rFonts w:ascii="GHEA Grapalat" w:hAnsi="GHEA Grapalat"/>
        </w:rPr>
        <w:t xml:space="preserve">при осуществлении платежей обеспечивает расчет и зачет штрафов и пеней </w:t>
      </w:r>
      <w:r w:rsidRPr="002D714B">
        <w:rPr>
          <w:rFonts w:ascii="GHEA Grapalat" w:hAnsi="GHEA Grapalat"/>
          <w:spacing w:val="-4"/>
        </w:rPr>
        <w:t>Подрядчику</w:t>
      </w:r>
      <w:r w:rsidRPr="002D714B">
        <w:rPr>
          <w:rFonts w:ascii="GHEA Grapalat" w:hAnsi="GHEA Grapalat"/>
        </w:rPr>
        <w:t xml:space="preserve"> </w:t>
      </w:r>
      <w:r w:rsidRPr="002D714B">
        <w:rPr>
          <w:rStyle w:val="ezkurwreuab5ozgtqnkl"/>
          <w:rFonts w:ascii="GHEA Grapalat" w:hAnsi="GHEA Grapalat"/>
        </w:rPr>
        <w:t>с суммами, подлежащими уплате, независимо от</w:t>
      </w:r>
      <w:r w:rsidRPr="002D714B">
        <w:rPr>
          <w:rFonts w:ascii="GHEA Grapalat" w:hAnsi="GHEA Grapalat"/>
        </w:rPr>
        <w:t xml:space="preserve"> </w:t>
      </w:r>
      <w:r w:rsidRPr="002D714B">
        <w:rPr>
          <w:rStyle w:val="ezkurwreuab5ozgtqnkl"/>
          <w:rFonts w:ascii="GHEA Grapalat" w:hAnsi="GHEA Grapalat"/>
        </w:rPr>
        <w:t>того,</w:t>
      </w:r>
      <w:r w:rsidRPr="002D714B">
        <w:rPr>
          <w:rFonts w:ascii="GHEA Grapalat" w:hAnsi="GHEA Grapalat"/>
        </w:rPr>
        <w:t xml:space="preserve"> </w:t>
      </w:r>
      <w:r w:rsidRPr="002D714B">
        <w:rPr>
          <w:rStyle w:val="ezkurwreuab5ozgtqnkl"/>
          <w:rFonts w:ascii="GHEA Grapalat" w:hAnsi="GHEA Grapalat"/>
        </w:rPr>
        <w:t>было ли</w:t>
      </w:r>
      <w:r w:rsidRPr="002D714B">
        <w:rPr>
          <w:rFonts w:ascii="GHEA Grapalat" w:hAnsi="GHEA Grapalat"/>
        </w:rPr>
        <w:t xml:space="preserve"> </w:t>
      </w:r>
      <w:r w:rsidRPr="002D714B">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2D714B">
        <w:rPr>
          <w:rStyle w:val="ezkurwreuab5ozgtqnkl"/>
          <w:rFonts w:ascii="GHEA Grapalat" w:hAnsi="GHEA Grapalat"/>
        </w:rPr>
        <w:t>При</w:t>
      </w:r>
      <w:r w:rsidRPr="002D714B">
        <w:rPr>
          <w:rFonts w:ascii="GHEA Grapalat" w:hAnsi="GHEA Grapalat"/>
        </w:rPr>
        <w:t xml:space="preserve"> </w:t>
      </w:r>
      <w:r w:rsidRPr="002D714B">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2D714B">
        <w:rPr>
          <w:rStyle w:val="ezkurwreuab5ozgtqnkl"/>
          <w:rFonts w:ascii="GHEA Grapalat" w:hAnsi="GHEA Grapalat"/>
        </w:rPr>
        <w:t xml:space="preserve"> 5) Заказчик</w:t>
      </w:r>
      <w:r w:rsidRPr="002D714B">
        <w:rPr>
          <w:rFonts w:ascii="GHEA Grapalat" w:hAnsi="GHEA Grapalat"/>
        </w:rPr>
        <w:t xml:space="preserve"> </w:t>
      </w:r>
      <w:r w:rsidRPr="002D714B">
        <w:rPr>
          <w:rStyle w:val="ezkurwreuab5ozgtqnkl"/>
          <w:rFonts w:ascii="GHEA Grapalat" w:hAnsi="GHEA Grapalat"/>
        </w:rPr>
        <w:t>производит платеж, установленный договором, финансовому</w:t>
      </w:r>
      <w:r w:rsidRPr="002D714B">
        <w:rPr>
          <w:rFonts w:ascii="GHEA Grapalat" w:hAnsi="GHEA Grapalat"/>
        </w:rPr>
        <w:t xml:space="preserve"> </w:t>
      </w:r>
      <w:r w:rsidRPr="002D714B">
        <w:rPr>
          <w:rStyle w:val="ezkurwreuab5ozgtqnkl"/>
          <w:rFonts w:ascii="GHEA Grapalat" w:hAnsi="GHEA Grapalat"/>
        </w:rPr>
        <w:t>агенту, если</w:t>
      </w:r>
      <w:r w:rsidRPr="002D714B">
        <w:rPr>
          <w:rFonts w:ascii="GHEA Grapalat" w:hAnsi="GHEA Grapalat"/>
        </w:rPr>
        <w:t xml:space="preserve"> </w:t>
      </w:r>
      <w:r w:rsidRPr="002D714B">
        <w:rPr>
          <w:rStyle w:val="ezkurwreuab5ozgtqnkl"/>
          <w:rFonts w:ascii="GHEA Grapalat" w:hAnsi="GHEA Grapalat"/>
        </w:rPr>
        <w:t>уведомление</w:t>
      </w:r>
      <w:r w:rsidRPr="002D714B">
        <w:rPr>
          <w:rFonts w:ascii="GHEA Grapalat" w:hAnsi="GHEA Grapalat"/>
        </w:rPr>
        <w:t xml:space="preserve"> </w:t>
      </w:r>
      <w:r w:rsidRPr="002D714B">
        <w:rPr>
          <w:rStyle w:val="ezkurwreuab5ozgtqnkl"/>
          <w:rFonts w:ascii="GHEA Grapalat" w:hAnsi="GHEA Grapalat"/>
        </w:rPr>
        <w:t>было получено</w:t>
      </w:r>
      <w:r w:rsidRPr="002D714B">
        <w:rPr>
          <w:rFonts w:ascii="GHEA Grapalat" w:hAnsi="GHEA Grapalat"/>
        </w:rPr>
        <w:t xml:space="preserve"> </w:t>
      </w:r>
      <w:r w:rsidRPr="002D714B">
        <w:rPr>
          <w:rStyle w:val="ezkurwreuab5ozgtqnkl"/>
          <w:rFonts w:ascii="GHEA Grapalat" w:hAnsi="GHEA Grapalat"/>
        </w:rPr>
        <w:t>в день, предшествующий дню внесения Заказчиком платежного поручения и копии протокола в казначейскую систему уполномоченного органа.</w:t>
      </w:r>
      <w:r w:rsidRPr="002D714B">
        <w:rPr>
          <w:rStyle w:val="ezkurwreuab5ozgtqnkl"/>
          <w:rFonts w:ascii="GHEA Grapalat" w:hAnsi="GHEA Grapalat"/>
          <w:vertAlign w:val="superscript"/>
        </w:rPr>
        <w:t>35</w:t>
      </w:r>
    </w:p>
    <w:p w14:paraId="7364E608" w14:textId="77777777" w:rsidR="00A1306D" w:rsidRPr="002D714B" w:rsidRDefault="00A1306D" w:rsidP="00032D5D">
      <w:pPr>
        <w:widowControl w:val="0"/>
        <w:tabs>
          <w:tab w:val="left" w:pos="1276"/>
        </w:tabs>
        <w:ind w:firstLine="567"/>
        <w:jc w:val="both"/>
        <w:rPr>
          <w:rFonts w:ascii="GHEA Grapalat" w:hAnsi="GHEA Grapalat"/>
        </w:rPr>
      </w:pPr>
      <w:r w:rsidRPr="002D714B">
        <w:rPr>
          <w:rFonts w:ascii="GHEA Grapalat" w:hAnsi="GHEA Grapalat"/>
        </w:rPr>
        <w:t>8.13.</w:t>
      </w:r>
      <w:r w:rsidRPr="002D714B">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00D9AF5B" w14:textId="77777777" w:rsidR="00A1306D" w:rsidRPr="00873DBD" w:rsidRDefault="00A1306D" w:rsidP="00032D5D">
      <w:pPr>
        <w:widowControl w:val="0"/>
        <w:tabs>
          <w:tab w:val="left" w:pos="1276"/>
        </w:tabs>
        <w:ind w:firstLine="567"/>
        <w:jc w:val="both"/>
        <w:rPr>
          <w:rFonts w:ascii="GHEA Grapalat" w:hAnsi="GHEA Grapalat"/>
        </w:rPr>
      </w:pPr>
      <w:r w:rsidRPr="002D714B">
        <w:rPr>
          <w:rFonts w:ascii="GHEA Grapalat" w:hAnsi="GHEA Grapalat"/>
        </w:rPr>
        <w:t>8.14.</w:t>
      </w:r>
      <w:r w:rsidRPr="002D714B">
        <w:rPr>
          <w:rFonts w:ascii="GHEA Grapalat" w:hAnsi="GHEA Grapalat"/>
        </w:rPr>
        <w:tab/>
        <w:t xml:space="preserve">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w:t>
      </w:r>
      <w:r w:rsidRPr="00873DBD">
        <w:rPr>
          <w:rFonts w:ascii="GHEA Grapalat" w:hAnsi="GHEA Grapalat"/>
        </w:rPr>
        <w:t>Приложения № 1, № 2, № 3, № 4 , № 4.1 и № 5 к настоящему договору считаются неотъемлемой частью договора.</w:t>
      </w:r>
    </w:p>
    <w:p w14:paraId="56C594EA" w14:textId="4414A031" w:rsidR="00BB28C8" w:rsidRPr="006E022E" w:rsidRDefault="00BB28C8" w:rsidP="00032D5D">
      <w:pPr>
        <w:widowControl w:val="0"/>
        <w:tabs>
          <w:tab w:val="left" w:pos="1276"/>
        </w:tabs>
        <w:ind w:firstLine="567"/>
        <w:jc w:val="both"/>
        <w:rPr>
          <w:rFonts w:ascii="GHEA Grapalat" w:hAnsi="GHEA Grapalat"/>
        </w:rPr>
      </w:pPr>
      <w:r w:rsidRPr="009F3DC7">
        <w:rPr>
          <w:rFonts w:ascii="GHEA Grapalat" w:hAnsi="GHEA Grapalat"/>
        </w:rPr>
        <w:t>8.1</w:t>
      </w:r>
      <w:r w:rsidR="00A1306D">
        <w:rPr>
          <w:rFonts w:ascii="GHEA Grapalat" w:hAnsi="GHEA Grapalat"/>
          <w:lang w:val="hy-AM"/>
        </w:rPr>
        <w:t>5</w:t>
      </w:r>
      <w:r>
        <w:rPr>
          <w:rFonts w:ascii="GHEA Grapalat" w:hAnsi="GHEA Grapalat"/>
        </w:rPr>
        <w:t>.</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1CD4F026" w14:textId="3A3F9F7E" w:rsidR="00103C05" w:rsidRDefault="00103C05" w:rsidP="00103C05">
      <w:pPr>
        <w:widowControl w:val="0"/>
        <w:pBdr>
          <w:bottom w:val="single" w:sz="6" w:space="1" w:color="auto"/>
        </w:pBdr>
        <w:tabs>
          <w:tab w:val="left" w:pos="1276"/>
        </w:tabs>
        <w:ind w:firstLine="567"/>
        <w:jc w:val="both"/>
        <w:rPr>
          <w:rFonts w:ascii="GHEA Grapalat" w:hAnsi="GHEA Grapalat"/>
        </w:rPr>
      </w:pPr>
      <w:r w:rsidRPr="006E022E">
        <w:rPr>
          <w:rFonts w:ascii="GHEA Grapalat" w:hAnsi="GHEA Grapalat"/>
        </w:rPr>
        <w:t>8</w:t>
      </w:r>
      <w:r w:rsidRPr="009F3DC7">
        <w:rPr>
          <w:rFonts w:ascii="GHEA Grapalat" w:hAnsi="GHEA Grapalat"/>
        </w:rPr>
        <w:t>.1</w:t>
      </w:r>
      <w:r w:rsidRPr="006E022E">
        <w:rPr>
          <w:rFonts w:ascii="GHEA Grapalat" w:hAnsi="GHEA Grapalat"/>
        </w:rPr>
        <w:t>6</w:t>
      </w:r>
      <w:r>
        <w:rPr>
          <w:rFonts w:ascii="GHEA Grapalat" w:hAnsi="GHEA Grapalat"/>
        </w:rPr>
        <w:t>.</w:t>
      </w:r>
      <w:r>
        <w:rPr>
          <w:rFonts w:ascii="GHEA Grapalat" w:hAnsi="GHEA Grapalat"/>
        </w:rPr>
        <w:tab/>
      </w:r>
      <w:r w:rsidRPr="009F3DC7">
        <w:rPr>
          <w:rFonts w:ascii="GHEA Grapalat" w:hAnsi="GHEA Grapalat"/>
        </w:rPr>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046758">
        <w:rPr>
          <w:rFonts w:ascii="GHEA Grapalat" w:hAnsi="GHEA Grapalat"/>
        </w:rPr>
        <w:t xml:space="preserve">. </w:t>
      </w:r>
      <w:r w:rsidRPr="00046758">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w:t>
      </w:r>
      <w:r>
        <w:rPr>
          <w:rFonts w:ascii="GHEA Grapalat" w:hAnsi="GHEA Grapalat"/>
          <w:color w:val="000000" w:themeColor="text1"/>
        </w:rPr>
        <w:t xml:space="preserve"> </w:t>
      </w:r>
      <w:r w:rsidRPr="009F3DC7">
        <w:rPr>
          <w:rFonts w:ascii="GHEA Grapalat" w:hAnsi="GHEA Grapalat"/>
        </w:rPr>
        <w:t xml:space="preserve">Если размер выделенных для исполнения договора финансовых средств превышает </w:t>
      </w:r>
      <w:r>
        <w:rPr>
          <w:rFonts w:ascii="GHEA Grapalat" w:hAnsi="GHEA Grapalat"/>
        </w:rPr>
        <w:t>двадцатипя</w:t>
      </w:r>
      <w:r w:rsidRPr="009F3DC7">
        <w:rPr>
          <w:rFonts w:ascii="GHEA Grapalat" w:hAnsi="GHEA Grapalat"/>
        </w:rPr>
        <w:t xml:space="preserve">тикратный размер базовой </w:t>
      </w:r>
    </w:p>
    <w:p w14:paraId="300DA1CB" w14:textId="77777777" w:rsidR="00103C05" w:rsidRDefault="00103C05" w:rsidP="00103C05">
      <w:pPr>
        <w:jc w:val="both"/>
        <w:rPr>
          <w:rFonts w:ascii="GHEA Grapalat" w:hAnsi="GHEA Grapalat"/>
        </w:rPr>
      </w:pPr>
      <w:r>
        <w:rPr>
          <w:rStyle w:val="ezkurwreuab5ozgtqnkl"/>
          <w:sz w:val="20"/>
          <w:szCs w:val="20"/>
        </w:rPr>
        <w:t xml:space="preserve">     </w:t>
      </w:r>
      <w:r w:rsidRPr="00F84A16">
        <w:rPr>
          <w:rStyle w:val="ezkurwreuab5ozgtqnkl"/>
          <w:sz w:val="20"/>
          <w:szCs w:val="20"/>
          <w:vertAlign w:val="superscript"/>
        </w:rPr>
        <w:t xml:space="preserve">25 </w:t>
      </w:r>
      <w:r w:rsidRPr="00F84A16">
        <w:rPr>
          <w:rStyle w:val="ezkurwreuab5ozgtqnkl"/>
          <w:sz w:val="20"/>
          <w:szCs w:val="20"/>
        </w:rPr>
        <w:t>Если</w:t>
      </w:r>
      <w:r w:rsidRPr="00F84A16">
        <w:rPr>
          <w:i/>
          <w:sz w:val="20"/>
          <w:szCs w:val="20"/>
        </w:rPr>
        <w:t xml:space="preserve"> </w:t>
      </w:r>
      <w:r>
        <w:rPr>
          <w:rStyle w:val="ezkurwreuab5ozgtqnkl"/>
          <w:rFonts w:ascii="Sylfaen" w:hAnsi="Sylfaen"/>
          <w:sz w:val="20"/>
          <w:szCs w:val="20"/>
        </w:rPr>
        <w:t>Исполни</w:t>
      </w:r>
      <w:r w:rsidRPr="00F84A16">
        <w:rPr>
          <w:rStyle w:val="ezkurwreuab5ozgtqnkl"/>
          <w:sz w:val="20"/>
          <w:szCs w:val="20"/>
        </w:rPr>
        <w:t>тель</w:t>
      </w:r>
      <w:r w:rsidRPr="00F84A16">
        <w:rPr>
          <w:i/>
          <w:sz w:val="20"/>
          <w:szCs w:val="20"/>
        </w:rPr>
        <w:t xml:space="preserve"> </w:t>
      </w:r>
      <w:r w:rsidRPr="00F84A16">
        <w:rPr>
          <w:rStyle w:val="ezkurwreuab5ozgtqnkl"/>
          <w:sz w:val="20"/>
          <w:szCs w:val="20"/>
        </w:rPr>
        <w:t>является</w:t>
      </w:r>
      <w:r w:rsidRPr="00F84A16">
        <w:rPr>
          <w:i/>
          <w:sz w:val="20"/>
          <w:szCs w:val="20"/>
        </w:rPr>
        <w:t xml:space="preserve"> </w:t>
      </w:r>
      <w:r>
        <w:rPr>
          <w:rStyle w:val="ezkurwreuab5ozgtqnkl"/>
          <w:sz w:val="20"/>
          <w:szCs w:val="20"/>
        </w:rPr>
        <w:t>заказчиком</w:t>
      </w:r>
      <w:r w:rsidRPr="00F84A16">
        <w:rPr>
          <w:rStyle w:val="ezkurwreuab5ozgtqnkl"/>
          <w:sz w:val="20"/>
          <w:szCs w:val="20"/>
        </w:rPr>
        <w:t>, не имеющим счета в казначействе, настоящий</w:t>
      </w:r>
      <w:r w:rsidRPr="00F84A16">
        <w:rPr>
          <w:i/>
          <w:sz w:val="20"/>
          <w:szCs w:val="20"/>
        </w:rPr>
        <w:t xml:space="preserve"> </w:t>
      </w:r>
      <w:r w:rsidRPr="00F84A16">
        <w:rPr>
          <w:rStyle w:val="ezkurwreuab5ozgtqnkl"/>
          <w:sz w:val="20"/>
          <w:szCs w:val="20"/>
        </w:rPr>
        <w:t>пункт</w:t>
      </w:r>
      <w:r w:rsidRPr="00F84A16">
        <w:rPr>
          <w:i/>
          <w:sz w:val="20"/>
          <w:szCs w:val="20"/>
        </w:rPr>
        <w:t xml:space="preserve"> </w:t>
      </w:r>
      <w:r w:rsidRPr="00F84A16">
        <w:rPr>
          <w:rStyle w:val="ezkurwreuab5ozgtqnkl"/>
          <w:sz w:val="20"/>
          <w:szCs w:val="20"/>
        </w:rPr>
        <w:t>редактируется</w:t>
      </w:r>
      <w:r w:rsidRPr="00F84A16">
        <w:rPr>
          <w:i/>
          <w:sz w:val="20"/>
          <w:szCs w:val="20"/>
        </w:rPr>
        <w:t xml:space="preserve"> </w:t>
      </w:r>
      <w:r w:rsidRPr="00F84A16">
        <w:rPr>
          <w:rStyle w:val="ezkurwreuab5ozgtqnkl"/>
          <w:sz w:val="20"/>
          <w:szCs w:val="20"/>
        </w:rPr>
        <w:t>замен</w:t>
      </w:r>
      <w:r>
        <w:rPr>
          <w:rStyle w:val="ezkurwreuab5ozgtqnkl"/>
          <w:sz w:val="20"/>
          <w:szCs w:val="20"/>
        </w:rPr>
        <w:t>ив</w:t>
      </w:r>
      <w:r w:rsidRPr="00F84A16">
        <w:rPr>
          <w:i/>
          <w:sz w:val="20"/>
          <w:szCs w:val="20"/>
        </w:rPr>
        <w:t xml:space="preserve"> </w:t>
      </w:r>
      <w:r w:rsidRPr="00F84A16">
        <w:rPr>
          <w:rStyle w:val="ezkurwreuab5ozgtqnkl"/>
          <w:sz w:val="20"/>
          <w:szCs w:val="20"/>
        </w:rPr>
        <w:t>слов</w:t>
      </w:r>
      <w:r>
        <w:rPr>
          <w:rStyle w:val="ezkurwreuab5ozgtqnkl"/>
          <w:sz w:val="20"/>
          <w:szCs w:val="20"/>
        </w:rPr>
        <w:t>а</w:t>
      </w:r>
      <w:r w:rsidRPr="00F84A16">
        <w:rPr>
          <w:i/>
          <w:sz w:val="20"/>
          <w:szCs w:val="20"/>
        </w:rPr>
        <w:t xml:space="preserve"> </w:t>
      </w:r>
      <w:r w:rsidRPr="00F84A16">
        <w:rPr>
          <w:rStyle w:val="ezkurwreuab5ozgtqnkl"/>
          <w:sz w:val="20"/>
          <w:szCs w:val="20"/>
        </w:rPr>
        <w:t>"внесени</w:t>
      </w:r>
      <w:r>
        <w:rPr>
          <w:rStyle w:val="ezkurwreuab5ozgtqnkl"/>
          <w:sz w:val="20"/>
          <w:szCs w:val="20"/>
        </w:rPr>
        <w:t>я</w:t>
      </w:r>
      <w:r w:rsidRPr="00F84A16">
        <w:rPr>
          <w:rStyle w:val="ezkurwreuab5ozgtqnkl"/>
          <w:sz w:val="20"/>
          <w:szCs w:val="20"/>
        </w:rPr>
        <w:t xml:space="preserve"> платежного</w:t>
      </w:r>
      <w:r w:rsidRPr="00F84A16">
        <w:rPr>
          <w:i/>
          <w:sz w:val="20"/>
          <w:szCs w:val="20"/>
        </w:rPr>
        <w:t xml:space="preserve"> </w:t>
      </w:r>
      <w:r w:rsidRPr="00F84A16">
        <w:rPr>
          <w:rStyle w:val="ezkurwreuab5ozgtqnkl"/>
          <w:sz w:val="20"/>
          <w:szCs w:val="20"/>
        </w:rPr>
        <w:t>поручения</w:t>
      </w:r>
      <w:r w:rsidRPr="00F84A16">
        <w:rPr>
          <w:i/>
          <w:sz w:val="20"/>
          <w:szCs w:val="20"/>
        </w:rPr>
        <w:t xml:space="preserve"> </w:t>
      </w:r>
      <w:r w:rsidRPr="00F84A16">
        <w:rPr>
          <w:rStyle w:val="ezkurwreuab5ozgtqnkl"/>
          <w:sz w:val="20"/>
          <w:szCs w:val="20"/>
        </w:rPr>
        <w:t>и</w:t>
      </w:r>
      <w:r w:rsidRPr="00F84A16">
        <w:rPr>
          <w:i/>
          <w:sz w:val="20"/>
          <w:szCs w:val="20"/>
        </w:rPr>
        <w:t xml:space="preserve"> </w:t>
      </w:r>
      <w:r w:rsidRPr="00F84A16">
        <w:rPr>
          <w:rStyle w:val="ezkurwreuab5ozgtqnkl"/>
          <w:sz w:val="20"/>
          <w:szCs w:val="20"/>
        </w:rPr>
        <w:t>копии</w:t>
      </w:r>
      <w:r w:rsidRPr="00F84A16">
        <w:rPr>
          <w:i/>
          <w:sz w:val="20"/>
          <w:szCs w:val="20"/>
        </w:rPr>
        <w:t xml:space="preserve"> </w:t>
      </w:r>
      <w:r w:rsidRPr="00F84A16">
        <w:rPr>
          <w:rStyle w:val="ezkurwreuab5ozgtqnkl"/>
          <w:sz w:val="20"/>
          <w:szCs w:val="20"/>
        </w:rPr>
        <w:t>протокола</w:t>
      </w:r>
      <w:r w:rsidRPr="00F84A16">
        <w:rPr>
          <w:i/>
          <w:sz w:val="20"/>
          <w:szCs w:val="20"/>
        </w:rPr>
        <w:t xml:space="preserve"> </w:t>
      </w:r>
      <w:r w:rsidRPr="00F84A16">
        <w:rPr>
          <w:rStyle w:val="ezkurwreuab5ozgtqnkl"/>
          <w:sz w:val="20"/>
          <w:szCs w:val="20"/>
        </w:rPr>
        <w:t>в</w:t>
      </w:r>
      <w:r w:rsidRPr="00F84A16">
        <w:rPr>
          <w:i/>
          <w:sz w:val="20"/>
          <w:szCs w:val="20"/>
        </w:rPr>
        <w:t xml:space="preserve"> </w:t>
      </w:r>
      <w:r w:rsidRPr="00F84A16">
        <w:rPr>
          <w:rStyle w:val="ezkurwreuab5ozgtqnkl"/>
          <w:sz w:val="20"/>
          <w:szCs w:val="20"/>
        </w:rPr>
        <w:t>казначейскую</w:t>
      </w:r>
      <w:r w:rsidRPr="00F84A16">
        <w:rPr>
          <w:i/>
          <w:sz w:val="20"/>
          <w:szCs w:val="20"/>
        </w:rPr>
        <w:t xml:space="preserve"> </w:t>
      </w:r>
      <w:r w:rsidRPr="00F84A16">
        <w:rPr>
          <w:rStyle w:val="ezkurwreuab5ozgtqnkl"/>
          <w:sz w:val="20"/>
          <w:szCs w:val="20"/>
        </w:rPr>
        <w:t>систему</w:t>
      </w:r>
      <w:r w:rsidRPr="00F84A16">
        <w:rPr>
          <w:i/>
          <w:sz w:val="20"/>
          <w:szCs w:val="20"/>
        </w:rPr>
        <w:t xml:space="preserve"> </w:t>
      </w:r>
      <w:r w:rsidRPr="00F84A16">
        <w:rPr>
          <w:rStyle w:val="ezkurwreuab5ozgtqnkl"/>
          <w:sz w:val="20"/>
          <w:szCs w:val="20"/>
        </w:rPr>
        <w:t>уполномоченного органа"</w:t>
      </w:r>
      <w:r w:rsidRPr="00F84A16">
        <w:rPr>
          <w:i/>
          <w:sz w:val="20"/>
          <w:szCs w:val="20"/>
        </w:rPr>
        <w:t xml:space="preserve"> </w:t>
      </w:r>
      <w:r w:rsidRPr="00F84A16">
        <w:rPr>
          <w:rStyle w:val="ezkurwreuab5ozgtqnkl"/>
          <w:sz w:val="20"/>
          <w:szCs w:val="20"/>
        </w:rPr>
        <w:t>словами "выдачи платежного</w:t>
      </w:r>
      <w:r w:rsidRPr="00F84A16">
        <w:rPr>
          <w:i/>
          <w:sz w:val="20"/>
          <w:szCs w:val="20"/>
        </w:rPr>
        <w:t xml:space="preserve"> </w:t>
      </w:r>
      <w:r w:rsidRPr="00F84A16">
        <w:rPr>
          <w:rStyle w:val="ezkurwreuab5ozgtqnkl"/>
          <w:sz w:val="20"/>
          <w:szCs w:val="20"/>
        </w:rPr>
        <w:t>поручения</w:t>
      </w:r>
      <w:r w:rsidRPr="00F84A16">
        <w:rPr>
          <w:i/>
          <w:sz w:val="20"/>
          <w:szCs w:val="20"/>
        </w:rPr>
        <w:t xml:space="preserve"> </w:t>
      </w:r>
      <w:r w:rsidRPr="00F84A16">
        <w:rPr>
          <w:rStyle w:val="ezkurwreuab5ozgtqnkl"/>
          <w:sz w:val="20"/>
          <w:szCs w:val="20"/>
        </w:rPr>
        <w:t>банку"</w:t>
      </w:r>
      <w:r>
        <w:rPr>
          <w:rFonts w:ascii="GHEA Grapalat" w:hAnsi="GHEA Grapalat"/>
        </w:rPr>
        <w:br w:type="page"/>
      </w:r>
    </w:p>
    <w:p w14:paraId="1604C73C" w14:textId="5BA4D425" w:rsidR="00103C05" w:rsidRPr="009F3DC7" w:rsidRDefault="00103C05" w:rsidP="00103C05">
      <w:pPr>
        <w:widowControl w:val="0"/>
        <w:tabs>
          <w:tab w:val="left" w:pos="1276"/>
        </w:tabs>
        <w:ind w:firstLine="567"/>
        <w:jc w:val="both"/>
        <w:rPr>
          <w:rFonts w:ascii="GHEA Grapalat" w:hAnsi="GHEA Grapalat"/>
        </w:rPr>
      </w:pPr>
      <w:r w:rsidRPr="009F3DC7">
        <w:rPr>
          <w:rFonts w:ascii="GHEA Grapalat" w:hAnsi="GHEA Grapalat"/>
        </w:rPr>
        <w:lastRenderedPageBreak/>
        <w:t>единицы закупок, то Заказчиком будет заключенo соглашение в случае, если представленн</w:t>
      </w:r>
      <w:r>
        <w:rPr>
          <w:rFonts w:ascii="GHEA Grapalat" w:hAnsi="GHEA Grapalat"/>
        </w:rPr>
        <w:t xml:space="preserve">ые </w:t>
      </w:r>
      <w:r w:rsidRPr="009F3DC7">
        <w:rPr>
          <w:rFonts w:ascii="GHEA Grapalat" w:hAnsi="GHEA Grapalat"/>
        </w:rPr>
        <w:t xml:space="preserve"> Исполнителем в виде неустойки обеспечени</w:t>
      </w:r>
      <w:r>
        <w:rPr>
          <w:rFonts w:ascii="GHEA Grapalat" w:hAnsi="GHEA Grapalat"/>
        </w:rPr>
        <w:t>я квалификации и</w:t>
      </w:r>
      <w:r w:rsidRPr="009F3DC7">
        <w:rPr>
          <w:rFonts w:ascii="GHEA Grapalat" w:hAnsi="GHEA Grapalat"/>
        </w:rPr>
        <w:t xml:space="preserve"> договора </w:t>
      </w:r>
      <w:r>
        <w:rPr>
          <w:rFonts w:ascii="GHEA Grapalat" w:hAnsi="GHEA Grapalat"/>
        </w:rPr>
        <w:t>заменяю</w:t>
      </w:r>
      <w:r w:rsidRPr="009F3DC7">
        <w:rPr>
          <w:rFonts w:ascii="GHEA Grapalat" w:hAnsi="GHEA Grapalat"/>
        </w:rPr>
        <w:t xml:space="preserve">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9F3DC7">
        <w:rPr>
          <w:rFonts w:ascii="GHEA Grapalat" w:hAnsi="GHEA Grapalat"/>
        </w:rPr>
        <w:t xml:space="preserve"> абзаца "б" подпункта 1</w:t>
      </w:r>
      <w:r>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Pr>
          <w:rFonts w:ascii="GHEA Grapalat" w:hAnsi="GHEA Grapalat"/>
        </w:rPr>
        <w:t>й квалификации и</w:t>
      </w:r>
      <w:r w:rsidRPr="009F3DC7">
        <w:rPr>
          <w:rFonts w:ascii="GHEA Grapalat" w:hAnsi="GHEA Grapalat"/>
        </w:rPr>
        <w:t xml:space="preserve"> договора представленн</w:t>
      </w:r>
      <w:r>
        <w:rPr>
          <w:rFonts w:ascii="GHEA Grapalat" w:hAnsi="GHEA Grapalat"/>
        </w:rPr>
        <w:t>ых</w:t>
      </w:r>
      <w:r w:rsidRPr="009F3DC7">
        <w:rPr>
          <w:rFonts w:ascii="GHEA Grapalat" w:hAnsi="GHEA Grapalat"/>
        </w:rPr>
        <w:t xml:space="preserve"> в виде неустойки, также представляет Заказчику нов</w:t>
      </w:r>
      <w:r>
        <w:rPr>
          <w:rFonts w:ascii="GHEA Grapalat" w:hAnsi="GHEA Grapalat"/>
        </w:rPr>
        <w:t>ые</w:t>
      </w:r>
      <w:r w:rsidRPr="009F3DC7">
        <w:rPr>
          <w:rFonts w:ascii="GHEA Grapalat" w:hAnsi="GHEA Grapalat"/>
        </w:rPr>
        <w:t xml:space="preserve"> обеспечени</w:t>
      </w:r>
      <w:r>
        <w:rPr>
          <w:rFonts w:ascii="GHEA Grapalat" w:hAnsi="GHEA Grapalat"/>
        </w:rPr>
        <w:t>я</w:t>
      </w:r>
      <w:r w:rsidRPr="009F3DC7">
        <w:rPr>
          <w:rFonts w:ascii="GHEA Grapalat" w:hAnsi="GHEA Grapalat"/>
        </w:rPr>
        <w:t xml:space="preserve"> в течение </w:t>
      </w:r>
      <w:r w:rsidR="004439FE" w:rsidRPr="004439FE">
        <w:rPr>
          <w:rFonts w:ascii="GHEA Grapalat" w:hAnsi="GHEA Grapalat"/>
        </w:rPr>
        <w:t>1</w:t>
      </w:r>
      <w:r w:rsidR="004439FE" w:rsidRPr="00674B23">
        <w:rPr>
          <w:rFonts w:ascii="GHEA Grapalat" w:hAnsi="GHEA Grapalat"/>
        </w:rPr>
        <w:t>0</w:t>
      </w:r>
      <w:r>
        <w:rPr>
          <w:rFonts w:ascii="GHEA Grapalat" w:hAnsi="GHEA Grapalat"/>
        </w:rPr>
        <w:t xml:space="preserve"> </w:t>
      </w:r>
      <w:r w:rsidRPr="009F3DC7">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r>
        <w:rPr>
          <w:rStyle w:val="FootnoteReference"/>
          <w:rFonts w:ascii="GHEA Grapalat" w:hAnsi="GHEA Grapalat"/>
        </w:rPr>
        <w:t>26</w:t>
      </w:r>
    </w:p>
    <w:p w14:paraId="3D84704C" w14:textId="77777777" w:rsidR="00103C05" w:rsidRPr="004439FE" w:rsidRDefault="00103C05" w:rsidP="00032D5D">
      <w:pPr>
        <w:widowControl w:val="0"/>
        <w:tabs>
          <w:tab w:val="left" w:pos="1276"/>
        </w:tabs>
        <w:ind w:firstLine="567"/>
        <w:jc w:val="both"/>
        <w:rPr>
          <w:rFonts w:ascii="GHEA Grapalat" w:hAnsi="GHEA Grapalat"/>
        </w:rPr>
      </w:pPr>
    </w:p>
    <w:p w14:paraId="66523FE1" w14:textId="77777777" w:rsidR="00B2713D" w:rsidRPr="009F3DC7" w:rsidRDefault="00B2713D" w:rsidP="00032D5D">
      <w:pPr>
        <w:widowControl w:val="0"/>
        <w:tabs>
          <w:tab w:val="left" w:pos="1276"/>
        </w:tabs>
        <w:ind w:firstLine="567"/>
        <w:jc w:val="both"/>
        <w:rPr>
          <w:rFonts w:ascii="GHEA Grapalat" w:hAnsi="GHEA Grapalat"/>
        </w:rPr>
      </w:pPr>
    </w:p>
    <w:p w14:paraId="03593EB1" w14:textId="77777777" w:rsidR="00BB28C8" w:rsidRPr="009F3DC7" w:rsidRDefault="00BB28C8" w:rsidP="00032D5D">
      <w:pPr>
        <w:widowControl w:val="0"/>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54AD33B" w14:textId="77777777" w:rsidTr="003D2146">
        <w:trPr>
          <w:jc w:val="center"/>
        </w:trPr>
        <w:tc>
          <w:tcPr>
            <w:tcW w:w="4536" w:type="dxa"/>
          </w:tcPr>
          <w:p w14:paraId="11C6C0C1" w14:textId="77777777" w:rsidR="00BB28C8" w:rsidRPr="009F3DC7" w:rsidRDefault="00BB28C8" w:rsidP="00032D5D">
            <w:pPr>
              <w:widowControl w:val="0"/>
              <w:jc w:val="center"/>
              <w:rPr>
                <w:rFonts w:ascii="GHEA Grapalat" w:hAnsi="GHEA Grapalat" w:cs="Sylfaen"/>
                <w:b/>
                <w:bCs/>
              </w:rPr>
            </w:pPr>
            <w:r w:rsidRPr="009F3DC7">
              <w:rPr>
                <w:rFonts w:ascii="GHEA Grapalat" w:hAnsi="GHEA Grapalat"/>
                <w:b/>
              </w:rPr>
              <w:t>ЗАКАЗЧИК</w:t>
            </w:r>
          </w:p>
          <w:p w14:paraId="10DD6549" w14:textId="77777777" w:rsidR="00BB28C8" w:rsidRPr="00862ABD" w:rsidRDefault="00BB28C8" w:rsidP="00032D5D">
            <w:pPr>
              <w:widowControl w:val="0"/>
              <w:jc w:val="center"/>
              <w:rPr>
                <w:rFonts w:ascii="GHEA Grapalat" w:hAnsi="GHEA Grapalat"/>
                <w:lang w:val="en-US"/>
              </w:rPr>
            </w:pPr>
            <w:r>
              <w:rPr>
                <w:rFonts w:ascii="GHEA Grapalat" w:hAnsi="GHEA Grapalat"/>
                <w:lang w:val="en-US"/>
              </w:rPr>
              <w:t>______________________</w:t>
            </w:r>
          </w:p>
          <w:p w14:paraId="18836BB4" w14:textId="77777777" w:rsidR="00BB28C8" w:rsidRPr="00EF2876" w:rsidRDefault="00BB28C8" w:rsidP="00032D5D">
            <w:pPr>
              <w:widowControl w:val="0"/>
              <w:jc w:val="center"/>
              <w:rPr>
                <w:rFonts w:ascii="GHEA Grapalat" w:hAnsi="GHEA Grapalat"/>
                <w:vertAlign w:val="superscript"/>
              </w:rPr>
            </w:pPr>
            <w:r w:rsidRPr="00EF2876">
              <w:rPr>
                <w:rFonts w:ascii="GHEA Grapalat" w:hAnsi="GHEA Grapalat"/>
                <w:vertAlign w:val="superscript"/>
              </w:rPr>
              <w:t>/подпись/</w:t>
            </w:r>
          </w:p>
          <w:p w14:paraId="04C78520" w14:textId="77777777" w:rsidR="00BB28C8" w:rsidRPr="009F3DC7" w:rsidRDefault="00BB28C8" w:rsidP="00032D5D">
            <w:pPr>
              <w:widowControl w:val="0"/>
              <w:jc w:val="center"/>
              <w:rPr>
                <w:rFonts w:ascii="GHEA Grapalat" w:hAnsi="GHEA Grapalat"/>
              </w:rPr>
            </w:pPr>
            <w:r w:rsidRPr="009F3DC7">
              <w:rPr>
                <w:rFonts w:ascii="GHEA Grapalat" w:hAnsi="GHEA Grapalat"/>
              </w:rPr>
              <w:t>М. П.</w:t>
            </w:r>
          </w:p>
        </w:tc>
        <w:tc>
          <w:tcPr>
            <w:tcW w:w="760" w:type="dxa"/>
          </w:tcPr>
          <w:p w14:paraId="754AE0F5" w14:textId="77777777" w:rsidR="00BB28C8" w:rsidRPr="009F3DC7" w:rsidRDefault="00BB28C8" w:rsidP="00032D5D">
            <w:pPr>
              <w:widowControl w:val="0"/>
              <w:jc w:val="center"/>
              <w:rPr>
                <w:rFonts w:ascii="GHEA Grapalat" w:hAnsi="GHEA Grapalat"/>
              </w:rPr>
            </w:pPr>
          </w:p>
        </w:tc>
        <w:tc>
          <w:tcPr>
            <w:tcW w:w="4343" w:type="dxa"/>
          </w:tcPr>
          <w:p w14:paraId="54A50A05" w14:textId="77777777" w:rsidR="00BB28C8" w:rsidRPr="009F3DC7" w:rsidRDefault="00BB28C8" w:rsidP="00032D5D">
            <w:pPr>
              <w:widowControl w:val="0"/>
              <w:jc w:val="center"/>
              <w:rPr>
                <w:rFonts w:ascii="GHEA Grapalat" w:hAnsi="GHEA Grapalat" w:cs="Sylfaen"/>
                <w:b/>
                <w:bCs/>
              </w:rPr>
            </w:pPr>
            <w:r w:rsidRPr="009F3DC7">
              <w:rPr>
                <w:rFonts w:ascii="GHEA Grapalat" w:hAnsi="GHEA Grapalat"/>
                <w:b/>
              </w:rPr>
              <w:t>ПОДРЯДЧИК</w:t>
            </w:r>
          </w:p>
          <w:p w14:paraId="5A7E34C3" w14:textId="77777777" w:rsidR="00BB28C8" w:rsidRPr="00862ABD" w:rsidRDefault="00BB28C8" w:rsidP="00032D5D">
            <w:pPr>
              <w:widowControl w:val="0"/>
              <w:jc w:val="center"/>
              <w:rPr>
                <w:rFonts w:ascii="GHEA Grapalat" w:hAnsi="GHEA Grapalat"/>
                <w:lang w:val="en-US"/>
              </w:rPr>
            </w:pPr>
            <w:r>
              <w:rPr>
                <w:rFonts w:ascii="GHEA Grapalat" w:hAnsi="GHEA Grapalat"/>
                <w:lang w:val="en-US"/>
              </w:rPr>
              <w:t>___________________</w:t>
            </w:r>
          </w:p>
          <w:p w14:paraId="36BAF99A" w14:textId="77777777" w:rsidR="00BB28C8" w:rsidRPr="00EF2876" w:rsidRDefault="00BB28C8" w:rsidP="00032D5D">
            <w:pPr>
              <w:widowControl w:val="0"/>
              <w:jc w:val="center"/>
              <w:rPr>
                <w:rFonts w:ascii="GHEA Grapalat" w:hAnsi="GHEA Grapalat"/>
                <w:vertAlign w:val="superscript"/>
              </w:rPr>
            </w:pPr>
            <w:r w:rsidRPr="00EF2876">
              <w:rPr>
                <w:rFonts w:ascii="GHEA Grapalat" w:hAnsi="GHEA Grapalat"/>
                <w:vertAlign w:val="superscript"/>
              </w:rPr>
              <w:t>/подпись/</w:t>
            </w:r>
          </w:p>
          <w:p w14:paraId="3E065DD7" w14:textId="77777777" w:rsidR="00BB28C8" w:rsidRPr="009F3DC7" w:rsidRDefault="00BB28C8" w:rsidP="00032D5D">
            <w:pPr>
              <w:widowControl w:val="0"/>
              <w:jc w:val="center"/>
              <w:rPr>
                <w:rFonts w:ascii="GHEA Grapalat" w:hAnsi="GHEA Grapalat"/>
              </w:rPr>
            </w:pPr>
            <w:r w:rsidRPr="009F3DC7">
              <w:rPr>
                <w:rFonts w:ascii="GHEA Grapalat" w:hAnsi="GHEA Grapalat"/>
              </w:rPr>
              <w:t>М. П.</w:t>
            </w:r>
          </w:p>
        </w:tc>
      </w:tr>
    </w:tbl>
    <w:p w14:paraId="729634E7" w14:textId="77777777" w:rsidR="00BB28C8" w:rsidRDefault="00BB28C8" w:rsidP="00032D5D">
      <w:pPr>
        <w:widowControl w:val="0"/>
        <w:tabs>
          <w:tab w:val="left" w:pos="1276"/>
        </w:tabs>
        <w:ind w:firstLine="567"/>
        <w:jc w:val="both"/>
        <w:rPr>
          <w:rFonts w:ascii="GHEA Grapalat" w:hAnsi="GHEA Grapalat"/>
          <w:i/>
          <w:lang w:val="en-US"/>
        </w:rPr>
      </w:pPr>
    </w:p>
    <w:p w14:paraId="07788426" w14:textId="77777777" w:rsidR="00BB28C8" w:rsidRPr="009F3DC7" w:rsidRDefault="00BB28C8" w:rsidP="00032D5D">
      <w:pPr>
        <w:widowControl w:val="0"/>
        <w:tabs>
          <w:tab w:val="left" w:pos="1276"/>
        </w:tabs>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35724D98" w14:textId="77777777" w:rsidR="00BB28C8" w:rsidRPr="009F3DC7" w:rsidRDefault="00BB28C8" w:rsidP="00032D5D">
      <w:pPr>
        <w:widowControl w:val="0"/>
        <w:ind w:firstLine="567"/>
        <w:rPr>
          <w:rFonts w:ascii="GHEA Grapalat" w:hAnsi="GHEA Grapalat"/>
          <w:i/>
        </w:rPr>
      </w:pPr>
      <w:r w:rsidRPr="009F3DC7">
        <w:rPr>
          <w:rFonts w:ascii="GHEA Grapalat" w:hAnsi="GHEA Grapalat"/>
        </w:rPr>
        <w:br w:type="page"/>
      </w:r>
    </w:p>
    <w:p w14:paraId="5EC04BF5" w14:textId="77777777" w:rsidR="00A67C15" w:rsidRDefault="00A67C15" w:rsidP="00032D5D">
      <w:pPr>
        <w:widowControl w:val="0"/>
        <w:ind w:firstLine="567"/>
        <w:jc w:val="right"/>
        <w:rPr>
          <w:rFonts w:ascii="GHEA Grapalat" w:hAnsi="GHEA Grapalat"/>
          <w:i/>
        </w:rPr>
        <w:sectPr w:rsidR="00A67C15" w:rsidSect="00616DD1">
          <w:footerReference w:type="default" r:id="rId9"/>
          <w:footnotePr>
            <w:pos w:val="beneathText"/>
          </w:footnotePr>
          <w:type w:val="nextColumn"/>
          <w:pgSz w:w="11907" w:h="16840" w:code="9"/>
          <w:pgMar w:top="900" w:right="1418" w:bottom="630" w:left="1418" w:header="561" w:footer="561" w:gutter="0"/>
          <w:cols w:space="720"/>
          <w:docGrid w:linePitch="326"/>
        </w:sectPr>
      </w:pPr>
    </w:p>
    <w:p w14:paraId="7D178500" w14:textId="77777777" w:rsidR="00BB28C8" w:rsidRPr="009F3DC7" w:rsidRDefault="00BB28C8" w:rsidP="00032D5D">
      <w:pPr>
        <w:widowControl w:val="0"/>
        <w:ind w:firstLine="567"/>
        <w:jc w:val="right"/>
        <w:rPr>
          <w:rFonts w:ascii="GHEA Grapalat" w:hAnsi="GHEA Grapalat" w:cs="Arial"/>
          <w:i/>
        </w:rPr>
      </w:pPr>
      <w:r w:rsidRPr="009F3DC7">
        <w:rPr>
          <w:rFonts w:ascii="GHEA Grapalat" w:hAnsi="GHEA Grapalat"/>
          <w:i/>
        </w:rPr>
        <w:lastRenderedPageBreak/>
        <w:t>Приложение № 1</w:t>
      </w:r>
    </w:p>
    <w:p w14:paraId="0A564777" w14:textId="77777777" w:rsidR="00BB28C8" w:rsidRPr="009F3DC7" w:rsidRDefault="00BB28C8" w:rsidP="00032D5D">
      <w:pPr>
        <w:widowControl w:val="0"/>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048F8880" w14:textId="11744A34" w:rsidR="00C715FB" w:rsidRDefault="00C715FB" w:rsidP="00032D5D">
      <w:pPr>
        <w:widowControl w:val="0"/>
        <w:ind w:firstLine="567"/>
        <w:jc w:val="center"/>
        <w:rPr>
          <w:rFonts w:ascii="GHEA Grapalat" w:hAnsi="GHEA Grapalat"/>
          <w:b/>
        </w:rPr>
      </w:pPr>
    </w:p>
    <w:p w14:paraId="2A58B8DA" w14:textId="54B239D9" w:rsidR="006D055E" w:rsidRDefault="006D055E" w:rsidP="00032D5D">
      <w:pPr>
        <w:widowControl w:val="0"/>
        <w:ind w:firstLine="567"/>
        <w:jc w:val="center"/>
        <w:rPr>
          <w:rFonts w:ascii="GHEA Grapalat" w:hAnsi="GHEA Grapalat"/>
          <w:b/>
        </w:rPr>
      </w:pPr>
    </w:p>
    <w:tbl>
      <w:tblPr>
        <w:tblW w:w="151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9"/>
        <w:gridCol w:w="1876"/>
        <w:gridCol w:w="2708"/>
        <w:gridCol w:w="1252"/>
        <w:gridCol w:w="1753"/>
        <w:gridCol w:w="1172"/>
        <w:gridCol w:w="2615"/>
        <w:gridCol w:w="2596"/>
        <w:gridCol w:w="21"/>
      </w:tblGrid>
      <w:tr w:rsidR="00A67C15" w14:paraId="42835C09" w14:textId="77777777" w:rsidTr="00375C4E">
        <w:trPr>
          <w:trHeight w:val="360"/>
        </w:trPr>
        <w:tc>
          <w:tcPr>
            <w:tcW w:w="15162" w:type="dxa"/>
            <w:gridSpan w:val="9"/>
            <w:noWrap/>
            <w:hideMark/>
          </w:tcPr>
          <w:p w14:paraId="706DE1FB" w14:textId="77777777" w:rsidR="00A67C15" w:rsidRDefault="00A67C15">
            <w:pPr>
              <w:jc w:val="center"/>
              <w:rPr>
                <w:rFonts w:ascii="Calibri" w:hAnsi="Calibri" w:cs="Calibri"/>
                <w:sz w:val="28"/>
                <w:szCs w:val="28"/>
              </w:rPr>
            </w:pPr>
            <w:r>
              <w:rPr>
                <w:rFonts w:ascii="Calibri" w:hAnsi="Calibri" w:cs="Calibri"/>
                <w:sz w:val="28"/>
                <w:szCs w:val="28"/>
              </w:rPr>
              <w:t>ТЕХНИЧЕСКАЯ ХАРАКТЕРИСТИКА – ГРАФИК ЗАКУПОК</w:t>
            </w:r>
          </w:p>
        </w:tc>
      </w:tr>
      <w:tr w:rsidR="00A67C15" w14:paraId="057EB723" w14:textId="77777777" w:rsidTr="00375C4E">
        <w:trPr>
          <w:gridAfter w:val="1"/>
          <w:wAfter w:w="21" w:type="dxa"/>
          <w:trHeight w:val="660"/>
        </w:trPr>
        <w:tc>
          <w:tcPr>
            <w:tcW w:w="1169" w:type="dxa"/>
            <w:vMerge w:val="restart"/>
            <w:shd w:val="clear" w:color="000000" w:fill="FFFFFF"/>
            <w:vAlign w:val="center"/>
            <w:hideMark/>
          </w:tcPr>
          <w:p w14:paraId="332D8481" w14:textId="77777777" w:rsidR="00A67C15" w:rsidRDefault="00A67C15">
            <w:pPr>
              <w:jc w:val="center"/>
              <w:rPr>
                <w:rFonts w:ascii="Sylfaen" w:hAnsi="Sylfaen" w:cs="Calibri"/>
                <w:sz w:val="22"/>
                <w:szCs w:val="22"/>
              </w:rPr>
            </w:pPr>
            <w:r>
              <w:rPr>
                <w:rFonts w:ascii="Sylfaen" w:hAnsi="Sylfaen" w:cs="Calibri"/>
                <w:sz w:val="22"/>
                <w:szCs w:val="22"/>
              </w:rPr>
              <w:t>No</w:t>
            </w:r>
          </w:p>
        </w:tc>
        <w:tc>
          <w:tcPr>
            <w:tcW w:w="1876" w:type="dxa"/>
            <w:vMerge w:val="restart"/>
            <w:shd w:val="clear" w:color="000000" w:fill="FFFFFF"/>
            <w:vAlign w:val="center"/>
            <w:hideMark/>
          </w:tcPr>
          <w:p w14:paraId="744110DE" w14:textId="77777777" w:rsidR="00A67C15" w:rsidRDefault="00A67C15">
            <w:pPr>
              <w:jc w:val="center"/>
              <w:rPr>
                <w:rFonts w:ascii="Sylfaen" w:hAnsi="Sylfaen" w:cs="Calibri"/>
                <w:sz w:val="22"/>
                <w:szCs w:val="22"/>
              </w:rPr>
            </w:pPr>
            <w:r>
              <w:rPr>
                <w:rFonts w:ascii="Sylfaen" w:hAnsi="Sylfaen" w:cs="Calibri"/>
                <w:sz w:val="22"/>
                <w:szCs w:val="22"/>
              </w:rPr>
              <w:t>Код           (CPV)</w:t>
            </w:r>
          </w:p>
        </w:tc>
        <w:tc>
          <w:tcPr>
            <w:tcW w:w="2708" w:type="dxa"/>
            <w:vMerge w:val="restart"/>
            <w:shd w:val="clear" w:color="000000" w:fill="FFFFFF"/>
            <w:vAlign w:val="center"/>
            <w:hideMark/>
          </w:tcPr>
          <w:p w14:paraId="166D3E3A" w14:textId="5D4EC522" w:rsidR="00A67C15" w:rsidRDefault="00A67C15">
            <w:pPr>
              <w:jc w:val="center"/>
              <w:rPr>
                <w:rFonts w:ascii="Sylfaen" w:hAnsi="Sylfaen" w:cs="Calibri"/>
                <w:b/>
                <w:bCs/>
                <w:sz w:val="22"/>
                <w:szCs w:val="22"/>
              </w:rPr>
            </w:pPr>
            <w:r>
              <w:rPr>
                <w:rFonts w:ascii="Sylfaen" w:hAnsi="Sylfaen" w:cs="Calibri"/>
                <w:b/>
                <w:bCs/>
                <w:sz w:val="22"/>
                <w:szCs w:val="22"/>
              </w:rPr>
              <w:t xml:space="preserve">Наименование </w:t>
            </w:r>
            <w:r w:rsidR="00375C4E">
              <w:rPr>
                <w:rFonts w:ascii="Sylfaen" w:hAnsi="Sylfaen" w:cs="Calibri"/>
                <w:b/>
                <w:bCs/>
                <w:sz w:val="22"/>
                <w:szCs w:val="22"/>
              </w:rPr>
              <w:t>работы</w:t>
            </w:r>
          </w:p>
        </w:tc>
        <w:tc>
          <w:tcPr>
            <w:tcW w:w="1252" w:type="dxa"/>
            <w:vMerge w:val="restart"/>
            <w:shd w:val="clear" w:color="000000" w:fill="FFFFFF"/>
            <w:vAlign w:val="center"/>
            <w:hideMark/>
          </w:tcPr>
          <w:p w14:paraId="77F8F8EE" w14:textId="77777777" w:rsidR="00A67C15" w:rsidRDefault="00A67C15">
            <w:pPr>
              <w:jc w:val="center"/>
              <w:rPr>
                <w:rFonts w:ascii="Sylfaen" w:hAnsi="Sylfaen" w:cs="Calibri"/>
                <w:b/>
                <w:bCs/>
                <w:sz w:val="22"/>
                <w:szCs w:val="22"/>
              </w:rPr>
            </w:pPr>
            <w:r>
              <w:rPr>
                <w:rFonts w:ascii="Sylfaen" w:hAnsi="Sylfaen" w:cs="Calibri"/>
                <w:b/>
                <w:bCs/>
                <w:sz w:val="22"/>
                <w:szCs w:val="22"/>
              </w:rPr>
              <w:t>Единица измерения</w:t>
            </w:r>
          </w:p>
        </w:tc>
        <w:tc>
          <w:tcPr>
            <w:tcW w:w="1753" w:type="dxa"/>
            <w:vMerge w:val="restart"/>
            <w:shd w:val="clear" w:color="000000" w:fill="FFFFFF"/>
            <w:vAlign w:val="center"/>
            <w:hideMark/>
          </w:tcPr>
          <w:p w14:paraId="2572B5B4" w14:textId="77777777" w:rsidR="00A67C15" w:rsidRDefault="00A67C15">
            <w:pPr>
              <w:jc w:val="center"/>
              <w:rPr>
                <w:rFonts w:ascii="Sylfaen" w:hAnsi="Sylfaen" w:cs="Calibri"/>
                <w:b/>
                <w:bCs/>
                <w:sz w:val="22"/>
                <w:szCs w:val="22"/>
              </w:rPr>
            </w:pPr>
            <w:r>
              <w:rPr>
                <w:rFonts w:ascii="Sylfaen" w:hAnsi="Sylfaen" w:cs="Calibri"/>
                <w:b/>
                <w:bCs/>
                <w:sz w:val="22"/>
                <w:szCs w:val="22"/>
              </w:rPr>
              <w:t>Общий итог</w:t>
            </w:r>
            <w:r>
              <w:rPr>
                <w:rFonts w:ascii="Sylfaen" w:hAnsi="Sylfaen" w:cs="Calibri"/>
                <w:b/>
                <w:bCs/>
                <w:sz w:val="22"/>
                <w:szCs w:val="22"/>
              </w:rPr>
              <w:br/>
              <w:t xml:space="preserve"> /драм РА/</w:t>
            </w:r>
          </w:p>
        </w:tc>
        <w:tc>
          <w:tcPr>
            <w:tcW w:w="1172" w:type="dxa"/>
            <w:vMerge w:val="restart"/>
            <w:shd w:val="clear" w:color="000000" w:fill="FFFFFF"/>
            <w:vAlign w:val="center"/>
            <w:hideMark/>
          </w:tcPr>
          <w:p w14:paraId="3CB17BF4" w14:textId="77777777" w:rsidR="00A67C15" w:rsidRDefault="00A67C15">
            <w:pPr>
              <w:jc w:val="center"/>
              <w:rPr>
                <w:rFonts w:ascii="Sylfaen" w:hAnsi="Sylfaen" w:cs="Calibri"/>
                <w:b/>
                <w:bCs/>
                <w:sz w:val="22"/>
                <w:szCs w:val="22"/>
              </w:rPr>
            </w:pPr>
            <w:r>
              <w:rPr>
                <w:rFonts w:ascii="Sylfaen" w:hAnsi="Sylfaen" w:cs="Calibri"/>
                <w:b/>
                <w:bCs/>
                <w:sz w:val="22"/>
                <w:szCs w:val="22"/>
              </w:rPr>
              <w:t>Общее количество</w:t>
            </w:r>
          </w:p>
        </w:tc>
        <w:tc>
          <w:tcPr>
            <w:tcW w:w="2615" w:type="dxa"/>
            <w:shd w:val="clear" w:color="000000" w:fill="FFFFFF"/>
            <w:vAlign w:val="center"/>
            <w:hideMark/>
          </w:tcPr>
          <w:p w14:paraId="7FED1701" w14:textId="77777777" w:rsidR="00A67C15" w:rsidRDefault="00A67C15">
            <w:pPr>
              <w:jc w:val="center"/>
              <w:rPr>
                <w:rFonts w:ascii="Sylfaen" w:hAnsi="Sylfaen" w:cs="Calibri"/>
                <w:b/>
                <w:bCs/>
                <w:sz w:val="22"/>
                <w:szCs w:val="22"/>
              </w:rPr>
            </w:pPr>
            <w:r>
              <w:rPr>
                <w:rFonts w:ascii="Sylfaen" w:hAnsi="Sylfaen" w:cs="Calibri"/>
                <w:b/>
                <w:bCs/>
                <w:sz w:val="22"/>
                <w:szCs w:val="22"/>
              </w:rPr>
              <w:t>Услуга</w:t>
            </w:r>
          </w:p>
        </w:tc>
        <w:tc>
          <w:tcPr>
            <w:tcW w:w="2596" w:type="dxa"/>
            <w:shd w:val="clear" w:color="000000" w:fill="FFFFFF"/>
            <w:vAlign w:val="center"/>
            <w:hideMark/>
          </w:tcPr>
          <w:p w14:paraId="459879A0" w14:textId="77777777" w:rsidR="00A67C15" w:rsidRDefault="00A67C15">
            <w:pPr>
              <w:jc w:val="center"/>
              <w:rPr>
                <w:rFonts w:ascii="Sylfaen" w:hAnsi="Sylfaen" w:cs="Calibri"/>
                <w:b/>
                <w:bCs/>
                <w:sz w:val="22"/>
                <w:szCs w:val="22"/>
              </w:rPr>
            </w:pPr>
            <w:r>
              <w:rPr>
                <w:rFonts w:ascii="Sylfaen" w:hAnsi="Sylfaen" w:cs="Calibri"/>
                <w:b/>
                <w:bCs/>
                <w:sz w:val="22"/>
                <w:szCs w:val="22"/>
              </w:rPr>
              <w:t> </w:t>
            </w:r>
          </w:p>
        </w:tc>
      </w:tr>
      <w:tr w:rsidR="00A67C15" w14:paraId="5E7AEDFE" w14:textId="77777777" w:rsidTr="00375C4E">
        <w:trPr>
          <w:gridAfter w:val="1"/>
          <w:wAfter w:w="21" w:type="dxa"/>
          <w:trHeight w:val="750"/>
        </w:trPr>
        <w:tc>
          <w:tcPr>
            <w:tcW w:w="1169" w:type="dxa"/>
            <w:vMerge/>
            <w:vAlign w:val="center"/>
            <w:hideMark/>
          </w:tcPr>
          <w:p w14:paraId="69445C2E" w14:textId="77777777" w:rsidR="00A67C15" w:rsidRDefault="00A67C15">
            <w:pPr>
              <w:rPr>
                <w:rFonts w:ascii="Sylfaen" w:hAnsi="Sylfaen" w:cs="Calibri"/>
                <w:sz w:val="22"/>
                <w:szCs w:val="22"/>
              </w:rPr>
            </w:pPr>
          </w:p>
        </w:tc>
        <w:tc>
          <w:tcPr>
            <w:tcW w:w="1876" w:type="dxa"/>
            <w:vMerge/>
            <w:vAlign w:val="center"/>
            <w:hideMark/>
          </w:tcPr>
          <w:p w14:paraId="7E913FD3" w14:textId="77777777" w:rsidR="00A67C15" w:rsidRDefault="00A67C15">
            <w:pPr>
              <w:rPr>
                <w:rFonts w:ascii="Sylfaen" w:hAnsi="Sylfaen" w:cs="Calibri"/>
                <w:sz w:val="22"/>
                <w:szCs w:val="22"/>
              </w:rPr>
            </w:pPr>
          </w:p>
        </w:tc>
        <w:tc>
          <w:tcPr>
            <w:tcW w:w="2708" w:type="dxa"/>
            <w:vMerge/>
            <w:vAlign w:val="center"/>
            <w:hideMark/>
          </w:tcPr>
          <w:p w14:paraId="388987AE" w14:textId="77777777" w:rsidR="00A67C15" w:rsidRDefault="00A67C15">
            <w:pPr>
              <w:rPr>
                <w:rFonts w:ascii="Sylfaen" w:hAnsi="Sylfaen" w:cs="Calibri"/>
                <w:b/>
                <w:bCs/>
                <w:sz w:val="22"/>
                <w:szCs w:val="22"/>
              </w:rPr>
            </w:pPr>
          </w:p>
        </w:tc>
        <w:tc>
          <w:tcPr>
            <w:tcW w:w="1252" w:type="dxa"/>
            <w:vMerge/>
            <w:vAlign w:val="center"/>
            <w:hideMark/>
          </w:tcPr>
          <w:p w14:paraId="0F26F1AF" w14:textId="77777777" w:rsidR="00A67C15" w:rsidRDefault="00A67C15">
            <w:pPr>
              <w:rPr>
                <w:rFonts w:ascii="Sylfaen" w:hAnsi="Sylfaen" w:cs="Calibri"/>
                <w:b/>
                <w:bCs/>
                <w:sz w:val="22"/>
                <w:szCs w:val="22"/>
              </w:rPr>
            </w:pPr>
          </w:p>
        </w:tc>
        <w:tc>
          <w:tcPr>
            <w:tcW w:w="1753" w:type="dxa"/>
            <w:vMerge/>
            <w:vAlign w:val="center"/>
            <w:hideMark/>
          </w:tcPr>
          <w:p w14:paraId="64128763" w14:textId="77777777" w:rsidR="00A67C15" w:rsidRDefault="00A67C15">
            <w:pPr>
              <w:rPr>
                <w:rFonts w:ascii="Sylfaen" w:hAnsi="Sylfaen" w:cs="Calibri"/>
                <w:b/>
                <w:bCs/>
                <w:sz w:val="22"/>
                <w:szCs w:val="22"/>
              </w:rPr>
            </w:pPr>
          </w:p>
        </w:tc>
        <w:tc>
          <w:tcPr>
            <w:tcW w:w="1172" w:type="dxa"/>
            <w:vMerge/>
            <w:vAlign w:val="center"/>
            <w:hideMark/>
          </w:tcPr>
          <w:p w14:paraId="35E0BF60" w14:textId="77777777" w:rsidR="00A67C15" w:rsidRDefault="00A67C15">
            <w:pPr>
              <w:rPr>
                <w:rFonts w:ascii="Sylfaen" w:hAnsi="Sylfaen" w:cs="Calibri"/>
                <w:b/>
                <w:bCs/>
                <w:sz w:val="22"/>
                <w:szCs w:val="22"/>
              </w:rPr>
            </w:pPr>
          </w:p>
        </w:tc>
        <w:tc>
          <w:tcPr>
            <w:tcW w:w="2615" w:type="dxa"/>
            <w:vAlign w:val="center"/>
            <w:hideMark/>
          </w:tcPr>
          <w:p w14:paraId="0A1A9A9F" w14:textId="77777777" w:rsidR="00A67C15" w:rsidRDefault="00A67C15">
            <w:pPr>
              <w:jc w:val="center"/>
              <w:rPr>
                <w:rFonts w:ascii="GHEA Grapalat" w:hAnsi="GHEA Grapalat" w:cs="Calibri"/>
                <w:b/>
                <w:bCs/>
                <w:sz w:val="22"/>
                <w:szCs w:val="22"/>
              </w:rPr>
            </w:pPr>
            <w:r>
              <w:rPr>
                <w:rFonts w:ascii="GHEA Grapalat" w:hAnsi="GHEA Grapalat" w:cs="Calibri"/>
                <w:b/>
                <w:bCs/>
                <w:sz w:val="22"/>
                <w:szCs w:val="22"/>
              </w:rPr>
              <w:t>Адрес</w:t>
            </w:r>
          </w:p>
        </w:tc>
        <w:tc>
          <w:tcPr>
            <w:tcW w:w="2596" w:type="dxa"/>
            <w:vAlign w:val="center"/>
            <w:hideMark/>
          </w:tcPr>
          <w:p w14:paraId="39AA89F2" w14:textId="77777777" w:rsidR="00A67C15" w:rsidRDefault="00A67C15">
            <w:pPr>
              <w:jc w:val="center"/>
              <w:rPr>
                <w:rFonts w:ascii="GHEA Grapalat" w:hAnsi="GHEA Grapalat" w:cs="Calibri"/>
                <w:b/>
                <w:bCs/>
                <w:sz w:val="22"/>
                <w:szCs w:val="22"/>
              </w:rPr>
            </w:pPr>
            <w:r>
              <w:rPr>
                <w:rFonts w:ascii="GHEA Grapalat" w:hAnsi="GHEA Grapalat" w:cs="Calibri"/>
                <w:b/>
                <w:bCs/>
                <w:sz w:val="22"/>
                <w:szCs w:val="22"/>
              </w:rPr>
              <w:t>Срок</w:t>
            </w:r>
          </w:p>
        </w:tc>
      </w:tr>
      <w:tr w:rsidR="00375C4E" w14:paraId="308279B4" w14:textId="77777777" w:rsidTr="00375C4E">
        <w:trPr>
          <w:gridAfter w:val="1"/>
          <w:wAfter w:w="21" w:type="dxa"/>
          <w:trHeight w:val="1710"/>
        </w:trPr>
        <w:tc>
          <w:tcPr>
            <w:tcW w:w="1169" w:type="dxa"/>
            <w:vMerge w:val="restart"/>
            <w:noWrap/>
            <w:vAlign w:val="center"/>
            <w:hideMark/>
          </w:tcPr>
          <w:p w14:paraId="2D090463" w14:textId="77777777" w:rsidR="00375C4E" w:rsidRDefault="00375C4E" w:rsidP="00375C4E">
            <w:pPr>
              <w:jc w:val="center"/>
              <w:rPr>
                <w:rFonts w:ascii="Arial" w:hAnsi="Arial" w:cs="Arial"/>
                <w:sz w:val="28"/>
                <w:szCs w:val="28"/>
              </w:rPr>
            </w:pPr>
            <w:r>
              <w:rPr>
                <w:rFonts w:ascii="Arial" w:hAnsi="Arial" w:cs="Arial"/>
                <w:sz w:val="28"/>
                <w:szCs w:val="28"/>
              </w:rPr>
              <w:t>1</w:t>
            </w:r>
          </w:p>
        </w:tc>
        <w:tc>
          <w:tcPr>
            <w:tcW w:w="1876" w:type="dxa"/>
            <w:vMerge w:val="restart"/>
            <w:shd w:val="clear" w:color="000000" w:fill="FFFFFF"/>
            <w:vAlign w:val="center"/>
            <w:hideMark/>
          </w:tcPr>
          <w:p w14:paraId="4DFA1F02" w14:textId="4677F3B4" w:rsidR="00375C4E" w:rsidRPr="007B1AFA" w:rsidRDefault="00674B23" w:rsidP="00375C4E">
            <w:pPr>
              <w:jc w:val="center"/>
              <w:rPr>
                <w:rFonts w:ascii="Arial Armenian" w:hAnsi="Arial Armenian" w:cs="Calibri"/>
                <w:sz w:val="20"/>
                <w:szCs w:val="20"/>
              </w:rPr>
            </w:pPr>
            <w:r w:rsidRPr="00674B23">
              <w:rPr>
                <w:rFonts w:ascii="GHEA Grapalat" w:hAnsi="GHEA Grapalat"/>
                <w:iCs/>
                <w:sz w:val="20"/>
                <w:szCs w:val="20"/>
                <w:lang w:val="hy-AM"/>
              </w:rPr>
              <w:t>45231177/520</w:t>
            </w:r>
          </w:p>
        </w:tc>
        <w:tc>
          <w:tcPr>
            <w:tcW w:w="2708" w:type="dxa"/>
            <w:vMerge w:val="restart"/>
            <w:shd w:val="clear" w:color="000000" w:fill="FFFFFF"/>
            <w:vAlign w:val="center"/>
            <w:hideMark/>
          </w:tcPr>
          <w:p w14:paraId="66C1469D" w14:textId="00361AAD" w:rsidR="00375C4E" w:rsidRPr="007B1AFA" w:rsidRDefault="00674B23" w:rsidP="00375C4E">
            <w:pPr>
              <w:jc w:val="center"/>
              <w:rPr>
                <w:rFonts w:ascii="GHEA Grapalat" w:hAnsi="GHEA Grapalat"/>
                <w:iCs/>
                <w:sz w:val="20"/>
                <w:szCs w:val="20"/>
                <w:lang w:val="hy-AM"/>
              </w:rPr>
            </w:pPr>
            <w:r w:rsidRPr="00674B23">
              <w:rPr>
                <w:rFonts w:ascii="GHEA Grapalat" w:hAnsi="GHEA Grapalat"/>
                <w:iCs/>
                <w:sz w:val="20"/>
                <w:szCs w:val="20"/>
                <w:lang w:val="hy-AM"/>
              </w:rPr>
              <w:t xml:space="preserve">Строительные работы </w:t>
            </w:r>
            <w:r>
              <w:rPr>
                <w:rFonts w:ascii="GHEA Grapalat" w:hAnsi="GHEA Grapalat"/>
                <w:iCs/>
                <w:sz w:val="20"/>
                <w:szCs w:val="20"/>
                <w:lang w:val="hy-AM"/>
              </w:rPr>
              <w:t xml:space="preserve">po </w:t>
            </w:r>
            <w:r>
              <w:rPr>
                <w:rFonts w:ascii="GHEA Grapalat" w:hAnsi="GHEA Grapalat"/>
                <w:iCs/>
                <w:sz w:val="20"/>
                <w:szCs w:val="20"/>
              </w:rPr>
              <w:t>р</w:t>
            </w:r>
            <w:r w:rsidRPr="00674B23">
              <w:rPr>
                <w:rFonts w:ascii="GHEA Grapalat" w:hAnsi="GHEA Grapalat"/>
                <w:iCs/>
                <w:sz w:val="20"/>
                <w:szCs w:val="20"/>
                <w:lang w:val="hy-AM"/>
              </w:rPr>
              <w:t>емонт</w:t>
            </w:r>
            <w:r>
              <w:rPr>
                <w:rFonts w:ascii="GHEA Grapalat" w:hAnsi="GHEA Grapalat"/>
                <w:iCs/>
                <w:sz w:val="20"/>
                <w:szCs w:val="20"/>
              </w:rPr>
              <w:t>у</w:t>
            </w:r>
            <w:r w:rsidRPr="00674B23">
              <w:rPr>
                <w:rFonts w:ascii="GHEA Grapalat" w:hAnsi="GHEA Grapalat"/>
                <w:iCs/>
                <w:sz w:val="20"/>
                <w:szCs w:val="20"/>
                <w:lang w:val="hy-AM"/>
              </w:rPr>
              <w:t xml:space="preserve"> бордюров на территории административного района Малатия-Себастия</w:t>
            </w:r>
          </w:p>
        </w:tc>
        <w:tc>
          <w:tcPr>
            <w:tcW w:w="1252" w:type="dxa"/>
            <w:vMerge w:val="restart"/>
            <w:shd w:val="clear" w:color="000000" w:fill="FFFFFF"/>
            <w:vAlign w:val="center"/>
            <w:hideMark/>
          </w:tcPr>
          <w:p w14:paraId="1FBED1A6" w14:textId="77777777" w:rsidR="00375C4E" w:rsidRPr="007B1AFA" w:rsidRDefault="00375C4E" w:rsidP="00375C4E">
            <w:pPr>
              <w:jc w:val="center"/>
              <w:rPr>
                <w:rFonts w:ascii="GHEA Grapalat" w:hAnsi="GHEA Grapalat"/>
                <w:iCs/>
                <w:sz w:val="20"/>
                <w:szCs w:val="20"/>
                <w:lang w:val="hy-AM"/>
              </w:rPr>
            </w:pPr>
            <w:r w:rsidRPr="007B1AFA">
              <w:rPr>
                <w:rFonts w:ascii="GHEA Grapalat" w:hAnsi="GHEA Grapalat"/>
                <w:iCs/>
                <w:sz w:val="20"/>
                <w:szCs w:val="20"/>
                <w:lang w:val="hy-AM"/>
              </w:rPr>
              <w:t>драм</w:t>
            </w:r>
          </w:p>
        </w:tc>
        <w:tc>
          <w:tcPr>
            <w:tcW w:w="1753" w:type="dxa"/>
            <w:vMerge w:val="restart"/>
            <w:noWrap/>
            <w:vAlign w:val="center"/>
            <w:hideMark/>
          </w:tcPr>
          <w:p w14:paraId="767D9442" w14:textId="3BEE6D9B" w:rsidR="00375C4E" w:rsidRPr="007B1AFA" w:rsidRDefault="00375C4E" w:rsidP="00375C4E">
            <w:pPr>
              <w:jc w:val="center"/>
              <w:rPr>
                <w:rFonts w:ascii="GHEA Grapalat" w:hAnsi="GHEA Grapalat"/>
                <w:iCs/>
                <w:sz w:val="20"/>
                <w:szCs w:val="20"/>
                <w:lang w:val="hy-AM"/>
              </w:rPr>
            </w:pPr>
          </w:p>
        </w:tc>
        <w:tc>
          <w:tcPr>
            <w:tcW w:w="1172" w:type="dxa"/>
            <w:vMerge w:val="restart"/>
            <w:noWrap/>
            <w:vAlign w:val="center"/>
            <w:hideMark/>
          </w:tcPr>
          <w:p w14:paraId="4AADA8B4" w14:textId="77777777" w:rsidR="00375C4E" w:rsidRPr="007B1AFA" w:rsidRDefault="00375C4E" w:rsidP="00375C4E">
            <w:pPr>
              <w:jc w:val="center"/>
              <w:rPr>
                <w:rFonts w:ascii="GHEA Grapalat" w:hAnsi="GHEA Grapalat"/>
                <w:iCs/>
                <w:sz w:val="20"/>
                <w:szCs w:val="20"/>
                <w:lang w:val="hy-AM"/>
              </w:rPr>
            </w:pPr>
            <w:r w:rsidRPr="007B1AFA">
              <w:rPr>
                <w:rFonts w:ascii="GHEA Grapalat" w:hAnsi="GHEA Grapalat"/>
                <w:iCs/>
                <w:sz w:val="20"/>
                <w:szCs w:val="20"/>
                <w:lang w:val="hy-AM"/>
              </w:rPr>
              <w:t>1</w:t>
            </w:r>
          </w:p>
        </w:tc>
        <w:tc>
          <w:tcPr>
            <w:tcW w:w="2615" w:type="dxa"/>
            <w:vMerge w:val="restart"/>
            <w:shd w:val="clear" w:color="000000" w:fill="FFFFFF"/>
            <w:vAlign w:val="center"/>
          </w:tcPr>
          <w:p w14:paraId="032DDDA2" w14:textId="1F6CB359" w:rsidR="00375C4E" w:rsidRPr="007B1AFA" w:rsidRDefault="0039256D" w:rsidP="00375C4E">
            <w:pPr>
              <w:jc w:val="center"/>
              <w:rPr>
                <w:rFonts w:ascii="GHEA Grapalat" w:hAnsi="GHEA Grapalat"/>
                <w:iCs/>
                <w:sz w:val="20"/>
                <w:szCs w:val="20"/>
                <w:lang w:val="hy-AM"/>
              </w:rPr>
            </w:pPr>
            <w:r w:rsidRPr="0039256D">
              <w:rPr>
                <w:rFonts w:ascii="GHEA Grapalat" w:hAnsi="GHEA Grapalat"/>
                <w:iCs/>
                <w:sz w:val="20"/>
                <w:szCs w:val="20"/>
                <w:lang w:val="hy-AM"/>
              </w:rPr>
              <w:t>Улица Кургиняна,  пересечение улиц Андраника и Раффи, территория перед домом Свачяна 40, часть улицы Шаумяна 14 административного района Малатия-Себастия</w:t>
            </w:r>
          </w:p>
        </w:tc>
        <w:tc>
          <w:tcPr>
            <w:tcW w:w="2596" w:type="dxa"/>
            <w:vMerge w:val="restart"/>
            <w:shd w:val="clear" w:color="000000" w:fill="FFFFFF"/>
            <w:vAlign w:val="center"/>
          </w:tcPr>
          <w:p w14:paraId="119C33F8" w14:textId="4DD499D9" w:rsidR="00375C4E" w:rsidRPr="007B1AFA" w:rsidRDefault="0039256D" w:rsidP="00375C4E">
            <w:pPr>
              <w:jc w:val="center"/>
              <w:rPr>
                <w:rFonts w:ascii="GHEA Grapalat" w:hAnsi="GHEA Grapalat"/>
                <w:iCs/>
                <w:sz w:val="20"/>
                <w:szCs w:val="20"/>
                <w:lang w:val="hy-AM"/>
              </w:rPr>
            </w:pPr>
            <w:r w:rsidRPr="0039256D">
              <w:rPr>
                <w:rFonts w:ascii="GHEA Grapalat" w:hAnsi="GHEA Grapalat"/>
                <w:iCs/>
                <w:sz w:val="20"/>
                <w:szCs w:val="20"/>
                <w:lang w:val="hy-AM"/>
              </w:rPr>
              <w:t>Начало работ считается со дня вступления в силу договоров труда и контроля техники / в случае предусмотрения финансовых средств-соглашения/ до 15.10.2026 г. Включительно</w:t>
            </w:r>
          </w:p>
        </w:tc>
      </w:tr>
      <w:tr w:rsidR="00375C4E" w14:paraId="3A1125B7" w14:textId="77777777" w:rsidTr="00375C4E">
        <w:trPr>
          <w:gridAfter w:val="1"/>
          <w:wAfter w:w="21" w:type="dxa"/>
          <w:trHeight w:val="1650"/>
        </w:trPr>
        <w:tc>
          <w:tcPr>
            <w:tcW w:w="1169" w:type="dxa"/>
            <w:vMerge/>
            <w:vAlign w:val="center"/>
            <w:hideMark/>
          </w:tcPr>
          <w:p w14:paraId="1883B93F" w14:textId="77777777" w:rsidR="00375C4E" w:rsidRDefault="00375C4E">
            <w:pPr>
              <w:rPr>
                <w:rFonts w:ascii="Arial" w:hAnsi="Arial" w:cs="Arial"/>
                <w:sz w:val="28"/>
                <w:szCs w:val="28"/>
              </w:rPr>
            </w:pPr>
          </w:p>
        </w:tc>
        <w:tc>
          <w:tcPr>
            <w:tcW w:w="1876" w:type="dxa"/>
            <w:vMerge/>
            <w:vAlign w:val="center"/>
            <w:hideMark/>
          </w:tcPr>
          <w:p w14:paraId="10666AF9" w14:textId="77777777" w:rsidR="00375C4E" w:rsidRDefault="00375C4E">
            <w:pPr>
              <w:rPr>
                <w:rFonts w:ascii="Arial Armenian" w:hAnsi="Arial Armenian" w:cs="Calibri"/>
                <w:sz w:val="28"/>
                <w:szCs w:val="28"/>
              </w:rPr>
            </w:pPr>
          </w:p>
        </w:tc>
        <w:tc>
          <w:tcPr>
            <w:tcW w:w="2708" w:type="dxa"/>
            <w:vMerge/>
            <w:vAlign w:val="center"/>
            <w:hideMark/>
          </w:tcPr>
          <w:p w14:paraId="7E309432" w14:textId="77777777" w:rsidR="00375C4E" w:rsidRDefault="00375C4E">
            <w:pPr>
              <w:rPr>
                <w:rFonts w:ascii="Arial LatArm" w:hAnsi="Arial LatArm" w:cs="Calibri"/>
                <w:sz w:val="28"/>
                <w:szCs w:val="28"/>
              </w:rPr>
            </w:pPr>
          </w:p>
        </w:tc>
        <w:tc>
          <w:tcPr>
            <w:tcW w:w="1252" w:type="dxa"/>
            <w:vMerge/>
            <w:vAlign w:val="center"/>
            <w:hideMark/>
          </w:tcPr>
          <w:p w14:paraId="28B24212" w14:textId="77777777" w:rsidR="00375C4E" w:rsidRDefault="00375C4E">
            <w:pPr>
              <w:rPr>
                <w:rFonts w:ascii="Arial LatArm" w:hAnsi="Arial LatArm" w:cs="Calibri"/>
                <w:sz w:val="28"/>
                <w:szCs w:val="28"/>
              </w:rPr>
            </w:pPr>
          </w:p>
        </w:tc>
        <w:tc>
          <w:tcPr>
            <w:tcW w:w="1753" w:type="dxa"/>
            <w:vMerge/>
            <w:vAlign w:val="center"/>
            <w:hideMark/>
          </w:tcPr>
          <w:p w14:paraId="599D6269" w14:textId="77777777" w:rsidR="00375C4E" w:rsidRDefault="00375C4E">
            <w:pPr>
              <w:rPr>
                <w:rFonts w:ascii="Arial" w:hAnsi="Arial" w:cs="Arial"/>
                <w:b/>
                <w:bCs/>
                <w:sz w:val="28"/>
                <w:szCs w:val="28"/>
              </w:rPr>
            </w:pPr>
          </w:p>
        </w:tc>
        <w:tc>
          <w:tcPr>
            <w:tcW w:w="1172" w:type="dxa"/>
            <w:vMerge/>
            <w:vAlign w:val="center"/>
            <w:hideMark/>
          </w:tcPr>
          <w:p w14:paraId="05D546FE" w14:textId="77777777" w:rsidR="00375C4E" w:rsidRDefault="00375C4E">
            <w:pPr>
              <w:rPr>
                <w:rFonts w:ascii="Arial" w:hAnsi="Arial" w:cs="Arial"/>
                <w:sz w:val="28"/>
                <w:szCs w:val="28"/>
              </w:rPr>
            </w:pPr>
          </w:p>
        </w:tc>
        <w:tc>
          <w:tcPr>
            <w:tcW w:w="2615" w:type="dxa"/>
            <w:vMerge/>
            <w:vAlign w:val="center"/>
          </w:tcPr>
          <w:p w14:paraId="62112084" w14:textId="77777777" w:rsidR="00375C4E" w:rsidRDefault="00375C4E">
            <w:pPr>
              <w:rPr>
                <w:rFonts w:ascii="Sylfaen" w:hAnsi="Sylfaen" w:cs="Calibri"/>
                <w:sz w:val="28"/>
                <w:szCs w:val="28"/>
              </w:rPr>
            </w:pPr>
          </w:p>
        </w:tc>
        <w:tc>
          <w:tcPr>
            <w:tcW w:w="2596" w:type="dxa"/>
            <w:vMerge/>
            <w:vAlign w:val="center"/>
          </w:tcPr>
          <w:p w14:paraId="4619422B" w14:textId="77777777" w:rsidR="00375C4E" w:rsidRDefault="00375C4E">
            <w:pPr>
              <w:rPr>
                <w:rFonts w:ascii="Sylfaen" w:hAnsi="Sylfaen" w:cs="Calibri"/>
                <w:sz w:val="28"/>
                <w:szCs w:val="28"/>
              </w:rPr>
            </w:pPr>
          </w:p>
        </w:tc>
      </w:tr>
      <w:tr w:rsidR="00375C4E" w14:paraId="79979F20" w14:textId="77777777" w:rsidTr="00375C4E">
        <w:trPr>
          <w:gridAfter w:val="1"/>
          <w:wAfter w:w="21" w:type="dxa"/>
          <w:trHeight w:val="1335"/>
        </w:trPr>
        <w:tc>
          <w:tcPr>
            <w:tcW w:w="1169" w:type="dxa"/>
            <w:vMerge/>
            <w:vAlign w:val="center"/>
            <w:hideMark/>
          </w:tcPr>
          <w:p w14:paraId="3EE0AD94" w14:textId="77777777" w:rsidR="00375C4E" w:rsidRDefault="00375C4E">
            <w:pPr>
              <w:rPr>
                <w:rFonts w:ascii="Arial" w:hAnsi="Arial" w:cs="Arial"/>
                <w:sz w:val="28"/>
                <w:szCs w:val="28"/>
              </w:rPr>
            </w:pPr>
          </w:p>
        </w:tc>
        <w:tc>
          <w:tcPr>
            <w:tcW w:w="1876" w:type="dxa"/>
            <w:vMerge/>
            <w:vAlign w:val="center"/>
            <w:hideMark/>
          </w:tcPr>
          <w:p w14:paraId="4C6FE746" w14:textId="77777777" w:rsidR="00375C4E" w:rsidRDefault="00375C4E">
            <w:pPr>
              <w:rPr>
                <w:rFonts w:ascii="Arial Armenian" w:hAnsi="Arial Armenian" w:cs="Calibri"/>
                <w:sz w:val="28"/>
                <w:szCs w:val="28"/>
              </w:rPr>
            </w:pPr>
          </w:p>
        </w:tc>
        <w:tc>
          <w:tcPr>
            <w:tcW w:w="2708" w:type="dxa"/>
            <w:vMerge/>
            <w:vAlign w:val="center"/>
            <w:hideMark/>
          </w:tcPr>
          <w:p w14:paraId="639E25D7" w14:textId="77777777" w:rsidR="00375C4E" w:rsidRDefault="00375C4E">
            <w:pPr>
              <w:rPr>
                <w:rFonts w:ascii="Arial LatArm" w:hAnsi="Arial LatArm" w:cs="Calibri"/>
                <w:sz w:val="28"/>
                <w:szCs w:val="28"/>
              </w:rPr>
            </w:pPr>
          </w:p>
        </w:tc>
        <w:tc>
          <w:tcPr>
            <w:tcW w:w="1252" w:type="dxa"/>
            <w:vMerge/>
            <w:vAlign w:val="center"/>
            <w:hideMark/>
          </w:tcPr>
          <w:p w14:paraId="451E98D3" w14:textId="77777777" w:rsidR="00375C4E" w:rsidRDefault="00375C4E">
            <w:pPr>
              <w:rPr>
                <w:rFonts w:ascii="Arial LatArm" w:hAnsi="Arial LatArm" w:cs="Calibri"/>
                <w:sz w:val="28"/>
                <w:szCs w:val="28"/>
              </w:rPr>
            </w:pPr>
          </w:p>
        </w:tc>
        <w:tc>
          <w:tcPr>
            <w:tcW w:w="1753" w:type="dxa"/>
            <w:vMerge/>
            <w:vAlign w:val="center"/>
            <w:hideMark/>
          </w:tcPr>
          <w:p w14:paraId="41D9A9D3" w14:textId="77777777" w:rsidR="00375C4E" w:rsidRDefault="00375C4E">
            <w:pPr>
              <w:rPr>
                <w:rFonts w:ascii="Arial" w:hAnsi="Arial" w:cs="Arial"/>
                <w:b/>
                <w:bCs/>
                <w:sz w:val="28"/>
                <w:szCs w:val="28"/>
              </w:rPr>
            </w:pPr>
          </w:p>
        </w:tc>
        <w:tc>
          <w:tcPr>
            <w:tcW w:w="1172" w:type="dxa"/>
            <w:vMerge/>
            <w:vAlign w:val="center"/>
            <w:hideMark/>
          </w:tcPr>
          <w:p w14:paraId="5654CEF4" w14:textId="77777777" w:rsidR="00375C4E" w:rsidRDefault="00375C4E">
            <w:pPr>
              <w:rPr>
                <w:rFonts w:ascii="Arial" w:hAnsi="Arial" w:cs="Arial"/>
                <w:sz w:val="28"/>
                <w:szCs w:val="28"/>
              </w:rPr>
            </w:pPr>
          </w:p>
        </w:tc>
        <w:tc>
          <w:tcPr>
            <w:tcW w:w="2615" w:type="dxa"/>
            <w:vMerge/>
            <w:vAlign w:val="center"/>
          </w:tcPr>
          <w:p w14:paraId="0E94558A" w14:textId="77777777" w:rsidR="00375C4E" w:rsidRDefault="00375C4E">
            <w:pPr>
              <w:rPr>
                <w:rFonts w:ascii="Sylfaen" w:hAnsi="Sylfaen" w:cs="Calibri"/>
                <w:sz w:val="28"/>
                <w:szCs w:val="28"/>
              </w:rPr>
            </w:pPr>
          </w:p>
        </w:tc>
        <w:tc>
          <w:tcPr>
            <w:tcW w:w="2596" w:type="dxa"/>
            <w:vMerge/>
            <w:vAlign w:val="center"/>
          </w:tcPr>
          <w:p w14:paraId="6BA23C03" w14:textId="77777777" w:rsidR="00375C4E" w:rsidRDefault="00375C4E">
            <w:pPr>
              <w:rPr>
                <w:rFonts w:ascii="Sylfaen" w:hAnsi="Sylfaen" w:cs="Calibri"/>
                <w:sz w:val="28"/>
                <w:szCs w:val="28"/>
              </w:rPr>
            </w:pPr>
          </w:p>
        </w:tc>
      </w:tr>
    </w:tbl>
    <w:p w14:paraId="1FF2C887" w14:textId="77777777" w:rsidR="00FA2C2D" w:rsidRDefault="00FA2C2D" w:rsidP="00032D5D">
      <w:pPr>
        <w:jc w:val="center"/>
        <w:rPr>
          <w:rFonts w:ascii="GHEA Grapalat" w:hAnsi="GHEA Grapalat" w:cs="Sylfaen"/>
          <w:b/>
          <w:bCs/>
          <w:color w:val="000000"/>
          <w:lang w:val="hy-AM"/>
        </w:rPr>
      </w:pPr>
    </w:p>
    <w:p w14:paraId="42B48EAC" w14:textId="77777777" w:rsidR="000D54CB" w:rsidRDefault="000D54CB" w:rsidP="00032D5D">
      <w:pPr>
        <w:jc w:val="center"/>
        <w:rPr>
          <w:rFonts w:ascii="GHEA Grapalat" w:hAnsi="GHEA Grapalat" w:cs="Sylfaen"/>
          <w:b/>
          <w:bCs/>
          <w:color w:val="000000"/>
          <w:lang w:val="hy-AM"/>
        </w:rPr>
      </w:pPr>
    </w:p>
    <w:p w14:paraId="6DFB5BB8" w14:textId="77777777" w:rsidR="0039256D" w:rsidRDefault="0039256D" w:rsidP="000D54CB">
      <w:pPr>
        <w:jc w:val="center"/>
        <w:rPr>
          <w:rFonts w:ascii="Arial" w:hAnsi="Arial" w:cs="Arial"/>
          <w:b/>
          <w:bCs/>
        </w:rPr>
      </w:pPr>
    </w:p>
    <w:p w14:paraId="4C8FA17D" w14:textId="77777777" w:rsidR="0039256D" w:rsidRDefault="0039256D" w:rsidP="000D54CB">
      <w:pPr>
        <w:jc w:val="center"/>
        <w:rPr>
          <w:rFonts w:ascii="Arial" w:hAnsi="Arial" w:cs="Arial"/>
          <w:b/>
          <w:bCs/>
        </w:rPr>
      </w:pPr>
    </w:p>
    <w:p w14:paraId="6E71EED6" w14:textId="77777777" w:rsidR="0039256D" w:rsidRDefault="0039256D" w:rsidP="000D54CB">
      <w:pPr>
        <w:jc w:val="center"/>
        <w:rPr>
          <w:rFonts w:ascii="Arial" w:hAnsi="Arial" w:cs="Arial"/>
          <w:b/>
          <w:bCs/>
        </w:rPr>
      </w:pPr>
    </w:p>
    <w:p w14:paraId="0257448C" w14:textId="77777777" w:rsidR="000D54CB" w:rsidRPr="003F480B" w:rsidRDefault="000D54CB" w:rsidP="000D54CB">
      <w:pPr>
        <w:jc w:val="center"/>
        <w:rPr>
          <w:rFonts w:ascii="Arial" w:hAnsi="Arial" w:cs="Arial"/>
          <w:b/>
          <w:bCs/>
        </w:rPr>
      </w:pPr>
    </w:p>
    <w:p w14:paraId="68ED71D8" w14:textId="77777777" w:rsidR="000D54CB" w:rsidRPr="003F480B" w:rsidRDefault="000D54CB" w:rsidP="000D54CB">
      <w:pPr>
        <w:jc w:val="center"/>
        <w:rPr>
          <w:rFonts w:ascii="Arial" w:hAnsi="Arial" w:cs="Arial"/>
          <w:b/>
          <w:bCs/>
        </w:rPr>
      </w:pPr>
      <w:r w:rsidRPr="00EE78F2">
        <w:rPr>
          <w:rFonts w:ascii="Arial" w:hAnsi="Arial" w:cs="Arial"/>
          <w:b/>
          <w:bCs/>
        </w:rPr>
        <w:t>ԾԱՎԱԼԱԹԵՐԹ</w:t>
      </w:r>
      <w:r w:rsidRPr="003F480B">
        <w:rPr>
          <w:rFonts w:ascii="Arial" w:hAnsi="Arial" w:cs="Arial"/>
          <w:b/>
          <w:bCs/>
        </w:rPr>
        <w:t>-</w:t>
      </w:r>
      <w:r w:rsidRPr="00EE78F2">
        <w:rPr>
          <w:rFonts w:ascii="Arial" w:hAnsi="Arial" w:cs="Arial"/>
          <w:b/>
          <w:bCs/>
        </w:rPr>
        <w:t>ՆԱԽԱՀԱՇԻՎ</w:t>
      </w:r>
    </w:p>
    <w:p w14:paraId="7140E599" w14:textId="7C5C777C" w:rsidR="0039256D" w:rsidRDefault="000D54CB" w:rsidP="000D54CB">
      <w:pPr>
        <w:jc w:val="center"/>
        <w:rPr>
          <w:rFonts w:ascii="Calibri" w:hAnsi="Calibri" w:cs="Calibri"/>
          <w:b/>
          <w:bCs/>
        </w:rPr>
      </w:pPr>
      <w:r w:rsidRPr="00EE78F2">
        <w:rPr>
          <w:rFonts w:ascii="Calibri" w:hAnsi="Calibri" w:cs="Calibri"/>
          <w:b/>
          <w:bCs/>
        </w:rPr>
        <w:t>ведомость</w:t>
      </w:r>
      <w:r w:rsidRPr="00EE78F2">
        <w:rPr>
          <w:rFonts w:ascii="Arial Armenian" w:hAnsi="Arial Armenian" w:cs="Arial"/>
          <w:b/>
          <w:bCs/>
        </w:rPr>
        <w:t xml:space="preserve"> </w:t>
      </w:r>
      <w:r w:rsidRPr="00EE78F2">
        <w:rPr>
          <w:rFonts w:ascii="Calibri" w:hAnsi="Calibri" w:cs="Calibri"/>
          <w:b/>
          <w:bCs/>
        </w:rPr>
        <w:t>объема</w:t>
      </w:r>
      <w:r w:rsidRPr="00EE78F2">
        <w:rPr>
          <w:rFonts w:ascii="Arial Armenian" w:hAnsi="Arial Armenian" w:cs="Arial"/>
          <w:b/>
          <w:bCs/>
        </w:rPr>
        <w:t xml:space="preserve"> </w:t>
      </w:r>
      <w:r w:rsidRPr="00EE78F2">
        <w:rPr>
          <w:rFonts w:ascii="Calibri" w:hAnsi="Calibri" w:cs="Calibri"/>
          <w:b/>
          <w:bCs/>
        </w:rPr>
        <w:t>работ</w:t>
      </w:r>
      <w:r>
        <w:rPr>
          <w:rFonts w:ascii="Sylfaen" w:hAnsi="Sylfaen" w:cs="Calibri"/>
          <w:b/>
          <w:bCs/>
          <w:lang w:val="hy-AM"/>
        </w:rPr>
        <w:t xml:space="preserve"> </w:t>
      </w:r>
      <w:r w:rsidR="0039256D">
        <w:rPr>
          <w:rFonts w:ascii="Arial Armenian" w:hAnsi="Arial Armenian" w:cs="Arial"/>
          <w:b/>
          <w:bCs/>
        </w:rPr>
        <w:t>–</w:t>
      </w:r>
      <w:r>
        <w:rPr>
          <w:rFonts w:ascii="Sylfaen" w:hAnsi="Sylfaen" w:cs="Arial"/>
          <w:b/>
          <w:bCs/>
          <w:lang w:val="hy-AM"/>
        </w:rPr>
        <w:t xml:space="preserve"> </w:t>
      </w:r>
      <w:r w:rsidRPr="00EE78F2">
        <w:rPr>
          <w:rFonts w:ascii="Calibri" w:hAnsi="Calibri" w:cs="Calibri"/>
          <w:b/>
          <w:bCs/>
        </w:rPr>
        <w:t>смета</w:t>
      </w:r>
    </w:p>
    <w:p w14:paraId="78355425" w14:textId="0260CBFB" w:rsidR="000D54CB" w:rsidRDefault="0039256D" w:rsidP="000D54CB">
      <w:pPr>
        <w:jc w:val="center"/>
        <w:rPr>
          <w:rFonts w:cs="Arial"/>
          <w:b/>
          <w:bCs/>
        </w:rPr>
      </w:pPr>
      <w:r w:rsidRPr="00674B23">
        <w:rPr>
          <w:rFonts w:ascii="GHEA Grapalat" w:hAnsi="GHEA Grapalat"/>
          <w:iCs/>
          <w:sz w:val="20"/>
          <w:szCs w:val="20"/>
          <w:lang w:val="hy-AM"/>
        </w:rPr>
        <w:t xml:space="preserve">Строительные работы </w:t>
      </w:r>
      <w:r>
        <w:rPr>
          <w:rFonts w:ascii="GHEA Grapalat" w:hAnsi="GHEA Grapalat"/>
          <w:iCs/>
          <w:sz w:val="20"/>
          <w:szCs w:val="20"/>
          <w:lang w:val="hy-AM"/>
        </w:rPr>
        <w:t xml:space="preserve">po </w:t>
      </w:r>
      <w:r>
        <w:rPr>
          <w:rFonts w:ascii="GHEA Grapalat" w:hAnsi="GHEA Grapalat"/>
          <w:iCs/>
          <w:sz w:val="20"/>
          <w:szCs w:val="20"/>
        </w:rPr>
        <w:t>р</w:t>
      </w:r>
      <w:r w:rsidRPr="00674B23">
        <w:rPr>
          <w:rFonts w:ascii="GHEA Grapalat" w:hAnsi="GHEA Grapalat"/>
          <w:iCs/>
          <w:sz w:val="20"/>
          <w:szCs w:val="20"/>
          <w:lang w:val="hy-AM"/>
        </w:rPr>
        <w:t>емонт</w:t>
      </w:r>
      <w:r>
        <w:rPr>
          <w:rFonts w:ascii="GHEA Grapalat" w:hAnsi="GHEA Grapalat"/>
          <w:iCs/>
          <w:sz w:val="20"/>
          <w:szCs w:val="20"/>
        </w:rPr>
        <w:t>у</w:t>
      </w:r>
      <w:r w:rsidRPr="00674B23">
        <w:rPr>
          <w:rFonts w:ascii="GHEA Grapalat" w:hAnsi="GHEA Grapalat"/>
          <w:iCs/>
          <w:sz w:val="20"/>
          <w:szCs w:val="20"/>
          <w:lang w:val="hy-AM"/>
        </w:rPr>
        <w:t xml:space="preserve"> бордюров на территории административного района Малатия-Себастия</w:t>
      </w:r>
      <w:r w:rsidR="000D54CB" w:rsidRPr="00EE78F2">
        <w:rPr>
          <w:rFonts w:ascii="Arial Armenian" w:hAnsi="Arial Armenian" w:cs="Arial"/>
          <w:b/>
          <w:bCs/>
        </w:rPr>
        <w:t xml:space="preserve"> </w:t>
      </w:r>
    </w:p>
    <w:p w14:paraId="30E9F6C5" w14:textId="77777777" w:rsidR="000D54CB" w:rsidRPr="00083EC3" w:rsidRDefault="000D54CB" w:rsidP="000D54CB">
      <w:pPr>
        <w:jc w:val="center"/>
        <w:rPr>
          <w:rFonts w:cs="Calibri"/>
          <w:b/>
          <w:bCs/>
        </w:rPr>
      </w:pPr>
    </w:p>
    <w:p w14:paraId="1AACA9A1" w14:textId="77777777" w:rsidR="000D54CB" w:rsidRDefault="000D54CB" w:rsidP="000D54CB">
      <w:pPr>
        <w:jc w:val="center"/>
        <w:rPr>
          <w:rFonts w:ascii="Arial" w:hAnsi="Arial" w:cs="Arial"/>
          <w:b/>
          <w:bCs/>
        </w:rPr>
      </w:pPr>
    </w:p>
    <w:p w14:paraId="6E3583CF" w14:textId="77777777" w:rsidR="000D54CB" w:rsidRDefault="000D54CB" w:rsidP="000D54CB">
      <w:pPr>
        <w:jc w:val="center"/>
        <w:rPr>
          <w:rFonts w:ascii="Arial" w:hAnsi="Arial" w:cs="Arial"/>
          <w:b/>
          <w:bCs/>
        </w:rPr>
      </w:pPr>
    </w:p>
    <w:tbl>
      <w:tblPr>
        <w:tblW w:w="1264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
        <w:gridCol w:w="4952"/>
        <w:gridCol w:w="1943"/>
        <w:gridCol w:w="1380"/>
        <w:gridCol w:w="1542"/>
        <w:gridCol w:w="2203"/>
      </w:tblGrid>
      <w:tr w:rsidR="0039256D" w:rsidRPr="0039256D" w14:paraId="049846AF" w14:textId="77777777" w:rsidTr="0039256D">
        <w:trPr>
          <w:trHeight w:val="1815"/>
        </w:trPr>
        <w:tc>
          <w:tcPr>
            <w:tcW w:w="620" w:type="dxa"/>
            <w:vAlign w:val="center"/>
            <w:hideMark/>
          </w:tcPr>
          <w:p w14:paraId="513A5F13" w14:textId="77777777" w:rsidR="0039256D" w:rsidRPr="0039256D" w:rsidRDefault="0039256D">
            <w:pPr>
              <w:jc w:val="center"/>
              <w:rPr>
                <w:rFonts w:ascii="Sylfaen" w:hAnsi="Sylfaen" w:cs="Calibri"/>
                <w:b/>
                <w:bCs/>
                <w:color w:val="000000"/>
                <w:sz w:val="20"/>
                <w:szCs w:val="20"/>
              </w:rPr>
            </w:pPr>
            <w:r w:rsidRPr="0039256D">
              <w:rPr>
                <w:rFonts w:ascii="Sylfaen" w:hAnsi="Sylfaen" w:cs="Calibri"/>
                <w:b/>
                <w:bCs/>
                <w:color w:val="000000"/>
                <w:sz w:val="20"/>
                <w:szCs w:val="20"/>
              </w:rPr>
              <w:t>N</w:t>
            </w:r>
          </w:p>
        </w:tc>
        <w:tc>
          <w:tcPr>
            <w:tcW w:w="4952" w:type="dxa"/>
            <w:vAlign w:val="center"/>
            <w:hideMark/>
          </w:tcPr>
          <w:p w14:paraId="475E3451" w14:textId="77777777" w:rsidR="0039256D" w:rsidRPr="0039256D" w:rsidRDefault="0039256D">
            <w:pPr>
              <w:jc w:val="center"/>
              <w:rPr>
                <w:rFonts w:ascii="Sylfaen" w:hAnsi="Sylfaen" w:cs="Calibri"/>
                <w:b/>
                <w:bCs/>
                <w:color w:val="000000"/>
                <w:sz w:val="20"/>
                <w:szCs w:val="20"/>
              </w:rPr>
            </w:pPr>
            <w:r w:rsidRPr="0039256D">
              <w:rPr>
                <w:rFonts w:ascii="Sylfaen" w:hAnsi="Sylfaen" w:cs="Calibri"/>
                <w:b/>
                <w:bCs/>
                <w:color w:val="000000"/>
                <w:sz w:val="20"/>
                <w:szCs w:val="20"/>
              </w:rPr>
              <w:t>Наименование работ</w:t>
            </w:r>
          </w:p>
        </w:tc>
        <w:tc>
          <w:tcPr>
            <w:tcW w:w="1943" w:type="dxa"/>
            <w:vAlign w:val="center"/>
            <w:hideMark/>
          </w:tcPr>
          <w:p w14:paraId="0409EE28" w14:textId="77777777" w:rsidR="0039256D" w:rsidRPr="0039256D" w:rsidRDefault="0039256D">
            <w:pPr>
              <w:jc w:val="center"/>
              <w:rPr>
                <w:rFonts w:ascii="Sylfaen" w:hAnsi="Sylfaen" w:cs="Calibri"/>
                <w:b/>
                <w:bCs/>
                <w:color w:val="000000"/>
                <w:sz w:val="20"/>
                <w:szCs w:val="20"/>
              </w:rPr>
            </w:pPr>
            <w:r w:rsidRPr="0039256D">
              <w:rPr>
                <w:rFonts w:ascii="Sylfaen" w:hAnsi="Sylfaen" w:cs="Calibri"/>
                <w:b/>
                <w:bCs/>
                <w:color w:val="000000"/>
                <w:sz w:val="20"/>
                <w:szCs w:val="20"/>
              </w:rPr>
              <w:t>Единица размера</w:t>
            </w:r>
          </w:p>
        </w:tc>
        <w:tc>
          <w:tcPr>
            <w:tcW w:w="1380" w:type="dxa"/>
            <w:vAlign w:val="center"/>
            <w:hideMark/>
          </w:tcPr>
          <w:p w14:paraId="0C022922" w14:textId="77777777" w:rsidR="0039256D" w:rsidRPr="0039256D" w:rsidRDefault="0039256D">
            <w:pPr>
              <w:jc w:val="center"/>
              <w:rPr>
                <w:rFonts w:ascii="Sylfaen" w:hAnsi="Sylfaen" w:cs="Calibri"/>
                <w:b/>
                <w:bCs/>
                <w:color w:val="000000"/>
                <w:sz w:val="20"/>
                <w:szCs w:val="20"/>
              </w:rPr>
            </w:pPr>
            <w:r w:rsidRPr="0039256D">
              <w:rPr>
                <w:rFonts w:ascii="Sylfaen" w:hAnsi="Sylfaen" w:cs="Calibri"/>
                <w:b/>
                <w:bCs/>
                <w:color w:val="000000"/>
                <w:sz w:val="20"/>
                <w:szCs w:val="20"/>
              </w:rPr>
              <w:t>Объем</w:t>
            </w:r>
          </w:p>
        </w:tc>
        <w:tc>
          <w:tcPr>
            <w:tcW w:w="1542" w:type="dxa"/>
            <w:vAlign w:val="center"/>
            <w:hideMark/>
          </w:tcPr>
          <w:p w14:paraId="49F0C475" w14:textId="63780F5C" w:rsidR="0039256D" w:rsidRPr="0039256D" w:rsidRDefault="0039256D">
            <w:pPr>
              <w:jc w:val="center"/>
              <w:rPr>
                <w:rFonts w:ascii="Sylfaen" w:hAnsi="Sylfaen" w:cs="Calibri"/>
                <w:b/>
                <w:bCs/>
                <w:color w:val="000000"/>
                <w:sz w:val="20"/>
                <w:szCs w:val="20"/>
              </w:rPr>
            </w:pPr>
            <w:r w:rsidRPr="0039256D">
              <w:rPr>
                <w:rFonts w:ascii="Sylfaen" w:hAnsi="Sylfaen" w:cs="Calibri"/>
                <w:b/>
                <w:bCs/>
                <w:color w:val="000000"/>
                <w:sz w:val="20"/>
                <w:szCs w:val="20"/>
              </w:rPr>
              <w:t>количество единиц. стоимость/тыс. Доктор/</w:t>
            </w:r>
          </w:p>
        </w:tc>
        <w:tc>
          <w:tcPr>
            <w:tcW w:w="2203" w:type="dxa"/>
            <w:vAlign w:val="center"/>
            <w:hideMark/>
          </w:tcPr>
          <w:p w14:paraId="34ADA4CE" w14:textId="77777777" w:rsidR="0039256D" w:rsidRPr="0039256D" w:rsidRDefault="0039256D">
            <w:pPr>
              <w:jc w:val="center"/>
              <w:rPr>
                <w:rFonts w:ascii="Sylfaen" w:hAnsi="Sylfaen" w:cs="Calibri"/>
                <w:b/>
                <w:bCs/>
                <w:color w:val="000000"/>
                <w:sz w:val="20"/>
                <w:szCs w:val="20"/>
              </w:rPr>
            </w:pPr>
            <w:r w:rsidRPr="0039256D">
              <w:rPr>
                <w:rFonts w:ascii="Sylfaen" w:hAnsi="Sylfaen" w:cs="Calibri"/>
                <w:b/>
                <w:bCs/>
                <w:color w:val="000000"/>
                <w:sz w:val="20"/>
                <w:szCs w:val="20"/>
              </w:rPr>
              <w:t>Цена за единицу без учета прибыли- тыс.драм</w:t>
            </w:r>
          </w:p>
        </w:tc>
      </w:tr>
      <w:tr w:rsidR="0039256D" w:rsidRPr="0039256D" w14:paraId="0F22CD30" w14:textId="77777777" w:rsidTr="0039256D">
        <w:trPr>
          <w:trHeight w:val="1575"/>
        </w:trPr>
        <w:tc>
          <w:tcPr>
            <w:tcW w:w="620" w:type="dxa"/>
            <w:vAlign w:val="center"/>
            <w:hideMark/>
          </w:tcPr>
          <w:p w14:paraId="60DC64DD"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 </w:t>
            </w:r>
          </w:p>
        </w:tc>
        <w:tc>
          <w:tcPr>
            <w:tcW w:w="4952" w:type="dxa"/>
            <w:vAlign w:val="center"/>
            <w:hideMark/>
          </w:tcPr>
          <w:p w14:paraId="02166275" w14:textId="77777777" w:rsidR="0039256D" w:rsidRPr="0039256D" w:rsidRDefault="0039256D">
            <w:pPr>
              <w:rPr>
                <w:rFonts w:ascii="Sylfaen" w:hAnsi="Sylfaen" w:cs="Calibri"/>
                <w:b/>
                <w:bCs/>
                <w:color w:val="000000"/>
                <w:sz w:val="20"/>
                <w:szCs w:val="20"/>
              </w:rPr>
            </w:pPr>
            <w:r w:rsidRPr="0039256D">
              <w:rPr>
                <w:rFonts w:ascii="Sylfaen" w:hAnsi="Sylfaen" w:cs="Calibri"/>
                <w:b/>
                <w:bCs/>
                <w:color w:val="000000"/>
                <w:sz w:val="20"/>
                <w:szCs w:val="20"/>
              </w:rPr>
              <w:t>Ремонт базальтовых бордюров на улицах՝ 150-300мм часери / ул. Кургиняна 665гм и другие улицы/</w:t>
            </w:r>
          </w:p>
        </w:tc>
        <w:tc>
          <w:tcPr>
            <w:tcW w:w="1943" w:type="dxa"/>
            <w:vAlign w:val="center"/>
            <w:hideMark/>
          </w:tcPr>
          <w:p w14:paraId="2FCBD2C2"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 </w:t>
            </w:r>
          </w:p>
        </w:tc>
        <w:tc>
          <w:tcPr>
            <w:tcW w:w="1380" w:type="dxa"/>
            <w:vAlign w:val="center"/>
            <w:hideMark/>
          </w:tcPr>
          <w:p w14:paraId="3961356B" w14:textId="77777777" w:rsidR="0039256D" w:rsidRPr="0039256D" w:rsidRDefault="0039256D">
            <w:pPr>
              <w:jc w:val="center"/>
              <w:rPr>
                <w:rFonts w:ascii="Sylfaen" w:hAnsi="Sylfaen" w:cs="Calibri"/>
                <w:b/>
                <w:bCs/>
                <w:color w:val="000000"/>
                <w:sz w:val="20"/>
                <w:szCs w:val="20"/>
              </w:rPr>
            </w:pPr>
            <w:r w:rsidRPr="0039256D">
              <w:rPr>
                <w:rFonts w:ascii="Sylfaen" w:hAnsi="Sylfaen" w:cs="Calibri"/>
                <w:b/>
                <w:bCs/>
                <w:color w:val="000000"/>
                <w:sz w:val="20"/>
                <w:szCs w:val="20"/>
              </w:rPr>
              <w:t> </w:t>
            </w:r>
          </w:p>
        </w:tc>
        <w:tc>
          <w:tcPr>
            <w:tcW w:w="1542" w:type="dxa"/>
            <w:vAlign w:val="center"/>
            <w:hideMark/>
          </w:tcPr>
          <w:p w14:paraId="614B2BA7"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 </w:t>
            </w:r>
          </w:p>
        </w:tc>
        <w:tc>
          <w:tcPr>
            <w:tcW w:w="2203" w:type="dxa"/>
            <w:vAlign w:val="center"/>
            <w:hideMark/>
          </w:tcPr>
          <w:p w14:paraId="1BD68115" w14:textId="77777777" w:rsidR="0039256D" w:rsidRPr="0039256D" w:rsidRDefault="0039256D">
            <w:pPr>
              <w:jc w:val="center"/>
              <w:rPr>
                <w:rFonts w:ascii="Sylfaen" w:hAnsi="Sylfaen" w:cs="Calibri"/>
                <w:b/>
                <w:bCs/>
                <w:color w:val="000000"/>
                <w:sz w:val="20"/>
                <w:szCs w:val="20"/>
              </w:rPr>
            </w:pPr>
            <w:r w:rsidRPr="0039256D">
              <w:rPr>
                <w:rFonts w:ascii="Sylfaen" w:hAnsi="Sylfaen" w:cs="Calibri"/>
                <w:b/>
                <w:bCs/>
                <w:color w:val="000000"/>
                <w:sz w:val="20"/>
                <w:szCs w:val="20"/>
              </w:rPr>
              <w:t>28561.095</w:t>
            </w:r>
          </w:p>
        </w:tc>
      </w:tr>
      <w:tr w:rsidR="0039256D" w:rsidRPr="0039256D" w14:paraId="7D577EEF" w14:textId="77777777" w:rsidTr="0039256D">
        <w:trPr>
          <w:trHeight w:val="960"/>
        </w:trPr>
        <w:tc>
          <w:tcPr>
            <w:tcW w:w="620" w:type="dxa"/>
            <w:vAlign w:val="center"/>
            <w:hideMark/>
          </w:tcPr>
          <w:p w14:paraId="452653A6"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1</w:t>
            </w:r>
          </w:p>
        </w:tc>
        <w:tc>
          <w:tcPr>
            <w:tcW w:w="4952" w:type="dxa"/>
            <w:vAlign w:val="center"/>
            <w:hideMark/>
          </w:tcPr>
          <w:p w14:paraId="6A63DD65" w14:textId="77777777" w:rsidR="0039256D" w:rsidRPr="0039256D" w:rsidRDefault="0039256D">
            <w:pPr>
              <w:rPr>
                <w:rFonts w:ascii="GHEA Grapalat" w:hAnsi="GHEA Grapalat" w:cs="Calibri"/>
                <w:color w:val="000000"/>
                <w:sz w:val="20"/>
                <w:szCs w:val="20"/>
              </w:rPr>
            </w:pPr>
            <w:r w:rsidRPr="0039256D">
              <w:rPr>
                <w:rFonts w:ascii="GHEA Grapalat" w:hAnsi="GHEA Grapalat" w:cs="Calibri"/>
                <w:color w:val="000000"/>
                <w:sz w:val="20"/>
                <w:szCs w:val="20"/>
              </w:rPr>
              <w:t>Резка асфальтобетонного покрытия пилой /на расстоянии 25 см от бордюра/</w:t>
            </w:r>
          </w:p>
        </w:tc>
        <w:tc>
          <w:tcPr>
            <w:tcW w:w="1943" w:type="dxa"/>
            <w:vAlign w:val="center"/>
            <w:hideMark/>
          </w:tcPr>
          <w:p w14:paraId="14316095"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пк</w:t>
            </w:r>
          </w:p>
        </w:tc>
        <w:tc>
          <w:tcPr>
            <w:tcW w:w="1380" w:type="dxa"/>
            <w:vAlign w:val="center"/>
            <w:hideMark/>
          </w:tcPr>
          <w:p w14:paraId="4552F564"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1672.856</w:t>
            </w:r>
          </w:p>
        </w:tc>
        <w:tc>
          <w:tcPr>
            <w:tcW w:w="1542" w:type="dxa"/>
            <w:vAlign w:val="center"/>
            <w:hideMark/>
          </w:tcPr>
          <w:p w14:paraId="1A9CDF30"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0.3</w:t>
            </w:r>
          </w:p>
        </w:tc>
        <w:tc>
          <w:tcPr>
            <w:tcW w:w="2203" w:type="dxa"/>
            <w:noWrap/>
            <w:vAlign w:val="center"/>
            <w:hideMark/>
          </w:tcPr>
          <w:p w14:paraId="0F2AF075" w14:textId="77777777" w:rsidR="0039256D" w:rsidRPr="0039256D" w:rsidRDefault="0039256D">
            <w:pPr>
              <w:jc w:val="center"/>
              <w:rPr>
                <w:rFonts w:ascii="Calibri" w:hAnsi="Calibri" w:cs="Calibri"/>
                <w:color w:val="000000"/>
                <w:sz w:val="20"/>
                <w:szCs w:val="20"/>
              </w:rPr>
            </w:pPr>
            <w:r w:rsidRPr="0039256D">
              <w:rPr>
                <w:rFonts w:ascii="Calibri" w:hAnsi="Calibri" w:cs="Calibri"/>
                <w:color w:val="000000"/>
                <w:sz w:val="20"/>
                <w:szCs w:val="20"/>
              </w:rPr>
              <w:t>501.857</w:t>
            </w:r>
          </w:p>
        </w:tc>
      </w:tr>
      <w:tr w:rsidR="0039256D" w:rsidRPr="0039256D" w14:paraId="43D2A673" w14:textId="77777777" w:rsidTr="0039256D">
        <w:trPr>
          <w:trHeight w:val="1575"/>
        </w:trPr>
        <w:tc>
          <w:tcPr>
            <w:tcW w:w="620" w:type="dxa"/>
            <w:vAlign w:val="center"/>
            <w:hideMark/>
          </w:tcPr>
          <w:p w14:paraId="20AD8D23"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2</w:t>
            </w:r>
          </w:p>
        </w:tc>
        <w:tc>
          <w:tcPr>
            <w:tcW w:w="4952" w:type="dxa"/>
            <w:vAlign w:val="center"/>
            <w:hideMark/>
          </w:tcPr>
          <w:p w14:paraId="3D0C4A5C" w14:textId="77777777" w:rsidR="0039256D" w:rsidRPr="0039256D" w:rsidRDefault="0039256D">
            <w:pPr>
              <w:rPr>
                <w:rFonts w:ascii="GHEA Grapalat" w:hAnsi="GHEA Grapalat" w:cs="Calibri"/>
                <w:color w:val="000000"/>
                <w:sz w:val="20"/>
                <w:szCs w:val="20"/>
              </w:rPr>
            </w:pPr>
            <w:r w:rsidRPr="0039256D">
              <w:rPr>
                <w:rFonts w:ascii="GHEA Grapalat" w:hAnsi="GHEA Grapalat" w:cs="Calibri"/>
                <w:color w:val="000000"/>
                <w:sz w:val="20"/>
                <w:szCs w:val="20"/>
              </w:rPr>
              <w:t>Разборка бетонного покрытия удаление вместе со щебнем /для одной стороны: ширина асфальта 0,25, толщина асфальта 0,05; гравий толщиной 0,1 и шириной 0,25/</w:t>
            </w:r>
          </w:p>
        </w:tc>
        <w:tc>
          <w:tcPr>
            <w:tcW w:w="1943" w:type="dxa"/>
            <w:vAlign w:val="center"/>
            <w:hideMark/>
          </w:tcPr>
          <w:p w14:paraId="1B8D92AD"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куб.м</w:t>
            </w:r>
          </w:p>
        </w:tc>
        <w:tc>
          <w:tcPr>
            <w:tcW w:w="1380" w:type="dxa"/>
            <w:vAlign w:val="center"/>
            <w:hideMark/>
          </w:tcPr>
          <w:p w14:paraId="2140B5DD"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62.73</w:t>
            </w:r>
          </w:p>
        </w:tc>
        <w:tc>
          <w:tcPr>
            <w:tcW w:w="1542" w:type="dxa"/>
            <w:vAlign w:val="center"/>
            <w:hideMark/>
          </w:tcPr>
          <w:p w14:paraId="4A8DAFE8"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2.3</w:t>
            </w:r>
          </w:p>
        </w:tc>
        <w:tc>
          <w:tcPr>
            <w:tcW w:w="2203" w:type="dxa"/>
            <w:noWrap/>
            <w:vAlign w:val="center"/>
            <w:hideMark/>
          </w:tcPr>
          <w:p w14:paraId="38A24234" w14:textId="77777777" w:rsidR="0039256D" w:rsidRPr="0039256D" w:rsidRDefault="0039256D">
            <w:pPr>
              <w:jc w:val="center"/>
              <w:rPr>
                <w:rFonts w:ascii="Calibri" w:hAnsi="Calibri" w:cs="Calibri"/>
                <w:color w:val="000000"/>
                <w:sz w:val="20"/>
                <w:szCs w:val="20"/>
              </w:rPr>
            </w:pPr>
            <w:r w:rsidRPr="0039256D">
              <w:rPr>
                <w:rFonts w:ascii="Calibri" w:hAnsi="Calibri" w:cs="Calibri"/>
                <w:color w:val="000000"/>
                <w:sz w:val="20"/>
                <w:szCs w:val="20"/>
              </w:rPr>
              <w:t>144.279</w:t>
            </w:r>
          </w:p>
        </w:tc>
      </w:tr>
      <w:tr w:rsidR="0039256D" w:rsidRPr="0039256D" w14:paraId="1EE4EC40" w14:textId="77777777" w:rsidTr="0039256D">
        <w:trPr>
          <w:trHeight w:val="1455"/>
        </w:trPr>
        <w:tc>
          <w:tcPr>
            <w:tcW w:w="620" w:type="dxa"/>
            <w:vAlign w:val="center"/>
            <w:hideMark/>
          </w:tcPr>
          <w:p w14:paraId="0348504A"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lastRenderedPageBreak/>
              <w:t>3</w:t>
            </w:r>
          </w:p>
        </w:tc>
        <w:tc>
          <w:tcPr>
            <w:tcW w:w="4952" w:type="dxa"/>
            <w:vAlign w:val="center"/>
            <w:hideMark/>
          </w:tcPr>
          <w:p w14:paraId="083CD771" w14:textId="77777777" w:rsidR="0039256D" w:rsidRPr="0039256D" w:rsidRDefault="0039256D">
            <w:pPr>
              <w:rPr>
                <w:rFonts w:ascii="GHEA Grapalat" w:hAnsi="GHEA Grapalat" w:cs="Calibri"/>
                <w:color w:val="000000"/>
                <w:sz w:val="20"/>
                <w:szCs w:val="20"/>
              </w:rPr>
            </w:pPr>
            <w:r w:rsidRPr="0039256D">
              <w:rPr>
                <w:rFonts w:ascii="GHEA Grapalat" w:hAnsi="GHEA Grapalat" w:cs="Calibri"/>
                <w:color w:val="000000"/>
                <w:sz w:val="20"/>
                <w:szCs w:val="20"/>
              </w:rPr>
              <w:t>Демонтаж старых поврежденных базальтовых бордюров с бетонным фундаментом /выполнение без повреждения газонов, ремонт в случае повреждения/</w:t>
            </w:r>
          </w:p>
        </w:tc>
        <w:tc>
          <w:tcPr>
            <w:tcW w:w="1943" w:type="dxa"/>
            <w:vAlign w:val="center"/>
            <w:hideMark/>
          </w:tcPr>
          <w:p w14:paraId="2121B224"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пк</w:t>
            </w:r>
          </w:p>
        </w:tc>
        <w:tc>
          <w:tcPr>
            <w:tcW w:w="1380" w:type="dxa"/>
            <w:vAlign w:val="center"/>
            <w:hideMark/>
          </w:tcPr>
          <w:p w14:paraId="24BBE05E"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1672.856</w:t>
            </w:r>
          </w:p>
        </w:tc>
        <w:tc>
          <w:tcPr>
            <w:tcW w:w="1542" w:type="dxa"/>
            <w:vAlign w:val="center"/>
            <w:hideMark/>
          </w:tcPr>
          <w:p w14:paraId="569B43D0"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1.5</w:t>
            </w:r>
          </w:p>
        </w:tc>
        <w:tc>
          <w:tcPr>
            <w:tcW w:w="2203" w:type="dxa"/>
            <w:noWrap/>
            <w:vAlign w:val="center"/>
            <w:hideMark/>
          </w:tcPr>
          <w:p w14:paraId="1D85539A" w14:textId="77777777" w:rsidR="0039256D" w:rsidRPr="0039256D" w:rsidRDefault="0039256D">
            <w:pPr>
              <w:jc w:val="center"/>
              <w:rPr>
                <w:rFonts w:ascii="Calibri" w:hAnsi="Calibri" w:cs="Calibri"/>
                <w:color w:val="000000"/>
                <w:sz w:val="20"/>
                <w:szCs w:val="20"/>
              </w:rPr>
            </w:pPr>
            <w:r w:rsidRPr="0039256D">
              <w:rPr>
                <w:rFonts w:ascii="Calibri" w:hAnsi="Calibri" w:cs="Calibri"/>
                <w:color w:val="000000"/>
                <w:sz w:val="20"/>
                <w:szCs w:val="20"/>
              </w:rPr>
              <w:t>2509.284</w:t>
            </w:r>
          </w:p>
        </w:tc>
      </w:tr>
      <w:tr w:rsidR="0039256D" w:rsidRPr="0039256D" w14:paraId="66114D46" w14:textId="77777777" w:rsidTr="0039256D">
        <w:trPr>
          <w:trHeight w:val="2460"/>
        </w:trPr>
        <w:tc>
          <w:tcPr>
            <w:tcW w:w="620" w:type="dxa"/>
            <w:vAlign w:val="center"/>
            <w:hideMark/>
          </w:tcPr>
          <w:p w14:paraId="4F481AA8"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4</w:t>
            </w:r>
          </w:p>
        </w:tc>
        <w:tc>
          <w:tcPr>
            <w:tcW w:w="4952" w:type="dxa"/>
            <w:vAlign w:val="center"/>
            <w:hideMark/>
          </w:tcPr>
          <w:p w14:paraId="1C337CD8" w14:textId="77777777" w:rsidR="0039256D" w:rsidRPr="0039256D" w:rsidRDefault="0039256D">
            <w:pPr>
              <w:rPr>
                <w:rFonts w:ascii="GHEA Grapalat" w:hAnsi="GHEA Grapalat" w:cs="Calibri"/>
                <w:color w:val="000000"/>
                <w:sz w:val="20"/>
                <w:szCs w:val="20"/>
              </w:rPr>
            </w:pPr>
            <w:r w:rsidRPr="0039256D">
              <w:rPr>
                <w:rFonts w:ascii="GHEA Grapalat" w:hAnsi="GHEA Grapalat" w:cs="Calibri"/>
                <w:color w:val="000000"/>
                <w:sz w:val="20"/>
                <w:szCs w:val="20"/>
              </w:rPr>
              <w:t>Установка нового базальтового бордюра размером 300x150 мм, высококачественного, укладка слоя щебня толщиной 10 см, с бетоном класса B15 /шлифовка одного края бордюра по мере необходимости, объем бетона 1 грамм: 0,0825 куб. м/</w:t>
            </w:r>
          </w:p>
        </w:tc>
        <w:tc>
          <w:tcPr>
            <w:tcW w:w="1943" w:type="dxa"/>
            <w:vAlign w:val="center"/>
            <w:hideMark/>
          </w:tcPr>
          <w:p w14:paraId="7E492DD3"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пк</w:t>
            </w:r>
          </w:p>
        </w:tc>
        <w:tc>
          <w:tcPr>
            <w:tcW w:w="1380" w:type="dxa"/>
            <w:vAlign w:val="center"/>
            <w:hideMark/>
          </w:tcPr>
          <w:p w14:paraId="5870032B"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1672.856</w:t>
            </w:r>
          </w:p>
        </w:tc>
        <w:tc>
          <w:tcPr>
            <w:tcW w:w="1542" w:type="dxa"/>
            <w:vAlign w:val="center"/>
            <w:hideMark/>
          </w:tcPr>
          <w:p w14:paraId="5C366ADA"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13.0</w:t>
            </w:r>
          </w:p>
        </w:tc>
        <w:tc>
          <w:tcPr>
            <w:tcW w:w="2203" w:type="dxa"/>
            <w:noWrap/>
            <w:vAlign w:val="center"/>
            <w:hideMark/>
          </w:tcPr>
          <w:p w14:paraId="2EAE0C0E" w14:textId="77777777" w:rsidR="0039256D" w:rsidRPr="0039256D" w:rsidRDefault="0039256D">
            <w:pPr>
              <w:jc w:val="center"/>
              <w:rPr>
                <w:rFonts w:ascii="Calibri" w:hAnsi="Calibri" w:cs="Calibri"/>
                <w:color w:val="000000"/>
                <w:sz w:val="20"/>
                <w:szCs w:val="20"/>
              </w:rPr>
            </w:pPr>
            <w:r w:rsidRPr="0039256D">
              <w:rPr>
                <w:rFonts w:ascii="Calibri" w:hAnsi="Calibri" w:cs="Calibri"/>
                <w:color w:val="000000"/>
                <w:sz w:val="20"/>
                <w:szCs w:val="20"/>
              </w:rPr>
              <w:t>21747.128</w:t>
            </w:r>
          </w:p>
        </w:tc>
      </w:tr>
      <w:tr w:rsidR="0039256D" w:rsidRPr="0039256D" w14:paraId="08DDED8B" w14:textId="77777777" w:rsidTr="0039256D">
        <w:trPr>
          <w:trHeight w:val="1515"/>
        </w:trPr>
        <w:tc>
          <w:tcPr>
            <w:tcW w:w="620" w:type="dxa"/>
            <w:vAlign w:val="center"/>
            <w:hideMark/>
          </w:tcPr>
          <w:p w14:paraId="40CE6E9D"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5</w:t>
            </w:r>
          </w:p>
        </w:tc>
        <w:tc>
          <w:tcPr>
            <w:tcW w:w="4952" w:type="dxa"/>
            <w:vAlign w:val="center"/>
            <w:hideMark/>
          </w:tcPr>
          <w:p w14:paraId="4A76645C" w14:textId="77777777" w:rsidR="0039256D" w:rsidRPr="0039256D" w:rsidRDefault="0039256D">
            <w:pPr>
              <w:rPr>
                <w:rFonts w:ascii="GHEA Grapalat" w:hAnsi="GHEA Grapalat" w:cs="Calibri"/>
                <w:color w:val="000000"/>
                <w:sz w:val="20"/>
                <w:szCs w:val="20"/>
              </w:rPr>
            </w:pPr>
            <w:r w:rsidRPr="0039256D">
              <w:rPr>
                <w:rFonts w:ascii="GHEA Grapalat" w:hAnsi="GHEA Grapalat" w:cs="Calibri"/>
                <w:color w:val="000000"/>
                <w:sz w:val="20"/>
                <w:szCs w:val="20"/>
              </w:rPr>
              <w:t>Асфальт шириной 25 см, прилегающий к бордюрам, толщиной 5 см, с укладкой слоя гравия / толщиной 10 см, размер зерна 20 мм/</w:t>
            </w:r>
          </w:p>
        </w:tc>
        <w:tc>
          <w:tcPr>
            <w:tcW w:w="1943" w:type="dxa"/>
            <w:vAlign w:val="center"/>
            <w:hideMark/>
          </w:tcPr>
          <w:p w14:paraId="3AF509C5"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кв.м</w:t>
            </w:r>
          </w:p>
        </w:tc>
        <w:tc>
          <w:tcPr>
            <w:tcW w:w="1380" w:type="dxa"/>
            <w:vAlign w:val="center"/>
            <w:hideMark/>
          </w:tcPr>
          <w:p w14:paraId="65849711"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418.214</w:t>
            </w:r>
          </w:p>
        </w:tc>
        <w:tc>
          <w:tcPr>
            <w:tcW w:w="1542" w:type="dxa"/>
            <w:vAlign w:val="center"/>
            <w:hideMark/>
          </w:tcPr>
          <w:p w14:paraId="2AA4527A"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4.3</w:t>
            </w:r>
          </w:p>
        </w:tc>
        <w:tc>
          <w:tcPr>
            <w:tcW w:w="2203" w:type="dxa"/>
            <w:noWrap/>
            <w:vAlign w:val="center"/>
            <w:hideMark/>
          </w:tcPr>
          <w:p w14:paraId="7CFCC9FD" w14:textId="77777777" w:rsidR="0039256D" w:rsidRPr="0039256D" w:rsidRDefault="0039256D">
            <w:pPr>
              <w:jc w:val="center"/>
              <w:rPr>
                <w:rFonts w:ascii="Calibri" w:hAnsi="Calibri" w:cs="Calibri"/>
                <w:color w:val="000000"/>
                <w:sz w:val="20"/>
                <w:szCs w:val="20"/>
              </w:rPr>
            </w:pPr>
            <w:r w:rsidRPr="0039256D">
              <w:rPr>
                <w:rFonts w:ascii="Calibri" w:hAnsi="Calibri" w:cs="Calibri"/>
                <w:color w:val="000000"/>
                <w:sz w:val="20"/>
                <w:szCs w:val="20"/>
              </w:rPr>
              <w:t>1798.320</w:t>
            </w:r>
          </w:p>
        </w:tc>
      </w:tr>
      <w:tr w:rsidR="0039256D" w:rsidRPr="0039256D" w14:paraId="124F0EB6" w14:textId="77777777" w:rsidTr="0039256D">
        <w:trPr>
          <w:trHeight w:val="2085"/>
        </w:trPr>
        <w:tc>
          <w:tcPr>
            <w:tcW w:w="620" w:type="dxa"/>
            <w:vAlign w:val="center"/>
            <w:hideMark/>
          </w:tcPr>
          <w:p w14:paraId="44EEA013"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6</w:t>
            </w:r>
          </w:p>
        </w:tc>
        <w:tc>
          <w:tcPr>
            <w:tcW w:w="4952" w:type="dxa"/>
            <w:vAlign w:val="center"/>
            <w:hideMark/>
          </w:tcPr>
          <w:p w14:paraId="117FC3AF" w14:textId="77777777" w:rsidR="0039256D" w:rsidRPr="0039256D" w:rsidRDefault="0039256D">
            <w:pPr>
              <w:rPr>
                <w:rFonts w:ascii="GHEA Grapalat" w:hAnsi="GHEA Grapalat" w:cs="Calibri"/>
                <w:color w:val="000000"/>
                <w:sz w:val="20"/>
                <w:szCs w:val="20"/>
              </w:rPr>
            </w:pPr>
            <w:r w:rsidRPr="0039256D">
              <w:rPr>
                <w:rFonts w:ascii="GHEA Grapalat" w:hAnsi="GHEA Grapalat" w:cs="Calibri"/>
                <w:color w:val="000000"/>
                <w:sz w:val="20"/>
                <w:szCs w:val="20"/>
              </w:rPr>
              <w:t>Насыпь растительного грунта, установленная за бордюрами, с топтанием шириной в среднем 20 см /в случае повреждения газона восстановите газон, не повреждая деревья и кустарники / высота 0,45</w:t>
            </w:r>
            <w:r w:rsidRPr="0039256D">
              <w:rPr>
                <w:rFonts w:ascii="Microsoft JhengHei" w:eastAsia="Microsoft JhengHei" w:hAnsi="Microsoft JhengHei" w:cs="Microsoft JhengHei" w:hint="eastAsia"/>
                <w:color w:val="000000"/>
                <w:sz w:val="20"/>
                <w:szCs w:val="20"/>
              </w:rPr>
              <w:t>․</w:t>
            </w:r>
          </w:p>
        </w:tc>
        <w:tc>
          <w:tcPr>
            <w:tcW w:w="1943" w:type="dxa"/>
            <w:vAlign w:val="center"/>
            <w:hideMark/>
          </w:tcPr>
          <w:p w14:paraId="6D82CEB0"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куб.м</w:t>
            </w:r>
          </w:p>
        </w:tc>
        <w:tc>
          <w:tcPr>
            <w:tcW w:w="1380" w:type="dxa"/>
            <w:vAlign w:val="center"/>
            <w:hideMark/>
          </w:tcPr>
          <w:p w14:paraId="4E402608"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150.557</w:t>
            </w:r>
          </w:p>
        </w:tc>
        <w:tc>
          <w:tcPr>
            <w:tcW w:w="1542" w:type="dxa"/>
            <w:vAlign w:val="center"/>
            <w:hideMark/>
          </w:tcPr>
          <w:p w14:paraId="0DFFD08F"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3.1</w:t>
            </w:r>
          </w:p>
        </w:tc>
        <w:tc>
          <w:tcPr>
            <w:tcW w:w="2203" w:type="dxa"/>
            <w:noWrap/>
            <w:vAlign w:val="center"/>
            <w:hideMark/>
          </w:tcPr>
          <w:p w14:paraId="29F0B4A6" w14:textId="77777777" w:rsidR="0039256D" w:rsidRPr="0039256D" w:rsidRDefault="0039256D">
            <w:pPr>
              <w:jc w:val="center"/>
              <w:rPr>
                <w:rFonts w:ascii="Calibri" w:hAnsi="Calibri" w:cs="Calibri"/>
                <w:color w:val="000000"/>
                <w:sz w:val="20"/>
                <w:szCs w:val="20"/>
              </w:rPr>
            </w:pPr>
            <w:r w:rsidRPr="0039256D">
              <w:rPr>
                <w:rFonts w:ascii="Calibri" w:hAnsi="Calibri" w:cs="Calibri"/>
                <w:color w:val="000000"/>
                <w:sz w:val="20"/>
                <w:szCs w:val="20"/>
              </w:rPr>
              <w:t>466.727</w:t>
            </w:r>
          </w:p>
        </w:tc>
      </w:tr>
      <w:tr w:rsidR="0039256D" w:rsidRPr="0039256D" w14:paraId="40CB9695" w14:textId="77777777" w:rsidTr="0039256D">
        <w:trPr>
          <w:trHeight w:val="1695"/>
        </w:trPr>
        <w:tc>
          <w:tcPr>
            <w:tcW w:w="620" w:type="dxa"/>
            <w:vAlign w:val="center"/>
            <w:hideMark/>
          </w:tcPr>
          <w:p w14:paraId="7DF41DC0" w14:textId="77777777" w:rsidR="0039256D" w:rsidRPr="0039256D" w:rsidRDefault="0039256D">
            <w:pPr>
              <w:jc w:val="center"/>
              <w:rPr>
                <w:rFonts w:ascii="Sylfaen" w:hAnsi="Sylfaen" w:cs="Calibri"/>
                <w:b/>
                <w:bCs/>
                <w:color w:val="000000"/>
                <w:sz w:val="20"/>
                <w:szCs w:val="20"/>
              </w:rPr>
            </w:pPr>
            <w:r w:rsidRPr="0039256D">
              <w:rPr>
                <w:rFonts w:ascii="Sylfaen" w:hAnsi="Sylfaen" w:cs="Calibri"/>
                <w:b/>
                <w:bCs/>
                <w:color w:val="000000"/>
                <w:sz w:val="20"/>
                <w:szCs w:val="20"/>
              </w:rPr>
              <w:lastRenderedPageBreak/>
              <w:t>7</w:t>
            </w:r>
          </w:p>
        </w:tc>
        <w:tc>
          <w:tcPr>
            <w:tcW w:w="4952" w:type="dxa"/>
            <w:vAlign w:val="center"/>
            <w:hideMark/>
          </w:tcPr>
          <w:p w14:paraId="19265373" w14:textId="77777777" w:rsidR="0039256D" w:rsidRPr="0039256D" w:rsidRDefault="0039256D">
            <w:pPr>
              <w:rPr>
                <w:rFonts w:ascii="GHEA Grapalat" w:hAnsi="GHEA Grapalat" w:cs="Calibri"/>
                <w:color w:val="000000"/>
                <w:sz w:val="20"/>
                <w:szCs w:val="20"/>
              </w:rPr>
            </w:pPr>
            <w:r w:rsidRPr="0039256D">
              <w:rPr>
                <w:rFonts w:ascii="GHEA Grapalat" w:hAnsi="GHEA Grapalat" w:cs="Calibri"/>
                <w:color w:val="000000"/>
                <w:sz w:val="20"/>
                <w:szCs w:val="20"/>
              </w:rPr>
              <w:t>Погрузка строительного мусора на самосвал и транспортировка 13 км / левая сторона бордюра: 0,2+ 0,15= 0, 35x0, 45 =0,1575+правая сторона: 0, 25x0, 35= 0,0875</w:t>
            </w:r>
          </w:p>
        </w:tc>
        <w:tc>
          <w:tcPr>
            <w:tcW w:w="1943" w:type="dxa"/>
            <w:vAlign w:val="center"/>
            <w:hideMark/>
          </w:tcPr>
          <w:p w14:paraId="6E5C30A0"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т</w:t>
            </w:r>
          </w:p>
        </w:tc>
        <w:tc>
          <w:tcPr>
            <w:tcW w:w="1380" w:type="dxa"/>
            <w:vAlign w:val="center"/>
            <w:hideMark/>
          </w:tcPr>
          <w:p w14:paraId="61C25FC3"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409.8529</w:t>
            </w:r>
          </w:p>
        </w:tc>
        <w:tc>
          <w:tcPr>
            <w:tcW w:w="1542" w:type="dxa"/>
            <w:vAlign w:val="center"/>
            <w:hideMark/>
          </w:tcPr>
          <w:p w14:paraId="78E09C92"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3.4</w:t>
            </w:r>
          </w:p>
        </w:tc>
        <w:tc>
          <w:tcPr>
            <w:tcW w:w="2203" w:type="dxa"/>
            <w:noWrap/>
            <w:vAlign w:val="center"/>
            <w:hideMark/>
          </w:tcPr>
          <w:p w14:paraId="5BE379FC" w14:textId="77777777" w:rsidR="0039256D" w:rsidRPr="0039256D" w:rsidRDefault="0039256D">
            <w:pPr>
              <w:jc w:val="center"/>
              <w:rPr>
                <w:rFonts w:ascii="Calibri" w:hAnsi="Calibri" w:cs="Calibri"/>
                <w:color w:val="000000"/>
                <w:sz w:val="20"/>
                <w:szCs w:val="20"/>
              </w:rPr>
            </w:pPr>
            <w:r w:rsidRPr="0039256D">
              <w:rPr>
                <w:rFonts w:ascii="Calibri" w:hAnsi="Calibri" w:cs="Calibri"/>
                <w:color w:val="000000"/>
                <w:sz w:val="20"/>
                <w:szCs w:val="20"/>
              </w:rPr>
              <w:t>1393.50</w:t>
            </w:r>
          </w:p>
        </w:tc>
      </w:tr>
      <w:tr w:rsidR="0039256D" w:rsidRPr="0039256D" w14:paraId="74BD9038" w14:textId="77777777" w:rsidTr="0039256D">
        <w:trPr>
          <w:trHeight w:val="1125"/>
        </w:trPr>
        <w:tc>
          <w:tcPr>
            <w:tcW w:w="620" w:type="dxa"/>
            <w:vAlign w:val="center"/>
            <w:hideMark/>
          </w:tcPr>
          <w:p w14:paraId="5D5CAA65" w14:textId="77777777" w:rsidR="0039256D" w:rsidRPr="0039256D" w:rsidRDefault="0039256D">
            <w:pPr>
              <w:jc w:val="center"/>
              <w:rPr>
                <w:rFonts w:ascii="Sylfaen" w:hAnsi="Sylfaen" w:cs="Calibri"/>
                <w:b/>
                <w:bCs/>
                <w:color w:val="000000"/>
                <w:sz w:val="20"/>
                <w:szCs w:val="20"/>
              </w:rPr>
            </w:pPr>
            <w:r w:rsidRPr="0039256D">
              <w:rPr>
                <w:rFonts w:ascii="Sylfaen" w:hAnsi="Sylfaen" w:cs="Calibri"/>
                <w:b/>
                <w:bCs/>
                <w:color w:val="000000"/>
                <w:sz w:val="20"/>
                <w:szCs w:val="20"/>
              </w:rPr>
              <w:t> </w:t>
            </w:r>
          </w:p>
        </w:tc>
        <w:tc>
          <w:tcPr>
            <w:tcW w:w="4952" w:type="dxa"/>
            <w:vAlign w:val="center"/>
            <w:hideMark/>
          </w:tcPr>
          <w:p w14:paraId="4701BD7B" w14:textId="77777777" w:rsidR="0039256D" w:rsidRPr="0039256D" w:rsidRDefault="0039256D">
            <w:pPr>
              <w:rPr>
                <w:rFonts w:ascii="GHEA Grapalat" w:hAnsi="GHEA Grapalat" w:cs="Calibri"/>
                <w:b/>
                <w:bCs/>
                <w:color w:val="000000"/>
                <w:sz w:val="20"/>
                <w:szCs w:val="20"/>
              </w:rPr>
            </w:pPr>
            <w:r w:rsidRPr="0039256D">
              <w:rPr>
                <w:rFonts w:ascii="GHEA Grapalat" w:hAnsi="GHEA Grapalat" w:cs="Calibri"/>
                <w:b/>
                <w:bCs/>
                <w:color w:val="000000"/>
                <w:sz w:val="20"/>
                <w:szCs w:val="20"/>
              </w:rPr>
              <w:t>Ремонт базальтовых бордюров на пересечении улиц Андраника и Раффи</w:t>
            </w:r>
          </w:p>
        </w:tc>
        <w:tc>
          <w:tcPr>
            <w:tcW w:w="1943" w:type="dxa"/>
            <w:vAlign w:val="center"/>
            <w:hideMark/>
          </w:tcPr>
          <w:p w14:paraId="28CEFAE4"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 </w:t>
            </w:r>
          </w:p>
        </w:tc>
        <w:tc>
          <w:tcPr>
            <w:tcW w:w="1380" w:type="dxa"/>
            <w:vAlign w:val="center"/>
            <w:hideMark/>
          </w:tcPr>
          <w:p w14:paraId="277BC330"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 </w:t>
            </w:r>
          </w:p>
        </w:tc>
        <w:tc>
          <w:tcPr>
            <w:tcW w:w="1542" w:type="dxa"/>
            <w:vAlign w:val="center"/>
            <w:hideMark/>
          </w:tcPr>
          <w:p w14:paraId="51FBD16B"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 </w:t>
            </w:r>
          </w:p>
        </w:tc>
        <w:tc>
          <w:tcPr>
            <w:tcW w:w="2203" w:type="dxa"/>
            <w:noWrap/>
            <w:vAlign w:val="center"/>
            <w:hideMark/>
          </w:tcPr>
          <w:p w14:paraId="449DCC90" w14:textId="77777777" w:rsidR="0039256D" w:rsidRPr="0039256D" w:rsidRDefault="0039256D">
            <w:pPr>
              <w:jc w:val="center"/>
              <w:rPr>
                <w:rFonts w:ascii="Calibri" w:hAnsi="Calibri" w:cs="Calibri"/>
                <w:b/>
                <w:bCs/>
                <w:color w:val="000000"/>
                <w:sz w:val="20"/>
                <w:szCs w:val="20"/>
              </w:rPr>
            </w:pPr>
            <w:r w:rsidRPr="0039256D">
              <w:rPr>
                <w:rFonts w:ascii="Calibri" w:hAnsi="Calibri" w:cs="Calibri"/>
                <w:b/>
                <w:bCs/>
                <w:color w:val="000000"/>
                <w:sz w:val="20"/>
                <w:szCs w:val="20"/>
              </w:rPr>
              <w:t>7651.436</w:t>
            </w:r>
          </w:p>
        </w:tc>
      </w:tr>
      <w:tr w:rsidR="0039256D" w:rsidRPr="0039256D" w14:paraId="3440EF2D" w14:textId="77777777" w:rsidTr="0039256D">
        <w:trPr>
          <w:trHeight w:val="1110"/>
        </w:trPr>
        <w:tc>
          <w:tcPr>
            <w:tcW w:w="620" w:type="dxa"/>
            <w:vAlign w:val="center"/>
            <w:hideMark/>
          </w:tcPr>
          <w:p w14:paraId="2752A15E" w14:textId="77777777" w:rsidR="0039256D" w:rsidRPr="0039256D" w:rsidRDefault="0039256D">
            <w:pPr>
              <w:jc w:val="center"/>
              <w:rPr>
                <w:rFonts w:ascii="Sylfaen" w:hAnsi="Sylfaen" w:cs="Calibri"/>
                <w:b/>
                <w:bCs/>
                <w:color w:val="000000"/>
                <w:sz w:val="20"/>
                <w:szCs w:val="20"/>
              </w:rPr>
            </w:pPr>
            <w:r w:rsidRPr="0039256D">
              <w:rPr>
                <w:rFonts w:ascii="Sylfaen" w:hAnsi="Sylfaen" w:cs="Calibri"/>
                <w:b/>
                <w:bCs/>
                <w:color w:val="000000"/>
                <w:sz w:val="20"/>
                <w:szCs w:val="20"/>
              </w:rPr>
              <w:t>1</w:t>
            </w:r>
          </w:p>
        </w:tc>
        <w:tc>
          <w:tcPr>
            <w:tcW w:w="4952" w:type="dxa"/>
            <w:vAlign w:val="center"/>
            <w:hideMark/>
          </w:tcPr>
          <w:p w14:paraId="280551B7" w14:textId="77777777" w:rsidR="0039256D" w:rsidRPr="0039256D" w:rsidRDefault="0039256D">
            <w:pPr>
              <w:rPr>
                <w:rFonts w:ascii="GHEA Grapalat" w:hAnsi="GHEA Grapalat" w:cs="Calibri"/>
                <w:color w:val="000000"/>
                <w:sz w:val="20"/>
                <w:szCs w:val="20"/>
              </w:rPr>
            </w:pPr>
            <w:r w:rsidRPr="0039256D">
              <w:rPr>
                <w:rFonts w:ascii="GHEA Grapalat" w:hAnsi="GHEA Grapalat" w:cs="Calibri"/>
                <w:color w:val="000000"/>
                <w:sz w:val="20"/>
                <w:szCs w:val="20"/>
              </w:rPr>
              <w:t>Резка асфальтобетонного покрытия пилой /на расстоянии 25 см от бордюра/</w:t>
            </w:r>
          </w:p>
        </w:tc>
        <w:tc>
          <w:tcPr>
            <w:tcW w:w="1943" w:type="dxa"/>
            <w:vAlign w:val="center"/>
            <w:hideMark/>
          </w:tcPr>
          <w:p w14:paraId="6F1CA6A7"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пк</w:t>
            </w:r>
          </w:p>
        </w:tc>
        <w:tc>
          <w:tcPr>
            <w:tcW w:w="1380" w:type="dxa"/>
            <w:vAlign w:val="center"/>
            <w:hideMark/>
          </w:tcPr>
          <w:p w14:paraId="39325851"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320</w:t>
            </w:r>
          </w:p>
        </w:tc>
        <w:tc>
          <w:tcPr>
            <w:tcW w:w="1542" w:type="dxa"/>
            <w:vAlign w:val="center"/>
            <w:hideMark/>
          </w:tcPr>
          <w:p w14:paraId="5B72FACF"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0.3</w:t>
            </w:r>
          </w:p>
        </w:tc>
        <w:tc>
          <w:tcPr>
            <w:tcW w:w="2203" w:type="dxa"/>
            <w:noWrap/>
            <w:vAlign w:val="center"/>
            <w:hideMark/>
          </w:tcPr>
          <w:p w14:paraId="650CB9CE" w14:textId="77777777" w:rsidR="0039256D" w:rsidRPr="0039256D" w:rsidRDefault="0039256D">
            <w:pPr>
              <w:jc w:val="center"/>
              <w:rPr>
                <w:rFonts w:ascii="Calibri" w:hAnsi="Calibri" w:cs="Calibri"/>
                <w:color w:val="000000"/>
                <w:sz w:val="20"/>
                <w:szCs w:val="20"/>
              </w:rPr>
            </w:pPr>
            <w:r w:rsidRPr="0039256D">
              <w:rPr>
                <w:rFonts w:ascii="Calibri" w:hAnsi="Calibri" w:cs="Calibri"/>
                <w:color w:val="000000"/>
                <w:sz w:val="20"/>
                <w:szCs w:val="20"/>
              </w:rPr>
              <w:t>96.0</w:t>
            </w:r>
          </w:p>
        </w:tc>
      </w:tr>
      <w:tr w:rsidR="0039256D" w:rsidRPr="0039256D" w14:paraId="15559210" w14:textId="77777777" w:rsidTr="0039256D">
        <w:trPr>
          <w:trHeight w:val="1935"/>
        </w:trPr>
        <w:tc>
          <w:tcPr>
            <w:tcW w:w="620" w:type="dxa"/>
            <w:vAlign w:val="center"/>
            <w:hideMark/>
          </w:tcPr>
          <w:p w14:paraId="3A2454EF" w14:textId="77777777" w:rsidR="0039256D" w:rsidRPr="0039256D" w:rsidRDefault="0039256D">
            <w:pPr>
              <w:jc w:val="center"/>
              <w:rPr>
                <w:rFonts w:ascii="Sylfaen" w:hAnsi="Sylfaen" w:cs="Calibri"/>
                <w:b/>
                <w:bCs/>
                <w:color w:val="000000"/>
                <w:sz w:val="20"/>
                <w:szCs w:val="20"/>
              </w:rPr>
            </w:pPr>
            <w:r w:rsidRPr="0039256D">
              <w:rPr>
                <w:rFonts w:ascii="Sylfaen" w:hAnsi="Sylfaen" w:cs="Calibri"/>
                <w:b/>
                <w:bCs/>
                <w:color w:val="000000"/>
                <w:sz w:val="20"/>
                <w:szCs w:val="20"/>
              </w:rPr>
              <w:t>2</w:t>
            </w:r>
          </w:p>
        </w:tc>
        <w:tc>
          <w:tcPr>
            <w:tcW w:w="4952" w:type="dxa"/>
            <w:vAlign w:val="center"/>
            <w:hideMark/>
          </w:tcPr>
          <w:p w14:paraId="1EDB2885" w14:textId="77777777" w:rsidR="0039256D" w:rsidRPr="0039256D" w:rsidRDefault="0039256D">
            <w:pPr>
              <w:rPr>
                <w:rFonts w:ascii="GHEA Grapalat" w:hAnsi="GHEA Grapalat" w:cs="Calibri"/>
                <w:color w:val="000000"/>
                <w:sz w:val="20"/>
                <w:szCs w:val="20"/>
              </w:rPr>
            </w:pPr>
            <w:r w:rsidRPr="0039256D">
              <w:rPr>
                <w:rFonts w:ascii="GHEA Grapalat" w:hAnsi="GHEA Grapalat" w:cs="Calibri"/>
                <w:color w:val="000000"/>
                <w:sz w:val="20"/>
                <w:szCs w:val="20"/>
              </w:rPr>
              <w:t>Разборка асфальтобетонного покрытия удаление вместе со щебнем /0,038 куб. м на одну сторону: ширина асфальта 0,25 и толщина асфальта 0,05; гравий толщиной 0,1 и шириной 0,15/</w:t>
            </w:r>
          </w:p>
        </w:tc>
        <w:tc>
          <w:tcPr>
            <w:tcW w:w="1943" w:type="dxa"/>
            <w:vAlign w:val="center"/>
            <w:hideMark/>
          </w:tcPr>
          <w:p w14:paraId="58AE4C08"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куб.м</w:t>
            </w:r>
          </w:p>
        </w:tc>
        <w:tc>
          <w:tcPr>
            <w:tcW w:w="1380" w:type="dxa"/>
            <w:vAlign w:val="center"/>
            <w:hideMark/>
          </w:tcPr>
          <w:p w14:paraId="31A7C751"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12.72</w:t>
            </w:r>
          </w:p>
        </w:tc>
        <w:tc>
          <w:tcPr>
            <w:tcW w:w="1542" w:type="dxa"/>
            <w:vAlign w:val="center"/>
            <w:hideMark/>
          </w:tcPr>
          <w:p w14:paraId="0C96444C"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2.3</w:t>
            </w:r>
          </w:p>
        </w:tc>
        <w:tc>
          <w:tcPr>
            <w:tcW w:w="2203" w:type="dxa"/>
            <w:noWrap/>
            <w:vAlign w:val="center"/>
            <w:hideMark/>
          </w:tcPr>
          <w:p w14:paraId="7BC6D13A" w14:textId="77777777" w:rsidR="0039256D" w:rsidRPr="0039256D" w:rsidRDefault="0039256D">
            <w:pPr>
              <w:jc w:val="center"/>
              <w:rPr>
                <w:rFonts w:ascii="Calibri" w:hAnsi="Calibri" w:cs="Calibri"/>
                <w:color w:val="000000"/>
                <w:sz w:val="20"/>
                <w:szCs w:val="20"/>
              </w:rPr>
            </w:pPr>
            <w:r w:rsidRPr="0039256D">
              <w:rPr>
                <w:rFonts w:ascii="Calibri" w:hAnsi="Calibri" w:cs="Calibri"/>
                <w:color w:val="000000"/>
                <w:sz w:val="20"/>
                <w:szCs w:val="20"/>
              </w:rPr>
              <w:t>29.256</w:t>
            </w:r>
          </w:p>
        </w:tc>
      </w:tr>
      <w:tr w:rsidR="0039256D" w:rsidRPr="0039256D" w14:paraId="13D2A8AF" w14:textId="77777777" w:rsidTr="0039256D">
        <w:trPr>
          <w:trHeight w:val="1545"/>
        </w:trPr>
        <w:tc>
          <w:tcPr>
            <w:tcW w:w="620" w:type="dxa"/>
            <w:vAlign w:val="center"/>
            <w:hideMark/>
          </w:tcPr>
          <w:p w14:paraId="0ED12A2F" w14:textId="77777777" w:rsidR="0039256D" w:rsidRPr="0039256D" w:rsidRDefault="0039256D">
            <w:pPr>
              <w:jc w:val="center"/>
              <w:rPr>
                <w:rFonts w:ascii="Sylfaen" w:hAnsi="Sylfaen" w:cs="Calibri"/>
                <w:b/>
                <w:bCs/>
                <w:color w:val="000000"/>
                <w:sz w:val="20"/>
                <w:szCs w:val="20"/>
              </w:rPr>
            </w:pPr>
            <w:r w:rsidRPr="0039256D">
              <w:rPr>
                <w:rFonts w:ascii="Sylfaen" w:hAnsi="Sylfaen" w:cs="Calibri"/>
                <w:b/>
                <w:bCs/>
                <w:color w:val="000000"/>
                <w:sz w:val="20"/>
                <w:szCs w:val="20"/>
              </w:rPr>
              <w:t>3</w:t>
            </w:r>
          </w:p>
        </w:tc>
        <w:tc>
          <w:tcPr>
            <w:tcW w:w="4952" w:type="dxa"/>
            <w:vAlign w:val="center"/>
            <w:hideMark/>
          </w:tcPr>
          <w:p w14:paraId="094C13A9" w14:textId="77777777" w:rsidR="0039256D" w:rsidRPr="0039256D" w:rsidRDefault="0039256D">
            <w:pPr>
              <w:rPr>
                <w:rFonts w:ascii="GHEA Grapalat" w:hAnsi="GHEA Grapalat" w:cs="Calibri"/>
                <w:color w:val="000000"/>
                <w:sz w:val="20"/>
                <w:szCs w:val="20"/>
              </w:rPr>
            </w:pPr>
            <w:r w:rsidRPr="0039256D">
              <w:rPr>
                <w:rFonts w:ascii="GHEA Grapalat" w:hAnsi="GHEA Grapalat" w:cs="Calibri"/>
                <w:color w:val="000000"/>
                <w:sz w:val="20"/>
                <w:szCs w:val="20"/>
              </w:rPr>
              <w:t>Демонтаж старых поврежденных базальтовых бордюров с бетонным фундаментом /выполнение без повреждения газонов, ремонт в случае повреждения/</w:t>
            </w:r>
          </w:p>
        </w:tc>
        <w:tc>
          <w:tcPr>
            <w:tcW w:w="1943" w:type="dxa"/>
            <w:vAlign w:val="center"/>
            <w:hideMark/>
          </w:tcPr>
          <w:p w14:paraId="469AF1EB"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пк</w:t>
            </w:r>
          </w:p>
        </w:tc>
        <w:tc>
          <w:tcPr>
            <w:tcW w:w="1380" w:type="dxa"/>
            <w:vAlign w:val="center"/>
            <w:hideMark/>
          </w:tcPr>
          <w:p w14:paraId="413F8EB3"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320</w:t>
            </w:r>
          </w:p>
        </w:tc>
        <w:tc>
          <w:tcPr>
            <w:tcW w:w="1542" w:type="dxa"/>
            <w:vAlign w:val="center"/>
            <w:hideMark/>
          </w:tcPr>
          <w:p w14:paraId="3E524A0F"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1.8</w:t>
            </w:r>
          </w:p>
        </w:tc>
        <w:tc>
          <w:tcPr>
            <w:tcW w:w="2203" w:type="dxa"/>
            <w:noWrap/>
            <w:vAlign w:val="center"/>
            <w:hideMark/>
          </w:tcPr>
          <w:p w14:paraId="75F003E7" w14:textId="77777777" w:rsidR="0039256D" w:rsidRPr="0039256D" w:rsidRDefault="0039256D">
            <w:pPr>
              <w:jc w:val="center"/>
              <w:rPr>
                <w:rFonts w:ascii="Calibri" w:hAnsi="Calibri" w:cs="Calibri"/>
                <w:color w:val="000000"/>
                <w:sz w:val="20"/>
                <w:szCs w:val="20"/>
              </w:rPr>
            </w:pPr>
            <w:r w:rsidRPr="0039256D">
              <w:rPr>
                <w:rFonts w:ascii="Calibri" w:hAnsi="Calibri" w:cs="Calibri"/>
                <w:color w:val="000000"/>
                <w:sz w:val="20"/>
                <w:szCs w:val="20"/>
              </w:rPr>
              <w:t>576.0</w:t>
            </w:r>
          </w:p>
        </w:tc>
      </w:tr>
      <w:tr w:rsidR="0039256D" w:rsidRPr="0039256D" w14:paraId="558838DF" w14:textId="77777777" w:rsidTr="0039256D">
        <w:trPr>
          <w:trHeight w:val="2580"/>
        </w:trPr>
        <w:tc>
          <w:tcPr>
            <w:tcW w:w="620" w:type="dxa"/>
            <w:vAlign w:val="center"/>
            <w:hideMark/>
          </w:tcPr>
          <w:p w14:paraId="139E0D7B" w14:textId="77777777" w:rsidR="0039256D" w:rsidRPr="0039256D" w:rsidRDefault="0039256D">
            <w:pPr>
              <w:jc w:val="center"/>
              <w:rPr>
                <w:rFonts w:ascii="Sylfaen" w:hAnsi="Sylfaen" w:cs="Calibri"/>
                <w:b/>
                <w:bCs/>
                <w:color w:val="000000"/>
                <w:sz w:val="20"/>
                <w:szCs w:val="20"/>
              </w:rPr>
            </w:pPr>
            <w:r w:rsidRPr="0039256D">
              <w:rPr>
                <w:rFonts w:ascii="Sylfaen" w:hAnsi="Sylfaen" w:cs="Calibri"/>
                <w:b/>
                <w:bCs/>
                <w:color w:val="000000"/>
                <w:sz w:val="20"/>
                <w:szCs w:val="20"/>
              </w:rPr>
              <w:lastRenderedPageBreak/>
              <w:t>4</w:t>
            </w:r>
          </w:p>
        </w:tc>
        <w:tc>
          <w:tcPr>
            <w:tcW w:w="4952" w:type="dxa"/>
            <w:vAlign w:val="center"/>
            <w:hideMark/>
          </w:tcPr>
          <w:p w14:paraId="3177DB3C" w14:textId="77777777" w:rsidR="0039256D" w:rsidRPr="0039256D" w:rsidRDefault="0039256D">
            <w:pPr>
              <w:rPr>
                <w:rFonts w:ascii="GHEA Grapalat" w:hAnsi="GHEA Grapalat" w:cs="Calibri"/>
                <w:color w:val="000000"/>
                <w:sz w:val="20"/>
                <w:szCs w:val="20"/>
              </w:rPr>
            </w:pPr>
            <w:r w:rsidRPr="0039256D">
              <w:rPr>
                <w:rFonts w:ascii="GHEA Grapalat" w:hAnsi="GHEA Grapalat" w:cs="Calibri"/>
                <w:color w:val="000000"/>
                <w:sz w:val="20"/>
                <w:szCs w:val="20"/>
              </w:rPr>
              <w:t>Установка нового базальтового бордюра размером 400x150 мм, высококачественного, укладка слоя гравия толщиной 10 см, с бетоном класса B15 /шлифовка одного края бордюра по мере необходимости, объем бетона 1 грамм: 0,0825 куб. м/</w:t>
            </w:r>
          </w:p>
        </w:tc>
        <w:tc>
          <w:tcPr>
            <w:tcW w:w="1943" w:type="dxa"/>
            <w:vAlign w:val="center"/>
            <w:hideMark/>
          </w:tcPr>
          <w:p w14:paraId="5E22656F"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пк</w:t>
            </w:r>
          </w:p>
        </w:tc>
        <w:tc>
          <w:tcPr>
            <w:tcW w:w="1380" w:type="dxa"/>
            <w:vAlign w:val="center"/>
            <w:hideMark/>
          </w:tcPr>
          <w:p w14:paraId="689A4EF4"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320</w:t>
            </w:r>
          </w:p>
        </w:tc>
        <w:tc>
          <w:tcPr>
            <w:tcW w:w="1542" w:type="dxa"/>
            <w:vAlign w:val="center"/>
            <w:hideMark/>
          </w:tcPr>
          <w:p w14:paraId="02D3DB9C"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18.4</w:t>
            </w:r>
          </w:p>
        </w:tc>
        <w:tc>
          <w:tcPr>
            <w:tcW w:w="2203" w:type="dxa"/>
            <w:noWrap/>
            <w:vAlign w:val="center"/>
            <w:hideMark/>
          </w:tcPr>
          <w:p w14:paraId="149C918B" w14:textId="77777777" w:rsidR="0039256D" w:rsidRPr="0039256D" w:rsidRDefault="0039256D">
            <w:pPr>
              <w:jc w:val="center"/>
              <w:rPr>
                <w:rFonts w:ascii="Calibri" w:hAnsi="Calibri" w:cs="Calibri"/>
                <w:color w:val="000000"/>
                <w:sz w:val="20"/>
                <w:szCs w:val="20"/>
              </w:rPr>
            </w:pPr>
            <w:r w:rsidRPr="0039256D">
              <w:rPr>
                <w:rFonts w:ascii="Calibri" w:hAnsi="Calibri" w:cs="Calibri"/>
                <w:color w:val="000000"/>
                <w:sz w:val="20"/>
                <w:szCs w:val="20"/>
              </w:rPr>
              <w:t>5888.0</w:t>
            </w:r>
          </w:p>
        </w:tc>
      </w:tr>
      <w:tr w:rsidR="0039256D" w:rsidRPr="0039256D" w14:paraId="1D070355" w14:textId="77777777" w:rsidTr="0039256D">
        <w:trPr>
          <w:trHeight w:val="1515"/>
        </w:trPr>
        <w:tc>
          <w:tcPr>
            <w:tcW w:w="620" w:type="dxa"/>
            <w:vAlign w:val="center"/>
            <w:hideMark/>
          </w:tcPr>
          <w:p w14:paraId="65FA9668" w14:textId="77777777" w:rsidR="0039256D" w:rsidRPr="0039256D" w:rsidRDefault="0039256D">
            <w:pPr>
              <w:jc w:val="center"/>
              <w:rPr>
                <w:rFonts w:ascii="Sylfaen" w:hAnsi="Sylfaen" w:cs="Calibri"/>
                <w:b/>
                <w:bCs/>
                <w:color w:val="000000"/>
                <w:sz w:val="20"/>
                <w:szCs w:val="20"/>
              </w:rPr>
            </w:pPr>
            <w:r w:rsidRPr="0039256D">
              <w:rPr>
                <w:rFonts w:ascii="Sylfaen" w:hAnsi="Sylfaen" w:cs="Calibri"/>
                <w:b/>
                <w:bCs/>
                <w:color w:val="000000"/>
                <w:sz w:val="20"/>
                <w:szCs w:val="20"/>
              </w:rPr>
              <w:t>5</w:t>
            </w:r>
          </w:p>
        </w:tc>
        <w:tc>
          <w:tcPr>
            <w:tcW w:w="4952" w:type="dxa"/>
            <w:vAlign w:val="center"/>
            <w:hideMark/>
          </w:tcPr>
          <w:p w14:paraId="5968F3FD" w14:textId="77777777" w:rsidR="0039256D" w:rsidRPr="0039256D" w:rsidRDefault="0039256D">
            <w:pPr>
              <w:rPr>
                <w:rFonts w:ascii="GHEA Grapalat" w:hAnsi="GHEA Grapalat" w:cs="Calibri"/>
                <w:color w:val="000000"/>
                <w:sz w:val="20"/>
                <w:szCs w:val="20"/>
              </w:rPr>
            </w:pPr>
            <w:r w:rsidRPr="0039256D">
              <w:rPr>
                <w:rFonts w:ascii="GHEA Grapalat" w:hAnsi="GHEA Grapalat" w:cs="Calibri"/>
                <w:color w:val="000000"/>
                <w:sz w:val="20"/>
                <w:szCs w:val="20"/>
              </w:rPr>
              <w:t>Асфальт шириной 25 см, прилегающий к бордюрам, толщиной 4 см, с укладкой слоя гравия / толщиной 10 см, размером зерна 20 мм /</w:t>
            </w:r>
          </w:p>
        </w:tc>
        <w:tc>
          <w:tcPr>
            <w:tcW w:w="1943" w:type="dxa"/>
            <w:vAlign w:val="center"/>
            <w:hideMark/>
          </w:tcPr>
          <w:p w14:paraId="2A651371"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кв.м</w:t>
            </w:r>
          </w:p>
        </w:tc>
        <w:tc>
          <w:tcPr>
            <w:tcW w:w="1380" w:type="dxa"/>
            <w:vAlign w:val="center"/>
            <w:hideMark/>
          </w:tcPr>
          <w:p w14:paraId="02A7AA6D"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80</w:t>
            </w:r>
          </w:p>
        </w:tc>
        <w:tc>
          <w:tcPr>
            <w:tcW w:w="1542" w:type="dxa"/>
            <w:vAlign w:val="center"/>
            <w:hideMark/>
          </w:tcPr>
          <w:p w14:paraId="7541B8F0"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4.3</w:t>
            </w:r>
          </w:p>
        </w:tc>
        <w:tc>
          <w:tcPr>
            <w:tcW w:w="2203" w:type="dxa"/>
            <w:noWrap/>
            <w:vAlign w:val="center"/>
            <w:hideMark/>
          </w:tcPr>
          <w:p w14:paraId="7560C8DF" w14:textId="77777777" w:rsidR="0039256D" w:rsidRPr="0039256D" w:rsidRDefault="0039256D">
            <w:pPr>
              <w:jc w:val="center"/>
              <w:rPr>
                <w:rFonts w:ascii="Calibri" w:hAnsi="Calibri" w:cs="Calibri"/>
                <w:color w:val="000000"/>
                <w:sz w:val="20"/>
                <w:szCs w:val="20"/>
              </w:rPr>
            </w:pPr>
            <w:r w:rsidRPr="0039256D">
              <w:rPr>
                <w:rFonts w:ascii="Calibri" w:hAnsi="Calibri" w:cs="Calibri"/>
                <w:color w:val="000000"/>
                <w:sz w:val="20"/>
                <w:szCs w:val="20"/>
              </w:rPr>
              <w:t>344.0</w:t>
            </w:r>
          </w:p>
        </w:tc>
      </w:tr>
      <w:tr w:rsidR="0039256D" w:rsidRPr="0039256D" w14:paraId="2A589694" w14:textId="77777777" w:rsidTr="0039256D">
        <w:trPr>
          <w:trHeight w:val="2175"/>
        </w:trPr>
        <w:tc>
          <w:tcPr>
            <w:tcW w:w="620" w:type="dxa"/>
            <w:vAlign w:val="center"/>
            <w:hideMark/>
          </w:tcPr>
          <w:p w14:paraId="31179225" w14:textId="77777777" w:rsidR="0039256D" w:rsidRPr="0039256D" w:rsidRDefault="0039256D">
            <w:pPr>
              <w:jc w:val="center"/>
              <w:rPr>
                <w:rFonts w:ascii="Sylfaen" w:hAnsi="Sylfaen" w:cs="Calibri"/>
                <w:b/>
                <w:bCs/>
                <w:color w:val="000000"/>
                <w:sz w:val="20"/>
                <w:szCs w:val="20"/>
              </w:rPr>
            </w:pPr>
            <w:r w:rsidRPr="0039256D">
              <w:rPr>
                <w:rFonts w:ascii="Sylfaen" w:hAnsi="Sylfaen" w:cs="Calibri"/>
                <w:b/>
                <w:bCs/>
                <w:color w:val="000000"/>
                <w:sz w:val="20"/>
                <w:szCs w:val="20"/>
              </w:rPr>
              <w:t>6</w:t>
            </w:r>
          </w:p>
        </w:tc>
        <w:tc>
          <w:tcPr>
            <w:tcW w:w="4952" w:type="dxa"/>
            <w:vAlign w:val="center"/>
            <w:hideMark/>
          </w:tcPr>
          <w:p w14:paraId="704E6D1B" w14:textId="77777777" w:rsidR="0039256D" w:rsidRPr="0039256D" w:rsidRDefault="0039256D">
            <w:pPr>
              <w:rPr>
                <w:rFonts w:ascii="GHEA Grapalat" w:hAnsi="GHEA Grapalat" w:cs="Calibri"/>
                <w:color w:val="000000"/>
                <w:sz w:val="20"/>
                <w:szCs w:val="20"/>
              </w:rPr>
            </w:pPr>
            <w:r w:rsidRPr="0039256D">
              <w:rPr>
                <w:rFonts w:ascii="GHEA Grapalat" w:hAnsi="GHEA Grapalat" w:cs="Calibri"/>
                <w:color w:val="000000"/>
                <w:sz w:val="20"/>
                <w:szCs w:val="20"/>
              </w:rPr>
              <w:t>Засыпка почвы для растений, установленная за бордюрами, с утрамбовкой шириной в среднем 20 см /восстановите газон в случае повреждения газона, не повреждая деревья и кустарники / высота 0,45</w:t>
            </w:r>
            <w:r w:rsidRPr="0039256D">
              <w:rPr>
                <w:rFonts w:ascii="Microsoft JhengHei" w:eastAsia="Microsoft JhengHei" w:hAnsi="Microsoft JhengHei" w:cs="Microsoft JhengHei" w:hint="eastAsia"/>
                <w:color w:val="000000"/>
                <w:sz w:val="20"/>
                <w:szCs w:val="20"/>
              </w:rPr>
              <w:t>․</w:t>
            </w:r>
          </w:p>
        </w:tc>
        <w:tc>
          <w:tcPr>
            <w:tcW w:w="1943" w:type="dxa"/>
            <w:vAlign w:val="center"/>
            <w:hideMark/>
          </w:tcPr>
          <w:p w14:paraId="0BBC9295"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куб.м</w:t>
            </w:r>
          </w:p>
        </w:tc>
        <w:tc>
          <w:tcPr>
            <w:tcW w:w="1380" w:type="dxa"/>
            <w:vAlign w:val="center"/>
            <w:hideMark/>
          </w:tcPr>
          <w:p w14:paraId="5C5015A6"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45</w:t>
            </w:r>
          </w:p>
        </w:tc>
        <w:tc>
          <w:tcPr>
            <w:tcW w:w="1542" w:type="dxa"/>
            <w:vAlign w:val="center"/>
            <w:hideMark/>
          </w:tcPr>
          <w:p w14:paraId="075B7200"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3.1</w:t>
            </w:r>
          </w:p>
        </w:tc>
        <w:tc>
          <w:tcPr>
            <w:tcW w:w="2203" w:type="dxa"/>
            <w:noWrap/>
            <w:vAlign w:val="center"/>
            <w:hideMark/>
          </w:tcPr>
          <w:p w14:paraId="5A3124AB" w14:textId="77777777" w:rsidR="0039256D" w:rsidRPr="0039256D" w:rsidRDefault="0039256D">
            <w:pPr>
              <w:jc w:val="center"/>
              <w:rPr>
                <w:rFonts w:ascii="Calibri" w:hAnsi="Calibri" w:cs="Calibri"/>
                <w:color w:val="000000"/>
                <w:sz w:val="20"/>
                <w:szCs w:val="20"/>
              </w:rPr>
            </w:pPr>
            <w:r w:rsidRPr="0039256D">
              <w:rPr>
                <w:rFonts w:ascii="Calibri" w:hAnsi="Calibri" w:cs="Calibri"/>
                <w:color w:val="000000"/>
                <w:sz w:val="20"/>
                <w:szCs w:val="20"/>
              </w:rPr>
              <w:t>139.5</w:t>
            </w:r>
          </w:p>
        </w:tc>
      </w:tr>
      <w:tr w:rsidR="0039256D" w:rsidRPr="0039256D" w14:paraId="400D6ABE" w14:textId="77777777" w:rsidTr="0039256D">
        <w:trPr>
          <w:trHeight w:val="1425"/>
        </w:trPr>
        <w:tc>
          <w:tcPr>
            <w:tcW w:w="620" w:type="dxa"/>
            <w:vAlign w:val="center"/>
            <w:hideMark/>
          </w:tcPr>
          <w:p w14:paraId="2395792B" w14:textId="77777777" w:rsidR="0039256D" w:rsidRPr="0039256D" w:rsidRDefault="0039256D">
            <w:pPr>
              <w:jc w:val="center"/>
              <w:rPr>
                <w:rFonts w:ascii="Sylfaen" w:hAnsi="Sylfaen" w:cs="Calibri"/>
                <w:b/>
                <w:bCs/>
                <w:color w:val="000000"/>
                <w:sz w:val="20"/>
                <w:szCs w:val="20"/>
              </w:rPr>
            </w:pPr>
            <w:r w:rsidRPr="0039256D">
              <w:rPr>
                <w:rFonts w:ascii="Sylfaen" w:hAnsi="Sylfaen" w:cs="Calibri"/>
                <w:b/>
                <w:bCs/>
                <w:color w:val="000000"/>
                <w:sz w:val="20"/>
                <w:szCs w:val="20"/>
              </w:rPr>
              <w:t>7</w:t>
            </w:r>
          </w:p>
        </w:tc>
        <w:tc>
          <w:tcPr>
            <w:tcW w:w="4952" w:type="dxa"/>
            <w:vAlign w:val="center"/>
            <w:hideMark/>
          </w:tcPr>
          <w:p w14:paraId="38563273" w14:textId="77777777" w:rsidR="0039256D" w:rsidRPr="0039256D" w:rsidRDefault="0039256D">
            <w:pPr>
              <w:rPr>
                <w:rFonts w:ascii="GHEA Grapalat" w:hAnsi="GHEA Grapalat" w:cs="Calibri"/>
                <w:color w:val="000000"/>
                <w:sz w:val="20"/>
                <w:szCs w:val="20"/>
              </w:rPr>
            </w:pPr>
            <w:r w:rsidRPr="0039256D">
              <w:rPr>
                <w:rFonts w:ascii="GHEA Grapalat" w:hAnsi="GHEA Grapalat" w:cs="Calibri"/>
                <w:color w:val="000000"/>
                <w:sz w:val="20"/>
                <w:szCs w:val="20"/>
              </w:rPr>
              <w:t>Погрузка строительного мусора на самосвал и транспортировка 13 км</w:t>
            </w:r>
          </w:p>
        </w:tc>
        <w:tc>
          <w:tcPr>
            <w:tcW w:w="1943" w:type="dxa"/>
            <w:vAlign w:val="center"/>
            <w:hideMark/>
          </w:tcPr>
          <w:p w14:paraId="5DDA38B9"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т</w:t>
            </w:r>
          </w:p>
        </w:tc>
        <w:tc>
          <w:tcPr>
            <w:tcW w:w="1380" w:type="dxa"/>
            <w:vAlign w:val="center"/>
            <w:hideMark/>
          </w:tcPr>
          <w:p w14:paraId="17BEEDF9"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170.2</w:t>
            </w:r>
          </w:p>
        </w:tc>
        <w:tc>
          <w:tcPr>
            <w:tcW w:w="1542" w:type="dxa"/>
            <w:vAlign w:val="center"/>
            <w:hideMark/>
          </w:tcPr>
          <w:p w14:paraId="12BC17FE"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3.4</w:t>
            </w:r>
          </w:p>
        </w:tc>
        <w:tc>
          <w:tcPr>
            <w:tcW w:w="2203" w:type="dxa"/>
            <w:noWrap/>
            <w:vAlign w:val="center"/>
            <w:hideMark/>
          </w:tcPr>
          <w:p w14:paraId="54F11708" w14:textId="77777777" w:rsidR="0039256D" w:rsidRPr="0039256D" w:rsidRDefault="0039256D">
            <w:pPr>
              <w:jc w:val="center"/>
              <w:rPr>
                <w:rFonts w:ascii="Calibri" w:hAnsi="Calibri" w:cs="Calibri"/>
                <w:color w:val="000000"/>
                <w:sz w:val="20"/>
                <w:szCs w:val="20"/>
              </w:rPr>
            </w:pPr>
            <w:r w:rsidRPr="0039256D">
              <w:rPr>
                <w:rFonts w:ascii="Calibri" w:hAnsi="Calibri" w:cs="Calibri"/>
                <w:color w:val="000000"/>
                <w:sz w:val="20"/>
                <w:szCs w:val="20"/>
              </w:rPr>
              <w:t>578.68</w:t>
            </w:r>
          </w:p>
        </w:tc>
      </w:tr>
      <w:tr w:rsidR="0039256D" w:rsidRPr="0039256D" w14:paraId="6F00A5FF" w14:textId="77777777" w:rsidTr="0039256D">
        <w:trPr>
          <w:trHeight w:val="1605"/>
        </w:trPr>
        <w:tc>
          <w:tcPr>
            <w:tcW w:w="620" w:type="dxa"/>
            <w:vAlign w:val="center"/>
            <w:hideMark/>
          </w:tcPr>
          <w:p w14:paraId="5DC4D6E2" w14:textId="77777777" w:rsidR="0039256D" w:rsidRPr="0039256D" w:rsidRDefault="0039256D">
            <w:pPr>
              <w:jc w:val="center"/>
              <w:rPr>
                <w:rFonts w:ascii="Sylfaen" w:hAnsi="Sylfaen" w:cs="Calibri"/>
                <w:b/>
                <w:bCs/>
                <w:color w:val="000000"/>
                <w:sz w:val="20"/>
                <w:szCs w:val="20"/>
              </w:rPr>
            </w:pPr>
            <w:r w:rsidRPr="0039256D">
              <w:rPr>
                <w:rFonts w:ascii="Sylfaen" w:hAnsi="Sylfaen" w:cs="Calibri"/>
                <w:b/>
                <w:bCs/>
                <w:color w:val="000000"/>
                <w:sz w:val="20"/>
                <w:szCs w:val="20"/>
              </w:rPr>
              <w:lastRenderedPageBreak/>
              <w:t> </w:t>
            </w:r>
          </w:p>
        </w:tc>
        <w:tc>
          <w:tcPr>
            <w:tcW w:w="4952" w:type="dxa"/>
            <w:vAlign w:val="center"/>
            <w:hideMark/>
          </w:tcPr>
          <w:p w14:paraId="63749077" w14:textId="77777777" w:rsidR="0039256D" w:rsidRPr="0039256D" w:rsidRDefault="0039256D">
            <w:pPr>
              <w:rPr>
                <w:rFonts w:ascii="GHEA Grapalat" w:hAnsi="GHEA Grapalat" w:cs="Calibri"/>
                <w:b/>
                <w:bCs/>
                <w:color w:val="000000"/>
                <w:sz w:val="20"/>
                <w:szCs w:val="20"/>
              </w:rPr>
            </w:pPr>
            <w:r w:rsidRPr="0039256D">
              <w:rPr>
                <w:rFonts w:ascii="GHEA Grapalat" w:hAnsi="GHEA Grapalat" w:cs="Calibri"/>
                <w:b/>
                <w:bCs/>
                <w:color w:val="000000"/>
                <w:sz w:val="20"/>
                <w:szCs w:val="20"/>
              </w:rPr>
              <w:t>Ул. свачяна 40 ремонт бордюров на территории перед зданием, рядом с играми (34 пк. м.) и между входами в здание (43 пк. м.)</w:t>
            </w:r>
          </w:p>
        </w:tc>
        <w:tc>
          <w:tcPr>
            <w:tcW w:w="1943" w:type="dxa"/>
            <w:vAlign w:val="center"/>
            <w:hideMark/>
          </w:tcPr>
          <w:p w14:paraId="09D70272"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 </w:t>
            </w:r>
          </w:p>
        </w:tc>
        <w:tc>
          <w:tcPr>
            <w:tcW w:w="1380" w:type="dxa"/>
            <w:vAlign w:val="center"/>
            <w:hideMark/>
          </w:tcPr>
          <w:p w14:paraId="18858165"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 </w:t>
            </w:r>
          </w:p>
        </w:tc>
        <w:tc>
          <w:tcPr>
            <w:tcW w:w="1542" w:type="dxa"/>
            <w:vAlign w:val="center"/>
            <w:hideMark/>
          </w:tcPr>
          <w:p w14:paraId="54C1B916"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 </w:t>
            </w:r>
          </w:p>
        </w:tc>
        <w:tc>
          <w:tcPr>
            <w:tcW w:w="2203" w:type="dxa"/>
            <w:noWrap/>
            <w:vAlign w:val="center"/>
            <w:hideMark/>
          </w:tcPr>
          <w:p w14:paraId="26E66014" w14:textId="77777777" w:rsidR="0039256D" w:rsidRPr="0039256D" w:rsidRDefault="0039256D">
            <w:pPr>
              <w:jc w:val="center"/>
              <w:rPr>
                <w:rFonts w:ascii="Calibri" w:hAnsi="Calibri" w:cs="Calibri"/>
                <w:b/>
                <w:bCs/>
                <w:color w:val="000000"/>
                <w:sz w:val="20"/>
                <w:szCs w:val="20"/>
              </w:rPr>
            </w:pPr>
            <w:r w:rsidRPr="0039256D">
              <w:rPr>
                <w:rFonts w:ascii="Calibri" w:hAnsi="Calibri" w:cs="Calibri"/>
                <w:b/>
                <w:bCs/>
                <w:color w:val="000000"/>
                <w:sz w:val="20"/>
                <w:szCs w:val="20"/>
              </w:rPr>
              <w:t>863.421</w:t>
            </w:r>
          </w:p>
        </w:tc>
      </w:tr>
      <w:tr w:rsidR="0039256D" w:rsidRPr="0039256D" w14:paraId="1267B524" w14:textId="77777777" w:rsidTr="0039256D">
        <w:trPr>
          <w:trHeight w:val="1425"/>
        </w:trPr>
        <w:tc>
          <w:tcPr>
            <w:tcW w:w="620" w:type="dxa"/>
            <w:vAlign w:val="center"/>
            <w:hideMark/>
          </w:tcPr>
          <w:p w14:paraId="06ED1376" w14:textId="77777777" w:rsidR="0039256D" w:rsidRPr="0039256D" w:rsidRDefault="0039256D">
            <w:pPr>
              <w:jc w:val="center"/>
              <w:rPr>
                <w:rFonts w:ascii="Sylfaen" w:hAnsi="Sylfaen" w:cs="Calibri"/>
                <w:b/>
                <w:bCs/>
                <w:color w:val="000000"/>
                <w:sz w:val="20"/>
                <w:szCs w:val="20"/>
              </w:rPr>
            </w:pPr>
            <w:r w:rsidRPr="0039256D">
              <w:rPr>
                <w:rFonts w:ascii="Sylfaen" w:hAnsi="Sylfaen" w:cs="Calibri"/>
                <w:b/>
                <w:bCs/>
                <w:color w:val="000000"/>
                <w:sz w:val="20"/>
                <w:szCs w:val="20"/>
              </w:rPr>
              <w:t>1</w:t>
            </w:r>
          </w:p>
        </w:tc>
        <w:tc>
          <w:tcPr>
            <w:tcW w:w="4952" w:type="dxa"/>
            <w:vAlign w:val="center"/>
            <w:hideMark/>
          </w:tcPr>
          <w:p w14:paraId="50105807" w14:textId="77777777" w:rsidR="0039256D" w:rsidRPr="0039256D" w:rsidRDefault="0039256D">
            <w:pPr>
              <w:rPr>
                <w:rFonts w:ascii="GHEA Grapalat" w:hAnsi="GHEA Grapalat" w:cs="Calibri"/>
                <w:color w:val="000000"/>
                <w:sz w:val="20"/>
                <w:szCs w:val="20"/>
              </w:rPr>
            </w:pPr>
            <w:r w:rsidRPr="0039256D">
              <w:rPr>
                <w:rFonts w:ascii="GHEA Grapalat" w:hAnsi="GHEA Grapalat" w:cs="Calibri"/>
                <w:color w:val="000000"/>
                <w:sz w:val="20"/>
                <w:szCs w:val="20"/>
              </w:rPr>
              <w:t>Резка асфальтобетонного покрытия пилой /на расстоянии 25 см от бордюра/</w:t>
            </w:r>
          </w:p>
        </w:tc>
        <w:tc>
          <w:tcPr>
            <w:tcW w:w="1943" w:type="dxa"/>
            <w:vAlign w:val="center"/>
            <w:hideMark/>
          </w:tcPr>
          <w:p w14:paraId="1E0DED4C"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пк</w:t>
            </w:r>
          </w:p>
        </w:tc>
        <w:tc>
          <w:tcPr>
            <w:tcW w:w="1380" w:type="dxa"/>
            <w:vAlign w:val="center"/>
            <w:hideMark/>
          </w:tcPr>
          <w:p w14:paraId="17552D8A"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77</w:t>
            </w:r>
          </w:p>
        </w:tc>
        <w:tc>
          <w:tcPr>
            <w:tcW w:w="1542" w:type="dxa"/>
            <w:vAlign w:val="center"/>
            <w:hideMark/>
          </w:tcPr>
          <w:p w14:paraId="39C0D210"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0.3</w:t>
            </w:r>
          </w:p>
        </w:tc>
        <w:tc>
          <w:tcPr>
            <w:tcW w:w="2203" w:type="dxa"/>
            <w:noWrap/>
            <w:vAlign w:val="center"/>
            <w:hideMark/>
          </w:tcPr>
          <w:p w14:paraId="35477BDE" w14:textId="77777777" w:rsidR="0039256D" w:rsidRPr="0039256D" w:rsidRDefault="0039256D">
            <w:pPr>
              <w:jc w:val="center"/>
              <w:rPr>
                <w:rFonts w:ascii="Calibri" w:hAnsi="Calibri" w:cs="Calibri"/>
                <w:color w:val="000000"/>
                <w:sz w:val="20"/>
                <w:szCs w:val="20"/>
              </w:rPr>
            </w:pPr>
            <w:r w:rsidRPr="0039256D">
              <w:rPr>
                <w:rFonts w:ascii="Calibri" w:hAnsi="Calibri" w:cs="Calibri"/>
                <w:color w:val="000000"/>
                <w:sz w:val="20"/>
                <w:szCs w:val="20"/>
              </w:rPr>
              <w:t>23.1</w:t>
            </w:r>
          </w:p>
        </w:tc>
      </w:tr>
      <w:tr w:rsidR="0039256D" w:rsidRPr="0039256D" w14:paraId="5D7713A6" w14:textId="77777777" w:rsidTr="0039256D">
        <w:trPr>
          <w:trHeight w:val="2055"/>
        </w:trPr>
        <w:tc>
          <w:tcPr>
            <w:tcW w:w="620" w:type="dxa"/>
            <w:vAlign w:val="center"/>
            <w:hideMark/>
          </w:tcPr>
          <w:p w14:paraId="2F9CD01D" w14:textId="77777777" w:rsidR="0039256D" w:rsidRPr="0039256D" w:rsidRDefault="0039256D">
            <w:pPr>
              <w:jc w:val="center"/>
              <w:rPr>
                <w:rFonts w:ascii="Sylfaen" w:hAnsi="Sylfaen" w:cs="Calibri"/>
                <w:b/>
                <w:bCs/>
                <w:color w:val="000000"/>
                <w:sz w:val="20"/>
                <w:szCs w:val="20"/>
              </w:rPr>
            </w:pPr>
            <w:r w:rsidRPr="0039256D">
              <w:rPr>
                <w:rFonts w:ascii="Sylfaen" w:hAnsi="Sylfaen" w:cs="Calibri"/>
                <w:b/>
                <w:bCs/>
                <w:color w:val="000000"/>
                <w:sz w:val="20"/>
                <w:szCs w:val="20"/>
              </w:rPr>
              <w:t>2</w:t>
            </w:r>
          </w:p>
        </w:tc>
        <w:tc>
          <w:tcPr>
            <w:tcW w:w="4952" w:type="dxa"/>
            <w:vAlign w:val="center"/>
            <w:hideMark/>
          </w:tcPr>
          <w:p w14:paraId="2DE8BE8E" w14:textId="77777777" w:rsidR="0039256D" w:rsidRPr="0039256D" w:rsidRDefault="0039256D">
            <w:pPr>
              <w:rPr>
                <w:rFonts w:ascii="GHEA Grapalat" w:hAnsi="GHEA Grapalat" w:cs="Calibri"/>
                <w:color w:val="000000"/>
                <w:sz w:val="20"/>
                <w:szCs w:val="20"/>
              </w:rPr>
            </w:pPr>
            <w:r w:rsidRPr="0039256D">
              <w:rPr>
                <w:rFonts w:ascii="GHEA Grapalat" w:hAnsi="GHEA Grapalat" w:cs="Calibri"/>
                <w:color w:val="000000"/>
                <w:sz w:val="20"/>
                <w:szCs w:val="20"/>
              </w:rPr>
              <w:t>Разборка асфальтобетонного покрытия удаление вместе со щебнем /0,038 куб. м на сторону: ширина асфальта 0,25 и толщина асфальта 0,05; гравий толщиной 0,1 и шириной 0,15/</w:t>
            </w:r>
          </w:p>
        </w:tc>
        <w:tc>
          <w:tcPr>
            <w:tcW w:w="1943" w:type="dxa"/>
            <w:vAlign w:val="center"/>
            <w:hideMark/>
          </w:tcPr>
          <w:p w14:paraId="54E31524"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куб.м</w:t>
            </w:r>
          </w:p>
        </w:tc>
        <w:tc>
          <w:tcPr>
            <w:tcW w:w="1380" w:type="dxa"/>
            <w:vAlign w:val="center"/>
            <w:hideMark/>
          </w:tcPr>
          <w:p w14:paraId="26AEF1D4"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2.93</w:t>
            </w:r>
          </w:p>
        </w:tc>
        <w:tc>
          <w:tcPr>
            <w:tcW w:w="1542" w:type="dxa"/>
            <w:vAlign w:val="center"/>
            <w:hideMark/>
          </w:tcPr>
          <w:p w14:paraId="20800D23"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2.3</w:t>
            </w:r>
          </w:p>
        </w:tc>
        <w:tc>
          <w:tcPr>
            <w:tcW w:w="2203" w:type="dxa"/>
            <w:noWrap/>
            <w:vAlign w:val="center"/>
            <w:hideMark/>
          </w:tcPr>
          <w:p w14:paraId="6B84B740" w14:textId="77777777" w:rsidR="0039256D" w:rsidRPr="0039256D" w:rsidRDefault="0039256D">
            <w:pPr>
              <w:jc w:val="center"/>
              <w:rPr>
                <w:rFonts w:ascii="Calibri" w:hAnsi="Calibri" w:cs="Calibri"/>
                <w:color w:val="000000"/>
                <w:sz w:val="20"/>
                <w:szCs w:val="20"/>
              </w:rPr>
            </w:pPr>
            <w:r w:rsidRPr="0039256D">
              <w:rPr>
                <w:rFonts w:ascii="Calibri" w:hAnsi="Calibri" w:cs="Calibri"/>
                <w:color w:val="000000"/>
                <w:sz w:val="20"/>
                <w:szCs w:val="20"/>
              </w:rPr>
              <w:t>6.739</w:t>
            </w:r>
          </w:p>
        </w:tc>
      </w:tr>
      <w:tr w:rsidR="0039256D" w:rsidRPr="0039256D" w14:paraId="3D760BD9" w14:textId="77777777" w:rsidTr="0039256D">
        <w:trPr>
          <w:trHeight w:val="1425"/>
        </w:trPr>
        <w:tc>
          <w:tcPr>
            <w:tcW w:w="620" w:type="dxa"/>
            <w:vAlign w:val="center"/>
            <w:hideMark/>
          </w:tcPr>
          <w:p w14:paraId="3C39BBD2" w14:textId="77777777" w:rsidR="0039256D" w:rsidRPr="0039256D" w:rsidRDefault="0039256D">
            <w:pPr>
              <w:jc w:val="center"/>
              <w:rPr>
                <w:rFonts w:ascii="Sylfaen" w:hAnsi="Sylfaen" w:cs="Calibri"/>
                <w:b/>
                <w:bCs/>
                <w:color w:val="000000"/>
                <w:sz w:val="20"/>
                <w:szCs w:val="20"/>
              </w:rPr>
            </w:pPr>
            <w:r w:rsidRPr="0039256D">
              <w:rPr>
                <w:rFonts w:ascii="Sylfaen" w:hAnsi="Sylfaen" w:cs="Calibri"/>
                <w:b/>
                <w:bCs/>
                <w:color w:val="000000"/>
                <w:sz w:val="20"/>
                <w:szCs w:val="20"/>
              </w:rPr>
              <w:t>3</w:t>
            </w:r>
          </w:p>
        </w:tc>
        <w:tc>
          <w:tcPr>
            <w:tcW w:w="4952" w:type="dxa"/>
            <w:vAlign w:val="center"/>
            <w:hideMark/>
          </w:tcPr>
          <w:p w14:paraId="0DE72C14" w14:textId="77777777" w:rsidR="0039256D" w:rsidRPr="0039256D" w:rsidRDefault="0039256D">
            <w:pPr>
              <w:rPr>
                <w:rFonts w:ascii="GHEA Grapalat" w:hAnsi="GHEA Grapalat" w:cs="Calibri"/>
                <w:color w:val="000000"/>
                <w:sz w:val="20"/>
                <w:szCs w:val="20"/>
              </w:rPr>
            </w:pPr>
            <w:r w:rsidRPr="0039256D">
              <w:rPr>
                <w:rFonts w:ascii="GHEA Grapalat" w:hAnsi="GHEA Grapalat" w:cs="Calibri"/>
                <w:color w:val="000000"/>
                <w:sz w:val="20"/>
                <w:szCs w:val="20"/>
              </w:rPr>
              <w:t>Демонтаж старых поврежденных бордюров с бетонным фундаментом</w:t>
            </w:r>
          </w:p>
        </w:tc>
        <w:tc>
          <w:tcPr>
            <w:tcW w:w="1943" w:type="dxa"/>
            <w:vAlign w:val="center"/>
            <w:hideMark/>
          </w:tcPr>
          <w:p w14:paraId="7892A4FF"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пк</w:t>
            </w:r>
          </w:p>
        </w:tc>
        <w:tc>
          <w:tcPr>
            <w:tcW w:w="1380" w:type="dxa"/>
            <w:vAlign w:val="center"/>
            <w:hideMark/>
          </w:tcPr>
          <w:p w14:paraId="2CD0D182"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77</w:t>
            </w:r>
          </w:p>
        </w:tc>
        <w:tc>
          <w:tcPr>
            <w:tcW w:w="1542" w:type="dxa"/>
            <w:vAlign w:val="center"/>
            <w:hideMark/>
          </w:tcPr>
          <w:p w14:paraId="62024044"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1.5</w:t>
            </w:r>
          </w:p>
        </w:tc>
        <w:tc>
          <w:tcPr>
            <w:tcW w:w="2203" w:type="dxa"/>
            <w:noWrap/>
            <w:vAlign w:val="center"/>
            <w:hideMark/>
          </w:tcPr>
          <w:p w14:paraId="0B685AF4" w14:textId="77777777" w:rsidR="0039256D" w:rsidRPr="0039256D" w:rsidRDefault="0039256D">
            <w:pPr>
              <w:jc w:val="center"/>
              <w:rPr>
                <w:rFonts w:ascii="Calibri" w:hAnsi="Calibri" w:cs="Calibri"/>
                <w:color w:val="000000"/>
                <w:sz w:val="20"/>
                <w:szCs w:val="20"/>
              </w:rPr>
            </w:pPr>
            <w:r w:rsidRPr="0039256D">
              <w:rPr>
                <w:rFonts w:ascii="Calibri" w:hAnsi="Calibri" w:cs="Calibri"/>
                <w:color w:val="000000"/>
                <w:sz w:val="20"/>
                <w:szCs w:val="20"/>
              </w:rPr>
              <w:t>115.5</w:t>
            </w:r>
          </w:p>
        </w:tc>
      </w:tr>
      <w:tr w:rsidR="0039256D" w:rsidRPr="0039256D" w14:paraId="36F35AF0" w14:textId="77777777" w:rsidTr="0039256D">
        <w:trPr>
          <w:trHeight w:val="1560"/>
        </w:trPr>
        <w:tc>
          <w:tcPr>
            <w:tcW w:w="620" w:type="dxa"/>
            <w:vAlign w:val="center"/>
            <w:hideMark/>
          </w:tcPr>
          <w:p w14:paraId="74B14910" w14:textId="77777777" w:rsidR="0039256D" w:rsidRPr="0039256D" w:rsidRDefault="0039256D">
            <w:pPr>
              <w:jc w:val="center"/>
              <w:rPr>
                <w:rFonts w:ascii="Sylfaen" w:hAnsi="Sylfaen" w:cs="Calibri"/>
                <w:b/>
                <w:bCs/>
                <w:color w:val="000000"/>
                <w:sz w:val="20"/>
                <w:szCs w:val="20"/>
              </w:rPr>
            </w:pPr>
            <w:r w:rsidRPr="0039256D">
              <w:rPr>
                <w:rFonts w:ascii="Sylfaen" w:hAnsi="Sylfaen" w:cs="Calibri"/>
                <w:b/>
                <w:bCs/>
                <w:color w:val="000000"/>
                <w:sz w:val="20"/>
                <w:szCs w:val="20"/>
              </w:rPr>
              <w:t>4</w:t>
            </w:r>
          </w:p>
        </w:tc>
        <w:tc>
          <w:tcPr>
            <w:tcW w:w="4952" w:type="dxa"/>
            <w:vAlign w:val="center"/>
            <w:hideMark/>
          </w:tcPr>
          <w:p w14:paraId="504CE4B8" w14:textId="77777777" w:rsidR="0039256D" w:rsidRPr="0039256D" w:rsidRDefault="0039256D">
            <w:pPr>
              <w:rPr>
                <w:rFonts w:ascii="GHEA Grapalat" w:hAnsi="GHEA Grapalat" w:cs="Calibri"/>
                <w:color w:val="000000"/>
                <w:sz w:val="20"/>
                <w:szCs w:val="20"/>
              </w:rPr>
            </w:pPr>
            <w:r w:rsidRPr="0039256D">
              <w:rPr>
                <w:rFonts w:ascii="GHEA Grapalat" w:hAnsi="GHEA Grapalat" w:cs="Calibri"/>
                <w:color w:val="000000"/>
                <w:sz w:val="20"/>
                <w:szCs w:val="20"/>
              </w:rPr>
              <w:t>Установка новых бетонных бордюров размером 300x150 мм, укладка слоя гравия толщиной 10 см, бетон марки B15, объем бетона 1 г / м2: 0,0825 куб.м/</w:t>
            </w:r>
          </w:p>
        </w:tc>
        <w:tc>
          <w:tcPr>
            <w:tcW w:w="1943" w:type="dxa"/>
            <w:vAlign w:val="center"/>
            <w:hideMark/>
          </w:tcPr>
          <w:p w14:paraId="30EF5511"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пк</w:t>
            </w:r>
          </w:p>
        </w:tc>
        <w:tc>
          <w:tcPr>
            <w:tcW w:w="1380" w:type="dxa"/>
            <w:vAlign w:val="center"/>
            <w:hideMark/>
          </w:tcPr>
          <w:p w14:paraId="689F2811"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77</w:t>
            </w:r>
          </w:p>
        </w:tc>
        <w:tc>
          <w:tcPr>
            <w:tcW w:w="1542" w:type="dxa"/>
            <w:vAlign w:val="center"/>
            <w:hideMark/>
          </w:tcPr>
          <w:p w14:paraId="3CD10B89"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6.9</w:t>
            </w:r>
          </w:p>
        </w:tc>
        <w:tc>
          <w:tcPr>
            <w:tcW w:w="2203" w:type="dxa"/>
            <w:noWrap/>
            <w:vAlign w:val="center"/>
            <w:hideMark/>
          </w:tcPr>
          <w:p w14:paraId="3AB46E2C" w14:textId="77777777" w:rsidR="0039256D" w:rsidRPr="0039256D" w:rsidRDefault="0039256D">
            <w:pPr>
              <w:jc w:val="center"/>
              <w:rPr>
                <w:rFonts w:ascii="Calibri" w:hAnsi="Calibri" w:cs="Calibri"/>
                <w:color w:val="000000"/>
                <w:sz w:val="20"/>
                <w:szCs w:val="20"/>
              </w:rPr>
            </w:pPr>
            <w:r w:rsidRPr="0039256D">
              <w:rPr>
                <w:rFonts w:ascii="Calibri" w:hAnsi="Calibri" w:cs="Calibri"/>
                <w:color w:val="000000"/>
                <w:sz w:val="20"/>
                <w:szCs w:val="20"/>
              </w:rPr>
              <w:t>531.3</w:t>
            </w:r>
          </w:p>
        </w:tc>
      </w:tr>
      <w:tr w:rsidR="0039256D" w:rsidRPr="0039256D" w14:paraId="3EE9A004" w14:textId="77777777" w:rsidTr="0039256D">
        <w:trPr>
          <w:trHeight w:val="1665"/>
        </w:trPr>
        <w:tc>
          <w:tcPr>
            <w:tcW w:w="620" w:type="dxa"/>
            <w:vAlign w:val="center"/>
            <w:hideMark/>
          </w:tcPr>
          <w:p w14:paraId="30F47192" w14:textId="77777777" w:rsidR="0039256D" w:rsidRPr="0039256D" w:rsidRDefault="0039256D">
            <w:pPr>
              <w:jc w:val="center"/>
              <w:rPr>
                <w:rFonts w:ascii="Sylfaen" w:hAnsi="Sylfaen" w:cs="Calibri"/>
                <w:b/>
                <w:bCs/>
                <w:color w:val="000000"/>
                <w:sz w:val="20"/>
                <w:szCs w:val="20"/>
              </w:rPr>
            </w:pPr>
            <w:r w:rsidRPr="0039256D">
              <w:rPr>
                <w:rFonts w:ascii="Sylfaen" w:hAnsi="Sylfaen" w:cs="Calibri"/>
                <w:b/>
                <w:bCs/>
                <w:color w:val="000000"/>
                <w:sz w:val="20"/>
                <w:szCs w:val="20"/>
              </w:rPr>
              <w:lastRenderedPageBreak/>
              <w:t>5</w:t>
            </w:r>
          </w:p>
        </w:tc>
        <w:tc>
          <w:tcPr>
            <w:tcW w:w="4952" w:type="dxa"/>
            <w:vAlign w:val="center"/>
            <w:hideMark/>
          </w:tcPr>
          <w:p w14:paraId="2CB5B359" w14:textId="77777777" w:rsidR="0039256D" w:rsidRPr="0039256D" w:rsidRDefault="0039256D">
            <w:pPr>
              <w:rPr>
                <w:rFonts w:ascii="GHEA Grapalat" w:hAnsi="GHEA Grapalat" w:cs="Calibri"/>
                <w:color w:val="000000"/>
                <w:sz w:val="20"/>
                <w:szCs w:val="20"/>
              </w:rPr>
            </w:pPr>
            <w:r w:rsidRPr="0039256D">
              <w:rPr>
                <w:rFonts w:ascii="GHEA Grapalat" w:hAnsi="GHEA Grapalat" w:cs="Calibri"/>
                <w:color w:val="000000"/>
                <w:sz w:val="20"/>
                <w:szCs w:val="20"/>
              </w:rPr>
              <w:t>Асфальт шириной 25 см, прилегающий к бордюрам, толщиной 4 см, с укладкой слоя гравия / толщиной 10 см, размером зерна 20 мм /</w:t>
            </w:r>
          </w:p>
        </w:tc>
        <w:tc>
          <w:tcPr>
            <w:tcW w:w="1943" w:type="dxa"/>
            <w:vAlign w:val="center"/>
            <w:hideMark/>
          </w:tcPr>
          <w:p w14:paraId="51AE37D8"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кв.м</w:t>
            </w:r>
          </w:p>
        </w:tc>
        <w:tc>
          <w:tcPr>
            <w:tcW w:w="1380" w:type="dxa"/>
            <w:vAlign w:val="center"/>
            <w:hideMark/>
          </w:tcPr>
          <w:p w14:paraId="23A1437F"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19.25</w:t>
            </w:r>
          </w:p>
        </w:tc>
        <w:tc>
          <w:tcPr>
            <w:tcW w:w="1542" w:type="dxa"/>
            <w:vAlign w:val="center"/>
            <w:hideMark/>
          </w:tcPr>
          <w:p w14:paraId="7CA7136F"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3.4</w:t>
            </w:r>
          </w:p>
        </w:tc>
        <w:tc>
          <w:tcPr>
            <w:tcW w:w="2203" w:type="dxa"/>
            <w:noWrap/>
            <w:vAlign w:val="center"/>
            <w:hideMark/>
          </w:tcPr>
          <w:p w14:paraId="30A18149" w14:textId="77777777" w:rsidR="0039256D" w:rsidRPr="0039256D" w:rsidRDefault="0039256D">
            <w:pPr>
              <w:jc w:val="center"/>
              <w:rPr>
                <w:rFonts w:ascii="Calibri" w:hAnsi="Calibri" w:cs="Calibri"/>
                <w:color w:val="000000"/>
                <w:sz w:val="20"/>
                <w:szCs w:val="20"/>
              </w:rPr>
            </w:pPr>
            <w:r w:rsidRPr="0039256D">
              <w:rPr>
                <w:rFonts w:ascii="Calibri" w:hAnsi="Calibri" w:cs="Calibri"/>
                <w:color w:val="000000"/>
                <w:sz w:val="20"/>
                <w:szCs w:val="20"/>
              </w:rPr>
              <w:t>65.45</w:t>
            </w:r>
          </w:p>
        </w:tc>
      </w:tr>
      <w:tr w:rsidR="0039256D" w:rsidRPr="0039256D" w14:paraId="4BC0197D" w14:textId="77777777" w:rsidTr="0039256D">
        <w:trPr>
          <w:trHeight w:val="1185"/>
        </w:trPr>
        <w:tc>
          <w:tcPr>
            <w:tcW w:w="620" w:type="dxa"/>
            <w:vAlign w:val="center"/>
            <w:hideMark/>
          </w:tcPr>
          <w:p w14:paraId="23AC92C5" w14:textId="77777777" w:rsidR="0039256D" w:rsidRPr="0039256D" w:rsidRDefault="0039256D">
            <w:pPr>
              <w:jc w:val="center"/>
              <w:rPr>
                <w:rFonts w:ascii="Sylfaen" w:hAnsi="Sylfaen" w:cs="Calibri"/>
                <w:b/>
                <w:bCs/>
                <w:color w:val="000000"/>
                <w:sz w:val="20"/>
                <w:szCs w:val="20"/>
              </w:rPr>
            </w:pPr>
            <w:r w:rsidRPr="0039256D">
              <w:rPr>
                <w:rFonts w:ascii="Sylfaen" w:hAnsi="Sylfaen" w:cs="Calibri"/>
                <w:b/>
                <w:bCs/>
                <w:color w:val="000000"/>
                <w:sz w:val="20"/>
                <w:szCs w:val="20"/>
              </w:rPr>
              <w:t>6</w:t>
            </w:r>
          </w:p>
        </w:tc>
        <w:tc>
          <w:tcPr>
            <w:tcW w:w="4952" w:type="dxa"/>
            <w:vAlign w:val="center"/>
            <w:hideMark/>
          </w:tcPr>
          <w:p w14:paraId="2E8756D3" w14:textId="77777777" w:rsidR="0039256D" w:rsidRPr="0039256D" w:rsidRDefault="0039256D">
            <w:pPr>
              <w:rPr>
                <w:rFonts w:ascii="GHEA Grapalat" w:hAnsi="GHEA Grapalat" w:cs="Calibri"/>
                <w:color w:val="000000"/>
                <w:sz w:val="20"/>
                <w:szCs w:val="20"/>
              </w:rPr>
            </w:pPr>
            <w:r w:rsidRPr="0039256D">
              <w:rPr>
                <w:rFonts w:ascii="GHEA Grapalat" w:hAnsi="GHEA Grapalat" w:cs="Calibri"/>
                <w:color w:val="000000"/>
                <w:sz w:val="20"/>
                <w:szCs w:val="20"/>
              </w:rPr>
              <w:t>Погрузка строительного мусора на самосвал и транспортировка 13 км</w:t>
            </w:r>
          </w:p>
        </w:tc>
        <w:tc>
          <w:tcPr>
            <w:tcW w:w="1943" w:type="dxa"/>
            <w:vAlign w:val="center"/>
            <w:hideMark/>
          </w:tcPr>
          <w:p w14:paraId="191AAC87"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т</w:t>
            </w:r>
          </w:p>
        </w:tc>
        <w:tc>
          <w:tcPr>
            <w:tcW w:w="1380" w:type="dxa"/>
            <w:vAlign w:val="center"/>
            <w:hideMark/>
          </w:tcPr>
          <w:p w14:paraId="2F5982A6"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35.686</w:t>
            </w:r>
          </w:p>
        </w:tc>
        <w:tc>
          <w:tcPr>
            <w:tcW w:w="1542" w:type="dxa"/>
            <w:vAlign w:val="center"/>
            <w:hideMark/>
          </w:tcPr>
          <w:p w14:paraId="17F5D859"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3.4</w:t>
            </w:r>
          </w:p>
        </w:tc>
        <w:tc>
          <w:tcPr>
            <w:tcW w:w="2203" w:type="dxa"/>
            <w:noWrap/>
            <w:vAlign w:val="center"/>
            <w:hideMark/>
          </w:tcPr>
          <w:p w14:paraId="4D799118" w14:textId="77777777" w:rsidR="0039256D" w:rsidRPr="0039256D" w:rsidRDefault="0039256D">
            <w:pPr>
              <w:jc w:val="center"/>
              <w:rPr>
                <w:rFonts w:ascii="Calibri" w:hAnsi="Calibri" w:cs="Calibri"/>
                <w:color w:val="000000"/>
                <w:sz w:val="20"/>
                <w:szCs w:val="20"/>
              </w:rPr>
            </w:pPr>
            <w:r w:rsidRPr="0039256D">
              <w:rPr>
                <w:rFonts w:ascii="Calibri" w:hAnsi="Calibri" w:cs="Calibri"/>
                <w:color w:val="000000"/>
                <w:sz w:val="20"/>
                <w:szCs w:val="20"/>
              </w:rPr>
              <w:t>121.332</w:t>
            </w:r>
          </w:p>
        </w:tc>
      </w:tr>
      <w:tr w:rsidR="0039256D" w:rsidRPr="0039256D" w14:paraId="48FA2E5D" w14:textId="77777777" w:rsidTr="0039256D">
        <w:trPr>
          <w:trHeight w:val="1635"/>
        </w:trPr>
        <w:tc>
          <w:tcPr>
            <w:tcW w:w="620" w:type="dxa"/>
            <w:vAlign w:val="center"/>
            <w:hideMark/>
          </w:tcPr>
          <w:p w14:paraId="239EAD19" w14:textId="77777777" w:rsidR="0039256D" w:rsidRPr="0039256D" w:rsidRDefault="0039256D">
            <w:pPr>
              <w:jc w:val="center"/>
              <w:rPr>
                <w:rFonts w:ascii="Sylfaen" w:hAnsi="Sylfaen" w:cs="Calibri"/>
                <w:b/>
                <w:bCs/>
                <w:color w:val="000000"/>
                <w:sz w:val="20"/>
                <w:szCs w:val="20"/>
              </w:rPr>
            </w:pPr>
            <w:r w:rsidRPr="0039256D">
              <w:rPr>
                <w:rFonts w:ascii="Sylfaen" w:hAnsi="Sylfaen" w:cs="Calibri"/>
                <w:b/>
                <w:bCs/>
                <w:color w:val="000000"/>
                <w:sz w:val="20"/>
                <w:szCs w:val="20"/>
              </w:rPr>
              <w:t> </w:t>
            </w:r>
          </w:p>
        </w:tc>
        <w:tc>
          <w:tcPr>
            <w:tcW w:w="4952" w:type="dxa"/>
            <w:vAlign w:val="center"/>
            <w:hideMark/>
          </w:tcPr>
          <w:p w14:paraId="19636603" w14:textId="77777777" w:rsidR="0039256D" w:rsidRPr="0039256D" w:rsidRDefault="0039256D">
            <w:pPr>
              <w:rPr>
                <w:rFonts w:ascii="GHEA Grapalat" w:hAnsi="GHEA Grapalat" w:cs="Calibri"/>
                <w:b/>
                <w:bCs/>
                <w:color w:val="000000"/>
                <w:sz w:val="20"/>
                <w:szCs w:val="20"/>
              </w:rPr>
            </w:pPr>
            <w:r w:rsidRPr="0039256D">
              <w:rPr>
                <w:rFonts w:ascii="GHEA Grapalat" w:hAnsi="GHEA Grapalat" w:cs="Calibri"/>
                <w:b/>
                <w:bCs/>
                <w:color w:val="000000"/>
                <w:sz w:val="20"/>
                <w:szCs w:val="20"/>
              </w:rPr>
              <w:t xml:space="preserve">Ремонт бордюров на участке 14-й улицы Шаумяна /территория, прилегающая к Нижнему Разданскому каналу, рядом с существующими играми/ </w:t>
            </w:r>
          </w:p>
        </w:tc>
        <w:tc>
          <w:tcPr>
            <w:tcW w:w="1943" w:type="dxa"/>
            <w:vAlign w:val="center"/>
            <w:hideMark/>
          </w:tcPr>
          <w:p w14:paraId="154D30F9"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 </w:t>
            </w:r>
          </w:p>
        </w:tc>
        <w:tc>
          <w:tcPr>
            <w:tcW w:w="1380" w:type="dxa"/>
            <w:vAlign w:val="center"/>
            <w:hideMark/>
          </w:tcPr>
          <w:p w14:paraId="4D5C768E"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 </w:t>
            </w:r>
          </w:p>
        </w:tc>
        <w:tc>
          <w:tcPr>
            <w:tcW w:w="1542" w:type="dxa"/>
            <w:vAlign w:val="center"/>
            <w:hideMark/>
          </w:tcPr>
          <w:p w14:paraId="6F3D04F8"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 </w:t>
            </w:r>
          </w:p>
        </w:tc>
        <w:tc>
          <w:tcPr>
            <w:tcW w:w="2203" w:type="dxa"/>
            <w:noWrap/>
            <w:vAlign w:val="center"/>
            <w:hideMark/>
          </w:tcPr>
          <w:p w14:paraId="12F480B4" w14:textId="77777777" w:rsidR="0039256D" w:rsidRPr="0039256D" w:rsidRDefault="0039256D">
            <w:pPr>
              <w:jc w:val="center"/>
              <w:rPr>
                <w:rFonts w:ascii="Calibri" w:hAnsi="Calibri" w:cs="Calibri"/>
                <w:b/>
                <w:bCs/>
                <w:color w:val="000000"/>
                <w:sz w:val="20"/>
                <w:szCs w:val="20"/>
              </w:rPr>
            </w:pPr>
            <w:r w:rsidRPr="0039256D">
              <w:rPr>
                <w:rFonts w:ascii="Calibri" w:hAnsi="Calibri" w:cs="Calibri"/>
                <w:b/>
                <w:bCs/>
                <w:color w:val="000000"/>
                <w:sz w:val="20"/>
                <w:szCs w:val="20"/>
              </w:rPr>
              <w:t>490.7</w:t>
            </w:r>
          </w:p>
        </w:tc>
      </w:tr>
      <w:tr w:rsidR="0039256D" w:rsidRPr="0039256D" w14:paraId="6487E014" w14:textId="77777777" w:rsidTr="0039256D">
        <w:trPr>
          <w:trHeight w:val="1980"/>
        </w:trPr>
        <w:tc>
          <w:tcPr>
            <w:tcW w:w="620" w:type="dxa"/>
            <w:vAlign w:val="center"/>
            <w:hideMark/>
          </w:tcPr>
          <w:p w14:paraId="40D18FBC" w14:textId="77777777" w:rsidR="0039256D" w:rsidRPr="0039256D" w:rsidRDefault="0039256D">
            <w:pPr>
              <w:jc w:val="center"/>
              <w:rPr>
                <w:rFonts w:ascii="Sylfaen" w:hAnsi="Sylfaen" w:cs="Calibri"/>
                <w:b/>
                <w:bCs/>
                <w:color w:val="000000"/>
                <w:sz w:val="20"/>
                <w:szCs w:val="20"/>
              </w:rPr>
            </w:pPr>
            <w:r w:rsidRPr="0039256D">
              <w:rPr>
                <w:rFonts w:ascii="Sylfaen" w:hAnsi="Sylfaen" w:cs="Calibri"/>
                <w:b/>
                <w:bCs/>
                <w:color w:val="000000"/>
                <w:sz w:val="20"/>
                <w:szCs w:val="20"/>
              </w:rPr>
              <w:t>1</w:t>
            </w:r>
          </w:p>
        </w:tc>
        <w:tc>
          <w:tcPr>
            <w:tcW w:w="4952" w:type="dxa"/>
            <w:vAlign w:val="center"/>
            <w:hideMark/>
          </w:tcPr>
          <w:p w14:paraId="4283F2FE" w14:textId="77777777" w:rsidR="0039256D" w:rsidRPr="0039256D" w:rsidRDefault="0039256D">
            <w:pPr>
              <w:rPr>
                <w:rFonts w:ascii="GHEA Grapalat" w:hAnsi="GHEA Grapalat" w:cs="Calibri"/>
                <w:color w:val="000000"/>
                <w:sz w:val="20"/>
                <w:szCs w:val="20"/>
              </w:rPr>
            </w:pPr>
            <w:r w:rsidRPr="0039256D">
              <w:rPr>
                <w:rFonts w:ascii="GHEA Grapalat" w:hAnsi="GHEA Grapalat" w:cs="Calibri"/>
                <w:color w:val="000000"/>
                <w:sz w:val="20"/>
                <w:szCs w:val="20"/>
              </w:rPr>
              <w:t>Обработка грунта класса 3 вручную /осторожно, избегая повреждения трубопроводов, ремонт в случае повреждения /для установки бордюрных камней /45x0,4x0,5 м/</w:t>
            </w:r>
          </w:p>
        </w:tc>
        <w:tc>
          <w:tcPr>
            <w:tcW w:w="1943" w:type="dxa"/>
            <w:vAlign w:val="center"/>
            <w:hideMark/>
          </w:tcPr>
          <w:p w14:paraId="5B0DCFFD"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куб.м</w:t>
            </w:r>
          </w:p>
        </w:tc>
        <w:tc>
          <w:tcPr>
            <w:tcW w:w="1380" w:type="dxa"/>
            <w:vAlign w:val="center"/>
            <w:hideMark/>
          </w:tcPr>
          <w:p w14:paraId="3BF11552"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9</w:t>
            </w:r>
          </w:p>
        </w:tc>
        <w:tc>
          <w:tcPr>
            <w:tcW w:w="1542" w:type="dxa"/>
            <w:vAlign w:val="center"/>
            <w:hideMark/>
          </w:tcPr>
          <w:p w14:paraId="2ACBC0A9"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6.8</w:t>
            </w:r>
          </w:p>
        </w:tc>
        <w:tc>
          <w:tcPr>
            <w:tcW w:w="2203" w:type="dxa"/>
            <w:noWrap/>
            <w:vAlign w:val="center"/>
            <w:hideMark/>
          </w:tcPr>
          <w:p w14:paraId="65AACD03" w14:textId="77777777" w:rsidR="0039256D" w:rsidRPr="0039256D" w:rsidRDefault="0039256D">
            <w:pPr>
              <w:jc w:val="center"/>
              <w:rPr>
                <w:rFonts w:ascii="Calibri" w:hAnsi="Calibri" w:cs="Calibri"/>
                <w:color w:val="000000"/>
                <w:sz w:val="20"/>
                <w:szCs w:val="20"/>
              </w:rPr>
            </w:pPr>
            <w:r w:rsidRPr="0039256D">
              <w:rPr>
                <w:rFonts w:ascii="Calibri" w:hAnsi="Calibri" w:cs="Calibri"/>
                <w:color w:val="000000"/>
                <w:sz w:val="20"/>
                <w:szCs w:val="20"/>
              </w:rPr>
              <w:t>61.2</w:t>
            </w:r>
          </w:p>
        </w:tc>
      </w:tr>
      <w:tr w:rsidR="0039256D" w:rsidRPr="0039256D" w14:paraId="68869A17" w14:textId="77777777" w:rsidTr="0039256D">
        <w:trPr>
          <w:trHeight w:val="1830"/>
        </w:trPr>
        <w:tc>
          <w:tcPr>
            <w:tcW w:w="620" w:type="dxa"/>
            <w:vAlign w:val="center"/>
            <w:hideMark/>
          </w:tcPr>
          <w:p w14:paraId="4BAC3FFF" w14:textId="77777777" w:rsidR="0039256D" w:rsidRPr="0039256D" w:rsidRDefault="0039256D">
            <w:pPr>
              <w:jc w:val="center"/>
              <w:rPr>
                <w:rFonts w:ascii="Sylfaen" w:hAnsi="Sylfaen" w:cs="Calibri"/>
                <w:b/>
                <w:bCs/>
                <w:color w:val="000000"/>
                <w:sz w:val="20"/>
                <w:szCs w:val="20"/>
              </w:rPr>
            </w:pPr>
            <w:r w:rsidRPr="0039256D">
              <w:rPr>
                <w:rFonts w:ascii="Sylfaen" w:hAnsi="Sylfaen" w:cs="Calibri"/>
                <w:b/>
                <w:bCs/>
                <w:color w:val="000000"/>
                <w:sz w:val="20"/>
                <w:szCs w:val="20"/>
              </w:rPr>
              <w:t>2</w:t>
            </w:r>
          </w:p>
        </w:tc>
        <w:tc>
          <w:tcPr>
            <w:tcW w:w="4952" w:type="dxa"/>
            <w:vAlign w:val="center"/>
            <w:hideMark/>
          </w:tcPr>
          <w:p w14:paraId="2A200696" w14:textId="77777777" w:rsidR="0039256D" w:rsidRPr="0039256D" w:rsidRDefault="0039256D">
            <w:pPr>
              <w:rPr>
                <w:rFonts w:ascii="GHEA Grapalat" w:hAnsi="GHEA Grapalat" w:cs="Calibri"/>
                <w:color w:val="000000"/>
                <w:sz w:val="20"/>
                <w:szCs w:val="20"/>
              </w:rPr>
            </w:pPr>
            <w:r w:rsidRPr="0039256D">
              <w:rPr>
                <w:rFonts w:ascii="GHEA Grapalat" w:hAnsi="GHEA Grapalat" w:cs="Calibri"/>
                <w:color w:val="000000"/>
                <w:sz w:val="20"/>
                <w:szCs w:val="20"/>
              </w:rPr>
              <w:t>Установка новых бетонных бордюров размером 300x150 мм, укладка слоя гравия толщиной 10 см, бетон марки B15, объем бетона 1 г / м2: 0,0825 куб.м/</w:t>
            </w:r>
          </w:p>
        </w:tc>
        <w:tc>
          <w:tcPr>
            <w:tcW w:w="1943" w:type="dxa"/>
            <w:vAlign w:val="center"/>
            <w:hideMark/>
          </w:tcPr>
          <w:p w14:paraId="29A96004"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пк</w:t>
            </w:r>
          </w:p>
        </w:tc>
        <w:tc>
          <w:tcPr>
            <w:tcW w:w="1380" w:type="dxa"/>
            <w:vAlign w:val="center"/>
            <w:hideMark/>
          </w:tcPr>
          <w:p w14:paraId="61D543C8"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45</w:t>
            </w:r>
          </w:p>
        </w:tc>
        <w:tc>
          <w:tcPr>
            <w:tcW w:w="1542" w:type="dxa"/>
            <w:vAlign w:val="center"/>
            <w:hideMark/>
          </w:tcPr>
          <w:p w14:paraId="4D9630B0"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6.9</w:t>
            </w:r>
          </w:p>
        </w:tc>
        <w:tc>
          <w:tcPr>
            <w:tcW w:w="2203" w:type="dxa"/>
            <w:noWrap/>
            <w:vAlign w:val="center"/>
            <w:hideMark/>
          </w:tcPr>
          <w:p w14:paraId="15D6B265" w14:textId="77777777" w:rsidR="0039256D" w:rsidRPr="0039256D" w:rsidRDefault="0039256D">
            <w:pPr>
              <w:jc w:val="center"/>
              <w:rPr>
                <w:rFonts w:ascii="Calibri" w:hAnsi="Calibri" w:cs="Calibri"/>
                <w:color w:val="000000"/>
                <w:sz w:val="20"/>
                <w:szCs w:val="20"/>
              </w:rPr>
            </w:pPr>
            <w:r w:rsidRPr="0039256D">
              <w:rPr>
                <w:rFonts w:ascii="Calibri" w:hAnsi="Calibri" w:cs="Calibri"/>
                <w:color w:val="000000"/>
                <w:sz w:val="20"/>
                <w:szCs w:val="20"/>
              </w:rPr>
              <w:t>310.5</w:t>
            </w:r>
          </w:p>
        </w:tc>
      </w:tr>
      <w:tr w:rsidR="0039256D" w:rsidRPr="0039256D" w14:paraId="5A35AD53" w14:textId="77777777" w:rsidTr="0039256D">
        <w:trPr>
          <w:trHeight w:val="1695"/>
        </w:trPr>
        <w:tc>
          <w:tcPr>
            <w:tcW w:w="620" w:type="dxa"/>
            <w:vAlign w:val="center"/>
            <w:hideMark/>
          </w:tcPr>
          <w:p w14:paraId="0ED2568D" w14:textId="77777777" w:rsidR="0039256D" w:rsidRPr="0039256D" w:rsidRDefault="0039256D">
            <w:pPr>
              <w:jc w:val="center"/>
              <w:rPr>
                <w:rFonts w:ascii="Sylfaen" w:hAnsi="Sylfaen" w:cs="Calibri"/>
                <w:b/>
                <w:bCs/>
                <w:color w:val="000000"/>
                <w:sz w:val="20"/>
                <w:szCs w:val="20"/>
              </w:rPr>
            </w:pPr>
            <w:r w:rsidRPr="0039256D">
              <w:rPr>
                <w:rFonts w:ascii="Sylfaen" w:hAnsi="Sylfaen" w:cs="Calibri"/>
                <w:b/>
                <w:bCs/>
                <w:color w:val="000000"/>
                <w:sz w:val="20"/>
                <w:szCs w:val="20"/>
              </w:rPr>
              <w:lastRenderedPageBreak/>
              <w:t>3</w:t>
            </w:r>
          </w:p>
        </w:tc>
        <w:tc>
          <w:tcPr>
            <w:tcW w:w="4952" w:type="dxa"/>
            <w:vAlign w:val="center"/>
            <w:hideMark/>
          </w:tcPr>
          <w:p w14:paraId="364F0BCE" w14:textId="77777777" w:rsidR="0039256D" w:rsidRPr="0039256D" w:rsidRDefault="0039256D">
            <w:pPr>
              <w:rPr>
                <w:rFonts w:ascii="GHEA Grapalat" w:hAnsi="GHEA Grapalat" w:cs="Calibri"/>
                <w:color w:val="000000"/>
                <w:sz w:val="20"/>
                <w:szCs w:val="20"/>
              </w:rPr>
            </w:pPr>
            <w:r w:rsidRPr="0039256D">
              <w:rPr>
                <w:rFonts w:ascii="GHEA Grapalat" w:hAnsi="GHEA Grapalat" w:cs="Calibri"/>
                <w:color w:val="000000"/>
                <w:sz w:val="20"/>
                <w:szCs w:val="20"/>
              </w:rPr>
              <w:t>Асфальт шириной 25 см, прилегающий к бордюрам, толщиной 4 см, с укладкой слоя гравия / толщиной 10 см, размером зерна 20 мм /</w:t>
            </w:r>
          </w:p>
        </w:tc>
        <w:tc>
          <w:tcPr>
            <w:tcW w:w="1943" w:type="dxa"/>
            <w:vAlign w:val="center"/>
            <w:hideMark/>
          </w:tcPr>
          <w:p w14:paraId="1184BA9A"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кв.м</w:t>
            </w:r>
          </w:p>
        </w:tc>
        <w:tc>
          <w:tcPr>
            <w:tcW w:w="1380" w:type="dxa"/>
            <w:vAlign w:val="center"/>
            <w:hideMark/>
          </w:tcPr>
          <w:p w14:paraId="2BF7547A"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12</w:t>
            </w:r>
          </w:p>
        </w:tc>
        <w:tc>
          <w:tcPr>
            <w:tcW w:w="1542" w:type="dxa"/>
            <w:vAlign w:val="center"/>
            <w:hideMark/>
          </w:tcPr>
          <w:p w14:paraId="4A709E71"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3.4</w:t>
            </w:r>
          </w:p>
        </w:tc>
        <w:tc>
          <w:tcPr>
            <w:tcW w:w="2203" w:type="dxa"/>
            <w:noWrap/>
            <w:vAlign w:val="center"/>
            <w:hideMark/>
          </w:tcPr>
          <w:p w14:paraId="5D7B31E3" w14:textId="77777777" w:rsidR="0039256D" w:rsidRPr="0039256D" w:rsidRDefault="0039256D">
            <w:pPr>
              <w:jc w:val="center"/>
              <w:rPr>
                <w:rFonts w:ascii="Calibri" w:hAnsi="Calibri" w:cs="Calibri"/>
                <w:color w:val="000000"/>
                <w:sz w:val="20"/>
                <w:szCs w:val="20"/>
              </w:rPr>
            </w:pPr>
            <w:r w:rsidRPr="0039256D">
              <w:rPr>
                <w:rFonts w:ascii="Calibri" w:hAnsi="Calibri" w:cs="Calibri"/>
                <w:color w:val="000000"/>
                <w:sz w:val="20"/>
                <w:szCs w:val="20"/>
              </w:rPr>
              <w:t>40.8</w:t>
            </w:r>
          </w:p>
        </w:tc>
      </w:tr>
      <w:tr w:rsidR="0039256D" w:rsidRPr="0039256D" w14:paraId="5FDE6999" w14:textId="77777777" w:rsidTr="0039256D">
        <w:trPr>
          <w:trHeight w:val="1185"/>
        </w:trPr>
        <w:tc>
          <w:tcPr>
            <w:tcW w:w="620" w:type="dxa"/>
            <w:vAlign w:val="center"/>
            <w:hideMark/>
          </w:tcPr>
          <w:p w14:paraId="58473D84" w14:textId="77777777" w:rsidR="0039256D" w:rsidRPr="0039256D" w:rsidRDefault="0039256D">
            <w:pPr>
              <w:jc w:val="center"/>
              <w:rPr>
                <w:rFonts w:ascii="Sylfaen" w:hAnsi="Sylfaen" w:cs="Calibri"/>
                <w:b/>
                <w:bCs/>
                <w:color w:val="000000"/>
                <w:sz w:val="20"/>
                <w:szCs w:val="20"/>
              </w:rPr>
            </w:pPr>
            <w:r w:rsidRPr="0039256D">
              <w:rPr>
                <w:rFonts w:ascii="Sylfaen" w:hAnsi="Sylfaen" w:cs="Calibri"/>
                <w:b/>
                <w:bCs/>
                <w:color w:val="000000"/>
                <w:sz w:val="20"/>
                <w:szCs w:val="20"/>
              </w:rPr>
              <w:t>4</w:t>
            </w:r>
          </w:p>
        </w:tc>
        <w:tc>
          <w:tcPr>
            <w:tcW w:w="4952" w:type="dxa"/>
            <w:vAlign w:val="center"/>
            <w:hideMark/>
          </w:tcPr>
          <w:p w14:paraId="400FCE2A" w14:textId="77777777" w:rsidR="0039256D" w:rsidRPr="0039256D" w:rsidRDefault="0039256D">
            <w:pPr>
              <w:rPr>
                <w:rFonts w:ascii="GHEA Grapalat" w:hAnsi="GHEA Grapalat" w:cs="Calibri"/>
                <w:color w:val="000000"/>
                <w:sz w:val="20"/>
                <w:szCs w:val="20"/>
              </w:rPr>
            </w:pPr>
            <w:r w:rsidRPr="0039256D">
              <w:rPr>
                <w:rFonts w:ascii="GHEA Grapalat" w:hAnsi="GHEA Grapalat" w:cs="Calibri"/>
                <w:color w:val="000000"/>
                <w:sz w:val="20"/>
                <w:szCs w:val="20"/>
              </w:rPr>
              <w:t>Погрузка строительного мусора на самосвал и транспортировка 13 км</w:t>
            </w:r>
          </w:p>
        </w:tc>
        <w:tc>
          <w:tcPr>
            <w:tcW w:w="1943" w:type="dxa"/>
            <w:vAlign w:val="center"/>
            <w:hideMark/>
          </w:tcPr>
          <w:p w14:paraId="3964F999"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т</w:t>
            </w:r>
          </w:p>
        </w:tc>
        <w:tc>
          <w:tcPr>
            <w:tcW w:w="1380" w:type="dxa"/>
            <w:vAlign w:val="center"/>
            <w:hideMark/>
          </w:tcPr>
          <w:p w14:paraId="71C84256"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23</w:t>
            </w:r>
          </w:p>
        </w:tc>
        <w:tc>
          <w:tcPr>
            <w:tcW w:w="1542" w:type="dxa"/>
            <w:vAlign w:val="center"/>
            <w:hideMark/>
          </w:tcPr>
          <w:p w14:paraId="2AA5E2B1"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3.4</w:t>
            </w:r>
          </w:p>
        </w:tc>
        <w:tc>
          <w:tcPr>
            <w:tcW w:w="2203" w:type="dxa"/>
            <w:noWrap/>
            <w:vAlign w:val="center"/>
            <w:hideMark/>
          </w:tcPr>
          <w:p w14:paraId="38F6671C" w14:textId="77777777" w:rsidR="0039256D" w:rsidRPr="0039256D" w:rsidRDefault="0039256D">
            <w:pPr>
              <w:jc w:val="center"/>
              <w:rPr>
                <w:rFonts w:ascii="Calibri" w:hAnsi="Calibri" w:cs="Calibri"/>
                <w:color w:val="000000"/>
                <w:sz w:val="20"/>
                <w:szCs w:val="20"/>
              </w:rPr>
            </w:pPr>
            <w:r w:rsidRPr="0039256D">
              <w:rPr>
                <w:rFonts w:ascii="Calibri" w:hAnsi="Calibri" w:cs="Calibri"/>
                <w:color w:val="000000"/>
                <w:sz w:val="20"/>
                <w:szCs w:val="20"/>
              </w:rPr>
              <w:t>78.2</w:t>
            </w:r>
          </w:p>
        </w:tc>
      </w:tr>
      <w:tr w:rsidR="0039256D" w:rsidRPr="0039256D" w14:paraId="484556CE" w14:textId="77777777" w:rsidTr="0039256D">
        <w:trPr>
          <w:trHeight w:val="435"/>
        </w:trPr>
        <w:tc>
          <w:tcPr>
            <w:tcW w:w="620" w:type="dxa"/>
            <w:vAlign w:val="center"/>
            <w:hideMark/>
          </w:tcPr>
          <w:p w14:paraId="7285F6E9"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 </w:t>
            </w:r>
          </w:p>
        </w:tc>
        <w:tc>
          <w:tcPr>
            <w:tcW w:w="4952" w:type="dxa"/>
            <w:vAlign w:val="center"/>
            <w:hideMark/>
          </w:tcPr>
          <w:p w14:paraId="185E2ACE" w14:textId="77777777" w:rsidR="0039256D" w:rsidRPr="0039256D" w:rsidRDefault="0039256D">
            <w:pPr>
              <w:rPr>
                <w:rFonts w:ascii="Calibri" w:hAnsi="Calibri" w:cs="Calibri"/>
                <w:b/>
                <w:bCs/>
                <w:color w:val="000000"/>
                <w:sz w:val="20"/>
                <w:szCs w:val="20"/>
              </w:rPr>
            </w:pPr>
            <w:r w:rsidRPr="0039256D">
              <w:rPr>
                <w:rFonts w:ascii="Calibri" w:hAnsi="Calibri" w:cs="Calibri"/>
                <w:b/>
                <w:bCs/>
                <w:color w:val="000000"/>
                <w:sz w:val="20"/>
                <w:szCs w:val="20"/>
              </w:rPr>
              <w:t>Всего</w:t>
            </w:r>
          </w:p>
        </w:tc>
        <w:tc>
          <w:tcPr>
            <w:tcW w:w="1943" w:type="dxa"/>
            <w:vAlign w:val="center"/>
            <w:hideMark/>
          </w:tcPr>
          <w:p w14:paraId="6F9CD283"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 </w:t>
            </w:r>
          </w:p>
        </w:tc>
        <w:tc>
          <w:tcPr>
            <w:tcW w:w="1380" w:type="dxa"/>
            <w:vAlign w:val="center"/>
            <w:hideMark/>
          </w:tcPr>
          <w:p w14:paraId="6E44D5D6" w14:textId="77777777" w:rsidR="0039256D" w:rsidRPr="0039256D" w:rsidRDefault="0039256D">
            <w:pPr>
              <w:jc w:val="center"/>
              <w:rPr>
                <w:rFonts w:ascii="Sylfaen" w:hAnsi="Sylfaen" w:cs="Calibri"/>
                <w:b/>
                <w:bCs/>
                <w:color w:val="000000"/>
                <w:sz w:val="20"/>
                <w:szCs w:val="20"/>
              </w:rPr>
            </w:pPr>
            <w:r w:rsidRPr="0039256D">
              <w:rPr>
                <w:rFonts w:ascii="Sylfaen" w:hAnsi="Sylfaen" w:cs="Calibri"/>
                <w:b/>
                <w:bCs/>
                <w:color w:val="000000"/>
                <w:sz w:val="20"/>
                <w:szCs w:val="20"/>
              </w:rPr>
              <w:t> </w:t>
            </w:r>
          </w:p>
        </w:tc>
        <w:tc>
          <w:tcPr>
            <w:tcW w:w="1542" w:type="dxa"/>
            <w:vAlign w:val="center"/>
            <w:hideMark/>
          </w:tcPr>
          <w:p w14:paraId="61CC6275" w14:textId="77777777" w:rsidR="0039256D" w:rsidRPr="0039256D" w:rsidRDefault="0039256D">
            <w:pPr>
              <w:jc w:val="center"/>
              <w:rPr>
                <w:rFonts w:ascii="Sylfaen" w:hAnsi="Sylfaen" w:cs="Calibri"/>
                <w:b/>
                <w:bCs/>
                <w:color w:val="000000"/>
                <w:sz w:val="20"/>
                <w:szCs w:val="20"/>
              </w:rPr>
            </w:pPr>
            <w:r w:rsidRPr="0039256D">
              <w:rPr>
                <w:rFonts w:ascii="Sylfaen" w:hAnsi="Sylfaen" w:cs="Calibri"/>
                <w:b/>
                <w:bCs/>
                <w:color w:val="000000"/>
                <w:sz w:val="20"/>
                <w:szCs w:val="20"/>
              </w:rPr>
              <w:t> </w:t>
            </w:r>
          </w:p>
        </w:tc>
        <w:tc>
          <w:tcPr>
            <w:tcW w:w="2203" w:type="dxa"/>
            <w:vAlign w:val="center"/>
            <w:hideMark/>
          </w:tcPr>
          <w:p w14:paraId="78EA1C1C" w14:textId="77777777" w:rsidR="0039256D" w:rsidRPr="0039256D" w:rsidRDefault="0039256D">
            <w:pPr>
              <w:jc w:val="center"/>
              <w:rPr>
                <w:rFonts w:ascii="Sylfaen" w:hAnsi="Sylfaen" w:cs="Calibri"/>
                <w:b/>
                <w:bCs/>
                <w:color w:val="000000"/>
                <w:sz w:val="20"/>
                <w:szCs w:val="20"/>
              </w:rPr>
            </w:pPr>
            <w:r w:rsidRPr="0039256D">
              <w:rPr>
                <w:rFonts w:ascii="Sylfaen" w:hAnsi="Sylfaen" w:cs="Calibri"/>
                <w:b/>
                <w:bCs/>
                <w:color w:val="000000"/>
                <w:sz w:val="20"/>
                <w:szCs w:val="20"/>
              </w:rPr>
              <w:t>37566.652</w:t>
            </w:r>
          </w:p>
        </w:tc>
      </w:tr>
      <w:tr w:rsidR="0039256D" w:rsidRPr="0039256D" w14:paraId="18BDB23B" w14:textId="77777777" w:rsidTr="0039256D">
        <w:trPr>
          <w:trHeight w:val="435"/>
        </w:trPr>
        <w:tc>
          <w:tcPr>
            <w:tcW w:w="620" w:type="dxa"/>
            <w:vAlign w:val="center"/>
            <w:hideMark/>
          </w:tcPr>
          <w:p w14:paraId="272007C3"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 </w:t>
            </w:r>
          </w:p>
        </w:tc>
        <w:tc>
          <w:tcPr>
            <w:tcW w:w="4952" w:type="dxa"/>
            <w:vAlign w:val="center"/>
            <w:hideMark/>
          </w:tcPr>
          <w:p w14:paraId="12D67F09" w14:textId="77777777" w:rsidR="0039256D" w:rsidRPr="0039256D" w:rsidRDefault="0039256D">
            <w:pPr>
              <w:rPr>
                <w:rFonts w:ascii="Calibri" w:hAnsi="Calibri" w:cs="Calibri"/>
                <w:b/>
                <w:bCs/>
                <w:color w:val="000000"/>
                <w:sz w:val="20"/>
                <w:szCs w:val="20"/>
              </w:rPr>
            </w:pPr>
            <w:r w:rsidRPr="0039256D">
              <w:rPr>
                <w:rFonts w:ascii="Calibri" w:hAnsi="Calibri" w:cs="Calibri"/>
                <w:b/>
                <w:bCs/>
                <w:color w:val="000000"/>
                <w:sz w:val="20"/>
                <w:szCs w:val="20"/>
              </w:rPr>
              <w:t>НДС 20%</w:t>
            </w:r>
          </w:p>
        </w:tc>
        <w:tc>
          <w:tcPr>
            <w:tcW w:w="1943" w:type="dxa"/>
            <w:vAlign w:val="center"/>
            <w:hideMark/>
          </w:tcPr>
          <w:p w14:paraId="49D442C7"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 </w:t>
            </w:r>
          </w:p>
        </w:tc>
        <w:tc>
          <w:tcPr>
            <w:tcW w:w="1380" w:type="dxa"/>
            <w:vAlign w:val="center"/>
            <w:hideMark/>
          </w:tcPr>
          <w:p w14:paraId="6F12A335" w14:textId="77777777" w:rsidR="0039256D" w:rsidRPr="0039256D" w:rsidRDefault="0039256D">
            <w:pPr>
              <w:jc w:val="center"/>
              <w:rPr>
                <w:rFonts w:ascii="Sylfaen" w:hAnsi="Sylfaen" w:cs="Calibri"/>
                <w:b/>
                <w:bCs/>
                <w:color w:val="000000"/>
                <w:sz w:val="20"/>
                <w:szCs w:val="20"/>
              </w:rPr>
            </w:pPr>
            <w:r w:rsidRPr="0039256D">
              <w:rPr>
                <w:rFonts w:ascii="Sylfaen" w:hAnsi="Sylfaen" w:cs="Calibri"/>
                <w:b/>
                <w:bCs/>
                <w:color w:val="000000"/>
                <w:sz w:val="20"/>
                <w:szCs w:val="20"/>
              </w:rPr>
              <w:t> </w:t>
            </w:r>
          </w:p>
        </w:tc>
        <w:tc>
          <w:tcPr>
            <w:tcW w:w="1542" w:type="dxa"/>
            <w:vAlign w:val="center"/>
            <w:hideMark/>
          </w:tcPr>
          <w:p w14:paraId="390C1D11" w14:textId="77777777" w:rsidR="0039256D" w:rsidRPr="0039256D" w:rsidRDefault="0039256D">
            <w:pPr>
              <w:jc w:val="center"/>
              <w:rPr>
                <w:rFonts w:ascii="Sylfaen" w:hAnsi="Sylfaen" w:cs="Calibri"/>
                <w:b/>
                <w:bCs/>
                <w:color w:val="000000"/>
                <w:sz w:val="20"/>
                <w:szCs w:val="20"/>
              </w:rPr>
            </w:pPr>
            <w:r w:rsidRPr="0039256D">
              <w:rPr>
                <w:rFonts w:ascii="Sylfaen" w:hAnsi="Sylfaen" w:cs="Calibri"/>
                <w:b/>
                <w:bCs/>
                <w:color w:val="000000"/>
                <w:sz w:val="20"/>
                <w:szCs w:val="20"/>
              </w:rPr>
              <w:t> </w:t>
            </w:r>
          </w:p>
        </w:tc>
        <w:tc>
          <w:tcPr>
            <w:tcW w:w="2203" w:type="dxa"/>
            <w:vAlign w:val="center"/>
            <w:hideMark/>
          </w:tcPr>
          <w:p w14:paraId="20C3F5E9" w14:textId="77777777" w:rsidR="0039256D" w:rsidRPr="0039256D" w:rsidRDefault="0039256D">
            <w:pPr>
              <w:jc w:val="center"/>
              <w:rPr>
                <w:rFonts w:ascii="Sylfaen" w:hAnsi="Sylfaen" w:cs="Calibri"/>
                <w:b/>
                <w:bCs/>
                <w:color w:val="000000"/>
                <w:sz w:val="20"/>
                <w:szCs w:val="20"/>
              </w:rPr>
            </w:pPr>
            <w:r w:rsidRPr="0039256D">
              <w:rPr>
                <w:rFonts w:ascii="Sylfaen" w:hAnsi="Sylfaen" w:cs="Calibri"/>
                <w:b/>
                <w:bCs/>
                <w:color w:val="000000"/>
                <w:sz w:val="20"/>
                <w:szCs w:val="20"/>
              </w:rPr>
              <w:t>7513.330</w:t>
            </w:r>
          </w:p>
        </w:tc>
      </w:tr>
      <w:tr w:rsidR="0039256D" w:rsidRPr="0039256D" w14:paraId="34025B8B" w14:textId="77777777" w:rsidTr="0039256D">
        <w:trPr>
          <w:trHeight w:val="435"/>
        </w:trPr>
        <w:tc>
          <w:tcPr>
            <w:tcW w:w="620" w:type="dxa"/>
            <w:vAlign w:val="center"/>
            <w:hideMark/>
          </w:tcPr>
          <w:p w14:paraId="406B38F5"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 </w:t>
            </w:r>
          </w:p>
        </w:tc>
        <w:tc>
          <w:tcPr>
            <w:tcW w:w="4952" w:type="dxa"/>
            <w:vAlign w:val="center"/>
            <w:hideMark/>
          </w:tcPr>
          <w:p w14:paraId="6C74D955" w14:textId="77777777" w:rsidR="0039256D" w:rsidRPr="0039256D" w:rsidRDefault="0039256D">
            <w:pPr>
              <w:rPr>
                <w:rFonts w:ascii="Calibri" w:hAnsi="Calibri" w:cs="Calibri"/>
                <w:b/>
                <w:bCs/>
                <w:color w:val="000000"/>
                <w:sz w:val="20"/>
                <w:szCs w:val="20"/>
              </w:rPr>
            </w:pPr>
            <w:r w:rsidRPr="0039256D">
              <w:rPr>
                <w:rFonts w:ascii="Calibri" w:hAnsi="Calibri" w:cs="Calibri"/>
                <w:b/>
                <w:bCs/>
                <w:color w:val="000000"/>
                <w:sz w:val="20"/>
                <w:szCs w:val="20"/>
              </w:rPr>
              <w:t>Всего</w:t>
            </w:r>
          </w:p>
        </w:tc>
        <w:tc>
          <w:tcPr>
            <w:tcW w:w="1943" w:type="dxa"/>
            <w:vAlign w:val="center"/>
            <w:hideMark/>
          </w:tcPr>
          <w:p w14:paraId="59C272E9" w14:textId="77777777" w:rsidR="0039256D" w:rsidRPr="0039256D" w:rsidRDefault="0039256D">
            <w:pPr>
              <w:jc w:val="center"/>
              <w:rPr>
                <w:rFonts w:ascii="Sylfaen" w:hAnsi="Sylfaen" w:cs="Calibri"/>
                <w:color w:val="000000"/>
                <w:sz w:val="20"/>
                <w:szCs w:val="20"/>
              </w:rPr>
            </w:pPr>
            <w:r w:rsidRPr="0039256D">
              <w:rPr>
                <w:rFonts w:ascii="Sylfaen" w:hAnsi="Sylfaen" w:cs="Calibri"/>
                <w:color w:val="000000"/>
                <w:sz w:val="20"/>
                <w:szCs w:val="20"/>
              </w:rPr>
              <w:t> </w:t>
            </w:r>
          </w:p>
        </w:tc>
        <w:tc>
          <w:tcPr>
            <w:tcW w:w="1380" w:type="dxa"/>
            <w:vAlign w:val="center"/>
            <w:hideMark/>
          </w:tcPr>
          <w:p w14:paraId="13BF372E" w14:textId="77777777" w:rsidR="0039256D" w:rsidRPr="0039256D" w:rsidRDefault="0039256D">
            <w:pPr>
              <w:jc w:val="center"/>
              <w:rPr>
                <w:rFonts w:ascii="Sylfaen" w:hAnsi="Sylfaen" w:cs="Calibri"/>
                <w:b/>
                <w:bCs/>
                <w:color w:val="000000"/>
                <w:sz w:val="20"/>
                <w:szCs w:val="20"/>
              </w:rPr>
            </w:pPr>
            <w:r w:rsidRPr="0039256D">
              <w:rPr>
                <w:rFonts w:ascii="Sylfaen" w:hAnsi="Sylfaen" w:cs="Calibri"/>
                <w:b/>
                <w:bCs/>
                <w:color w:val="000000"/>
                <w:sz w:val="20"/>
                <w:szCs w:val="20"/>
              </w:rPr>
              <w:t> </w:t>
            </w:r>
          </w:p>
        </w:tc>
        <w:tc>
          <w:tcPr>
            <w:tcW w:w="1542" w:type="dxa"/>
            <w:vAlign w:val="center"/>
            <w:hideMark/>
          </w:tcPr>
          <w:p w14:paraId="29B48DB8" w14:textId="77777777" w:rsidR="0039256D" w:rsidRPr="0039256D" w:rsidRDefault="0039256D">
            <w:pPr>
              <w:jc w:val="center"/>
              <w:rPr>
                <w:rFonts w:ascii="Sylfaen" w:hAnsi="Sylfaen" w:cs="Calibri"/>
                <w:b/>
                <w:bCs/>
                <w:color w:val="000000"/>
                <w:sz w:val="20"/>
                <w:szCs w:val="20"/>
              </w:rPr>
            </w:pPr>
            <w:r w:rsidRPr="0039256D">
              <w:rPr>
                <w:rFonts w:ascii="Sylfaen" w:hAnsi="Sylfaen" w:cs="Calibri"/>
                <w:b/>
                <w:bCs/>
                <w:color w:val="000000"/>
                <w:sz w:val="20"/>
                <w:szCs w:val="20"/>
              </w:rPr>
              <w:t> </w:t>
            </w:r>
          </w:p>
        </w:tc>
        <w:tc>
          <w:tcPr>
            <w:tcW w:w="2203" w:type="dxa"/>
            <w:vAlign w:val="center"/>
            <w:hideMark/>
          </w:tcPr>
          <w:p w14:paraId="0EAD938E" w14:textId="77777777" w:rsidR="0039256D" w:rsidRPr="0039256D" w:rsidRDefault="0039256D">
            <w:pPr>
              <w:jc w:val="center"/>
              <w:rPr>
                <w:rFonts w:ascii="Sylfaen" w:hAnsi="Sylfaen" w:cs="Calibri"/>
                <w:b/>
                <w:bCs/>
                <w:color w:val="000000"/>
                <w:sz w:val="20"/>
                <w:szCs w:val="20"/>
              </w:rPr>
            </w:pPr>
            <w:r w:rsidRPr="0039256D">
              <w:rPr>
                <w:rFonts w:ascii="Sylfaen" w:hAnsi="Sylfaen" w:cs="Calibri"/>
                <w:b/>
                <w:bCs/>
                <w:color w:val="000000"/>
                <w:sz w:val="20"/>
                <w:szCs w:val="20"/>
              </w:rPr>
              <w:t>45079.982</w:t>
            </w:r>
          </w:p>
        </w:tc>
      </w:tr>
      <w:tr w:rsidR="0039256D" w:rsidRPr="0039256D" w14:paraId="2B166446" w14:textId="77777777" w:rsidTr="0039256D">
        <w:trPr>
          <w:trHeight w:val="300"/>
        </w:trPr>
        <w:tc>
          <w:tcPr>
            <w:tcW w:w="10437" w:type="dxa"/>
            <w:gridSpan w:val="5"/>
            <w:noWrap/>
            <w:vAlign w:val="center"/>
            <w:hideMark/>
          </w:tcPr>
          <w:p w14:paraId="597EBCBC" w14:textId="77777777" w:rsidR="0039256D" w:rsidRPr="0039256D" w:rsidRDefault="0039256D">
            <w:pPr>
              <w:rPr>
                <w:rFonts w:ascii="Sylfaen" w:hAnsi="Sylfaen" w:cs="Calibri"/>
                <w:color w:val="000000"/>
                <w:sz w:val="20"/>
                <w:szCs w:val="20"/>
              </w:rPr>
            </w:pPr>
            <w:r w:rsidRPr="0039256D">
              <w:rPr>
                <w:rFonts w:ascii="Sylfaen" w:hAnsi="Sylfaen" w:cs="Calibri"/>
                <w:color w:val="000000"/>
                <w:sz w:val="20"/>
                <w:szCs w:val="20"/>
              </w:rPr>
              <w:t>*</w:t>
            </w:r>
            <w:r w:rsidRPr="0039256D">
              <w:rPr>
                <w:rFonts w:ascii="Calibri" w:hAnsi="Calibri" w:cs="Calibri"/>
                <w:color w:val="000000"/>
                <w:sz w:val="20"/>
                <w:szCs w:val="20"/>
              </w:rPr>
              <w:t xml:space="preserve"> </w:t>
            </w:r>
            <w:r w:rsidRPr="0039256D">
              <w:rPr>
                <w:rFonts w:ascii="Sylfaen" w:hAnsi="Sylfaen" w:cs="Calibri"/>
                <w:color w:val="000000"/>
                <w:sz w:val="20"/>
                <w:szCs w:val="20"/>
              </w:rPr>
              <w:t>После получения заказа-предложения исполнитель должен начать работу максимум в трехдневный срок</w:t>
            </w:r>
          </w:p>
        </w:tc>
        <w:tc>
          <w:tcPr>
            <w:tcW w:w="2203" w:type="dxa"/>
            <w:noWrap/>
            <w:vAlign w:val="bottom"/>
            <w:hideMark/>
          </w:tcPr>
          <w:p w14:paraId="6E1B5EF2" w14:textId="77777777" w:rsidR="0039256D" w:rsidRPr="0039256D" w:rsidRDefault="0039256D">
            <w:pPr>
              <w:rPr>
                <w:rFonts w:ascii="Sylfaen" w:hAnsi="Sylfaen" w:cs="Calibri"/>
                <w:color w:val="000000"/>
                <w:sz w:val="20"/>
                <w:szCs w:val="20"/>
              </w:rPr>
            </w:pPr>
          </w:p>
        </w:tc>
      </w:tr>
    </w:tbl>
    <w:p w14:paraId="51F6A5C6" w14:textId="77777777" w:rsidR="000D54CB" w:rsidRPr="000D54CB" w:rsidRDefault="000D54CB" w:rsidP="00032D5D">
      <w:pPr>
        <w:jc w:val="center"/>
        <w:rPr>
          <w:rFonts w:ascii="GHEA Grapalat" w:hAnsi="GHEA Grapalat" w:cs="Sylfaen"/>
          <w:b/>
          <w:bCs/>
          <w:color w:val="000000"/>
        </w:rPr>
      </w:pPr>
    </w:p>
    <w:p w14:paraId="566BB9E5" w14:textId="77777777" w:rsidR="000D54CB" w:rsidRDefault="000D54CB" w:rsidP="00032D5D">
      <w:pPr>
        <w:jc w:val="center"/>
        <w:rPr>
          <w:rFonts w:ascii="GHEA Grapalat" w:hAnsi="GHEA Grapalat" w:cs="Sylfaen"/>
          <w:b/>
          <w:bCs/>
          <w:color w:val="000000"/>
          <w:lang w:val="hy-AM"/>
        </w:rPr>
      </w:pPr>
    </w:p>
    <w:p w14:paraId="63ECEDE3" w14:textId="77777777" w:rsidR="000D54CB" w:rsidRDefault="000D54CB" w:rsidP="00032D5D">
      <w:pPr>
        <w:jc w:val="center"/>
        <w:rPr>
          <w:rFonts w:ascii="GHEA Grapalat" w:hAnsi="GHEA Grapalat" w:cs="Sylfaen"/>
          <w:b/>
          <w:bCs/>
          <w:color w:val="000000"/>
          <w:lang w:val="hy-AM"/>
        </w:rPr>
      </w:pPr>
    </w:p>
    <w:p w14:paraId="273F8CE7" w14:textId="77777777" w:rsidR="000D54CB" w:rsidRDefault="000D54CB" w:rsidP="00032D5D">
      <w:pPr>
        <w:jc w:val="center"/>
        <w:rPr>
          <w:rFonts w:ascii="GHEA Grapalat" w:hAnsi="GHEA Grapalat" w:cs="Sylfaen"/>
          <w:b/>
          <w:bCs/>
          <w:color w:val="000000"/>
          <w:lang w:val="hy-AM"/>
        </w:rPr>
      </w:pPr>
    </w:p>
    <w:p w14:paraId="30BB8B8E" w14:textId="77777777" w:rsidR="000D54CB" w:rsidRDefault="000D54CB" w:rsidP="00032D5D">
      <w:pPr>
        <w:jc w:val="center"/>
        <w:rPr>
          <w:rFonts w:ascii="GHEA Grapalat" w:hAnsi="GHEA Grapalat" w:cs="Sylfaen"/>
          <w:b/>
          <w:bCs/>
          <w:color w:val="000000"/>
          <w:lang w:val="hy-AM"/>
        </w:rPr>
      </w:pPr>
    </w:p>
    <w:p w14:paraId="72516969" w14:textId="77777777" w:rsidR="000D54CB" w:rsidRDefault="000D54CB" w:rsidP="00032D5D">
      <w:pPr>
        <w:jc w:val="center"/>
        <w:rPr>
          <w:rFonts w:ascii="GHEA Grapalat" w:hAnsi="GHEA Grapalat" w:cs="Sylfaen"/>
          <w:b/>
          <w:bCs/>
          <w:color w:val="000000"/>
          <w:lang w:val="hy-AM"/>
        </w:rPr>
      </w:pPr>
    </w:p>
    <w:p w14:paraId="6822D046" w14:textId="77777777" w:rsidR="000D54CB" w:rsidRDefault="000D54CB" w:rsidP="00032D5D">
      <w:pPr>
        <w:jc w:val="center"/>
        <w:rPr>
          <w:rFonts w:ascii="GHEA Grapalat" w:hAnsi="GHEA Grapalat" w:cs="Sylfaen"/>
          <w:b/>
          <w:bCs/>
          <w:color w:val="000000"/>
          <w:lang w:val="hy-AM"/>
        </w:rPr>
      </w:pPr>
    </w:p>
    <w:p w14:paraId="10A8F082" w14:textId="77777777" w:rsidR="000D54CB" w:rsidRPr="000D54CB" w:rsidRDefault="000D54CB" w:rsidP="00032D5D">
      <w:pPr>
        <w:jc w:val="center"/>
        <w:rPr>
          <w:rFonts w:ascii="GHEA Grapalat" w:hAnsi="GHEA Grapalat" w:cs="Sylfaen"/>
          <w:b/>
          <w:bCs/>
          <w:color w:val="000000"/>
          <w:lang w:val="hy-AM"/>
        </w:rPr>
      </w:pPr>
    </w:p>
    <w:p w14:paraId="52C32A8E" w14:textId="77777777" w:rsidR="0059189E" w:rsidRPr="005047E3" w:rsidRDefault="0059189E" w:rsidP="00032D5D">
      <w:pPr>
        <w:jc w:val="center"/>
        <w:rPr>
          <w:rFonts w:ascii="GHEA Grapalat" w:hAnsi="GHEA Grapalat" w:cs="Sylfaen"/>
          <w:b/>
          <w:bCs/>
          <w:color w:val="000000"/>
        </w:rPr>
      </w:pPr>
    </w:p>
    <w:p w14:paraId="6F173939" w14:textId="77777777" w:rsidR="0059189E" w:rsidRPr="005047E3" w:rsidRDefault="0059189E" w:rsidP="00032D5D">
      <w:pPr>
        <w:jc w:val="center"/>
        <w:rPr>
          <w:rFonts w:ascii="GHEA Grapalat" w:hAnsi="GHEA Grapalat" w:cs="Sylfaen"/>
          <w:b/>
          <w:bCs/>
          <w:color w:val="000000"/>
        </w:rPr>
      </w:pPr>
    </w:p>
    <w:p w14:paraId="649A5338" w14:textId="77777777" w:rsidR="005047E3" w:rsidRDefault="005047E3" w:rsidP="005047E3">
      <w:pPr>
        <w:tabs>
          <w:tab w:val="left" w:pos="1276"/>
        </w:tabs>
        <w:ind w:left="851" w:right="567"/>
        <w:rPr>
          <w:rFonts w:ascii="GHEA Grapalat" w:hAnsi="GHEA Grapalat" w:cs="Sylfaen"/>
          <w:bCs/>
          <w:iCs/>
          <w:color w:val="000000" w:themeColor="text1"/>
        </w:rPr>
      </w:pPr>
      <w:r w:rsidRPr="005E3174">
        <w:rPr>
          <w:rFonts w:ascii="GHEA Grapalat" w:hAnsi="GHEA Grapalat" w:cs="Sylfaen"/>
          <w:bCs/>
          <w:iCs/>
          <w:color w:val="000000" w:themeColor="text1"/>
        </w:rPr>
        <w:t xml:space="preserve">Для исполнения работ требуются лицензия и Вкладыши в лицензию: </w:t>
      </w:r>
    </w:p>
    <w:p w14:paraId="0F7764F6" w14:textId="77777777" w:rsidR="005047E3" w:rsidRPr="005E3174" w:rsidRDefault="005047E3" w:rsidP="005047E3">
      <w:pPr>
        <w:tabs>
          <w:tab w:val="left" w:pos="1276"/>
        </w:tabs>
        <w:ind w:left="851" w:right="567"/>
        <w:rPr>
          <w:rFonts w:ascii="GHEA Grapalat" w:hAnsi="GHEA Grapalat" w:cs="Sylfaen"/>
          <w:bCs/>
          <w:iCs/>
          <w:color w:val="000000" w:themeColor="text1"/>
        </w:rPr>
      </w:pPr>
      <w:r w:rsidRPr="005E3174">
        <w:rPr>
          <w:rFonts w:ascii="GHEA Grapalat" w:hAnsi="GHEA Grapalat" w:cs="Sylfaen"/>
          <w:bCs/>
          <w:iCs/>
          <w:color w:val="000000" w:themeColor="text1"/>
        </w:rPr>
        <w:t>Вкладыши в лицензию код 08 водоснабжение и водоотведение (внутренние и наружные сети водоснабжения и водоотведения, гидромелиорация) лицензия 3-го класса,</w:t>
      </w:r>
    </w:p>
    <w:p w14:paraId="7268EE22" w14:textId="77777777" w:rsidR="005047E3" w:rsidRPr="005E3174" w:rsidRDefault="005047E3">
      <w:pPr>
        <w:pStyle w:val="ListParagraph"/>
        <w:numPr>
          <w:ilvl w:val="0"/>
          <w:numId w:val="10"/>
        </w:numPr>
        <w:tabs>
          <w:tab w:val="left" w:pos="1134"/>
        </w:tabs>
        <w:suppressAutoHyphens/>
        <w:spacing w:after="160" w:line="259" w:lineRule="auto"/>
        <w:ind w:left="851" w:right="567" w:firstLine="0"/>
        <w:contextualSpacing/>
        <w:rPr>
          <w:rFonts w:ascii="GHEA Grapalat" w:hAnsi="GHEA Grapalat" w:cs="Sylfaen"/>
          <w:bCs/>
          <w:iCs/>
          <w:color w:val="000000" w:themeColor="text1"/>
        </w:rPr>
      </w:pPr>
      <w:r w:rsidRPr="005E3174">
        <w:rPr>
          <w:rFonts w:ascii="GHEA Grapalat" w:hAnsi="GHEA Grapalat" w:cs="Sylfaen"/>
          <w:bCs/>
          <w:iCs/>
          <w:color w:val="000000" w:themeColor="text1"/>
        </w:rPr>
        <w:t>Вкладыши в лицензию код 04 жилые, общественные и промышленные сооружения, лицензия 2-го класса,</w:t>
      </w:r>
    </w:p>
    <w:p w14:paraId="3DD6DBDF" w14:textId="77777777" w:rsidR="00D86A06" w:rsidRDefault="00D86A06" w:rsidP="00032D5D">
      <w:pPr>
        <w:jc w:val="center"/>
        <w:rPr>
          <w:rFonts w:ascii="GHEA Grapalat" w:hAnsi="GHEA Grapalat" w:cs="Sylfaen"/>
          <w:b/>
          <w:bCs/>
          <w:color w:val="000000"/>
        </w:rPr>
      </w:pPr>
    </w:p>
    <w:p w14:paraId="2DC12A2E" w14:textId="77777777" w:rsidR="0064415D" w:rsidRDefault="0064415D" w:rsidP="00032D5D">
      <w:pPr>
        <w:jc w:val="center"/>
        <w:rPr>
          <w:rFonts w:ascii="GHEA Grapalat" w:hAnsi="GHEA Grapalat" w:cs="Sylfaen"/>
          <w:b/>
          <w:bCs/>
          <w:color w:val="000000"/>
        </w:rPr>
      </w:pPr>
    </w:p>
    <w:p w14:paraId="13350671" w14:textId="77777777" w:rsidR="00A67C15" w:rsidRDefault="00A67C15" w:rsidP="00032D5D">
      <w:pPr>
        <w:jc w:val="center"/>
        <w:rPr>
          <w:rFonts w:ascii="GHEA Grapalat" w:hAnsi="GHEA Grapalat" w:cs="Sylfaen"/>
          <w:b/>
          <w:bCs/>
          <w:color w:val="000000"/>
        </w:rPr>
      </w:pPr>
    </w:p>
    <w:p w14:paraId="0E14E753" w14:textId="77777777" w:rsidR="00A67C15" w:rsidRDefault="00A67C15" w:rsidP="00032D5D">
      <w:pPr>
        <w:jc w:val="center"/>
        <w:rPr>
          <w:rFonts w:ascii="GHEA Grapalat" w:hAnsi="GHEA Grapalat" w:cs="Sylfaen"/>
          <w:b/>
          <w:bCs/>
          <w:color w:val="000000"/>
        </w:rPr>
      </w:pPr>
    </w:p>
    <w:p w14:paraId="0342159D" w14:textId="77777777" w:rsidR="00A67C15" w:rsidRDefault="00A67C15" w:rsidP="00032D5D">
      <w:pPr>
        <w:jc w:val="center"/>
        <w:rPr>
          <w:rFonts w:ascii="GHEA Grapalat" w:hAnsi="GHEA Grapalat" w:cs="Sylfaen"/>
          <w:b/>
          <w:bCs/>
          <w:color w:val="000000"/>
        </w:rPr>
      </w:pPr>
    </w:p>
    <w:p w14:paraId="5C34B7A8" w14:textId="77777777" w:rsidR="00A67C15" w:rsidRDefault="00A67C15" w:rsidP="00032D5D">
      <w:pPr>
        <w:jc w:val="center"/>
        <w:rPr>
          <w:rFonts w:ascii="GHEA Grapalat" w:hAnsi="GHEA Grapalat" w:cs="Sylfaen"/>
          <w:b/>
          <w:bCs/>
          <w:color w:val="000000"/>
        </w:rPr>
      </w:pPr>
    </w:p>
    <w:p w14:paraId="7ADC0614" w14:textId="77777777" w:rsidR="00A67C15" w:rsidRDefault="00A67C15" w:rsidP="00032D5D">
      <w:pPr>
        <w:jc w:val="center"/>
        <w:rPr>
          <w:rFonts w:ascii="GHEA Grapalat" w:hAnsi="GHEA Grapalat" w:cs="Sylfaen"/>
          <w:b/>
          <w:bCs/>
          <w:color w:val="000000"/>
        </w:rPr>
      </w:pPr>
    </w:p>
    <w:p w14:paraId="31B4DDCE" w14:textId="77777777" w:rsidR="00A67C15" w:rsidRDefault="00A67C15" w:rsidP="00032D5D">
      <w:pPr>
        <w:jc w:val="center"/>
        <w:rPr>
          <w:rFonts w:ascii="GHEA Grapalat" w:hAnsi="GHEA Grapalat" w:cs="Sylfaen"/>
          <w:b/>
          <w:bCs/>
          <w:color w:val="000000"/>
        </w:rPr>
      </w:pPr>
    </w:p>
    <w:p w14:paraId="68F8F637" w14:textId="77777777" w:rsidR="00A67C15" w:rsidRPr="00D86A06" w:rsidRDefault="00A67C15" w:rsidP="00032D5D">
      <w:pPr>
        <w:jc w:val="center"/>
        <w:rPr>
          <w:rFonts w:ascii="GHEA Grapalat" w:hAnsi="GHEA Grapalat" w:cs="Sylfaen"/>
          <w:b/>
          <w:bCs/>
          <w:color w:val="000000"/>
        </w:rPr>
      </w:pPr>
    </w:p>
    <w:p w14:paraId="76BDDE43" w14:textId="348428CE" w:rsidR="00D86A06" w:rsidRPr="00D86A06" w:rsidRDefault="00D86A06" w:rsidP="00032D5D">
      <w:pPr>
        <w:widowControl w:val="0"/>
        <w:ind w:firstLine="567"/>
        <w:jc w:val="center"/>
        <w:rPr>
          <w:rFonts w:ascii="GHEA Grapalat" w:hAnsi="GHEA Grapalat" w:cs="Sylfaen"/>
          <w:b/>
          <w:bCs/>
          <w:color w:val="000000"/>
        </w:rPr>
      </w:pPr>
    </w:p>
    <w:tbl>
      <w:tblPr>
        <w:tblW w:w="9639" w:type="dxa"/>
        <w:jc w:val="center"/>
        <w:tblLook w:val="0000" w:firstRow="0" w:lastRow="0" w:firstColumn="0" w:lastColumn="0" w:noHBand="0" w:noVBand="0"/>
      </w:tblPr>
      <w:tblGrid>
        <w:gridCol w:w="4536"/>
        <w:gridCol w:w="760"/>
        <w:gridCol w:w="4343"/>
      </w:tblGrid>
      <w:tr w:rsidR="00BB28C8" w:rsidRPr="00D86A06" w14:paraId="42AE0D35" w14:textId="77777777" w:rsidTr="00FA2C2D">
        <w:trPr>
          <w:jc w:val="center"/>
        </w:trPr>
        <w:tc>
          <w:tcPr>
            <w:tcW w:w="4536" w:type="dxa"/>
          </w:tcPr>
          <w:p w14:paraId="44F0832E" w14:textId="77777777" w:rsidR="00BB28C8" w:rsidRPr="00D86A06" w:rsidRDefault="00BB28C8" w:rsidP="00032D5D">
            <w:pPr>
              <w:widowControl w:val="0"/>
              <w:ind w:firstLine="34"/>
              <w:jc w:val="center"/>
              <w:rPr>
                <w:rFonts w:ascii="GHEA Grapalat" w:hAnsi="GHEA Grapalat" w:cs="Sylfaen"/>
                <w:b/>
                <w:bCs/>
              </w:rPr>
            </w:pPr>
            <w:r w:rsidRPr="00D86A06">
              <w:rPr>
                <w:rFonts w:ascii="GHEA Grapalat" w:hAnsi="GHEA Grapalat"/>
                <w:b/>
              </w:rPr>
              <w:t>ЗАКАЗЧИК</w:t>
            </w:r>
          </w:p>
          <w:p w14:paraId="59E5545A" w14:textId="77777777" w:rsidR="00BB28C8" w:rsidRPr="00D86A06" w:rsidRDefault="00BB28C8" w:rsidP="00032D5D">
            <w:pPr>
              <w:widowControl w:val="0"/>
              <w:ind w:firstLine="34"/>
              <w:jc w:val="center"/>
              <w:rPr>
                <w:rFonts w:ascii="GHEA Grapalat" w:hAnsi="GHEA Grapalat"/>
                <w:lang w:val="en-US"/>
              </w:rPr>
            </w:pPr>
            <w:r w:rsidRPr="00D86A06">
              <w:rPr>
                <w:rFonts w:ascii="GHEA Grapalat" w:hAnsi="GHEA Grapalat"/>
                <w:lang w:val="en-US"/>
              </w:rPr>
              <w:t>_______________________</w:t>
            </w:r>
          </w:p>
          <w:p w14:paraId="4DE1D5F7" w14:textId="77777777" w:rsidR="00BB28C8" w:rsidRPr="00D86A06" w:rsidRDefault="00BB28C8" w:rsidP="00032D5D">
            <w:pPr>
              <w:widowControl w:val="0"/>
              <w:ind w:firstLine="34"/>
              <w:jc w:val="center"/>
              <w:rPr>
                <w:rFonts w:ascii="GHEA Grapalat" w:hAnsi="GHEA Grapalat"/>
                <w:vertAlign w:val="superscript"/>
              </w:rPr>
            </w:pPr>
            <w:r w:rsidRPr="00D86A06">
              <w:rPr>
                <w:rFonts w:ascii="GHEA Grapalat" w:hAnsi="GHEA Grapalat"/>
                <w:vertAlign w:val="superscript"/>
              </w:rPr>
              <w:t>/подпись/</w:t>
            </w:r>
          </w:p>
          <w:p w14:paraId="6BDA3354" w14:textId="77777777" w:rsidR="00BB28C8" w:rsidRPr="00D86A06" w:rsidRDefault="00BB28C8" w:rsidP="00032D5D">
            <w:pPr>
              <w:widowControl w:val="0"/>
              <w:ind w:firstLine="34"/>
              <w:jc w:val="center"/>
              <w:rPr>
                <w:rFonts w:ascii="GHEA Grapalat" w:hAnsi="GHEA Grapalat"/>
              </w:rPr>
            </w:pPr>
            <w:r w:rsidRPr="00D86A06">
              <w:rPr>
                <w:rFonts w:ascii="GHEA Grapalat" w:hAnsi="GHEA Grapalat"/>
              </w:rPr>
              <w:t>М. П.</w:t>
            </w:r>
          </w:p>
        </w:tc>
        <w:tc>
          <w:tcPr>
            <w:tcW w:w="760" w:type="dxa"/>
          </w:tcPr>
          <w:p w14:paraId="2CF00C1C" w14:textId="77777777" w:rsidR="00BB28C8" w:rsidRPr="00D86A06" w:rsidRDefault="00BB28C8" w:rsidP="00032D5D">
            <w:pPr>
              <w:widowControl w:val="0"/>
              <w:ind w:firstLine="34"/>
              <w:jc w:val="center"/>
              <w:rPr>
                <w:rFonts w:ascii="GHEA Grapalat" w:hAnsi="GHEA Grapalat"/>
              </w:rPr>
            </w:pPr>
          </w:p>
        </w:tc>
        <w:tc>
          <w:tcPr>
            <w:tcW w:w="4343" w:type="dxa"/>
          </w:tcPr>
          <w:p w14:paraId="100D6BE9" w14:textId="77777777" w:rsidR="00BB28C8" w:rsidRPr="00D86A06" w:rsidRDefault="00BB28C8" w:rsidP="00032D5D">
            <w:pPr>
              <w:widowControl w:val="0"/>
              <w:ind w:firstLine="34"/>
              <w:jc w:val="center"/>
              <w:rPr>
                <w:rFonts w:ascii="GHEA Grapalat" w:hAnsi="GHEA Grapalat" w:cs="Sylfaen"/>
                <w:b/>
                <w:bCs/>
              </w:rPr>
            </w:pPr>
            <w:r w:rsidRPr="00D86A06">
              <w:rPr>
                <w:rFonts w:ascii="GHEA Grapalat" w:hAnsi="GHEA Grapalat"/>
                <w:b/>
              </w:rPr>
              <w:t>ПОДРЯДЧИК</w:t>
            </w:r>
          </w:p>
          <w:p w14:paraId="6DF18609" w14:textId="77777777" w:rsidR="00BB28C8" w:rsidRPr="00D86A06" w:rsidRDefault="00BB28C8" w:rsidP="00032D5D">
            <w:pPr>
              <w:widowControl w:val="0"/>
              <w:ind w:firstLine="34"/>
              <w:jc w:val="center"/>
              <w:rPr>
                <w:rFonts w:ascii="GHEA Grapalat" w:hAnsi="GHEA Grapalat"/>
                <w:lang w:val="en-US"/>
              </w:rPr>
            </w:pPr>
            <w:r w:rsidRPr="00D86A06">
              <w:rPr>
                <w:rFonts w:ascii="GHEA Grapalat" w:hAnsi="GHEA Grapalat"/>
                <w:lang w:val="en-US"/>
              </w:rPr>
              <w:t>___________________</w:t>
            </w:r>
          </w:p>
          <w:p w14:paraId="65AFF08B" w14:textId="77777777" w:rsidR="00BB28C8" w:rsidRPr="00D86A06" w:rsidRDefault="00BB28C8" w:rsidP="00032D5D">
            <w:pPr>
              <w:widowControl w:val="0"/>
              <w:ind w:firstLine="34"/>
              <w:jc w:val="center"/>
              <w:rPr>
                <w:rFonts w:ascii="GHEA Grapalat" w:hAnsi="GHEA Grapalat"/>
                <w:vertAlign w:val="superscript"/>
              </w:rPr>
            </w:pPr>
            <w:r w:rsidRPr="00D86A06">
              <w:rPr>
                <w:rFonts w:ascii="GHEA Grapalat" w:hAnsi="GHEA Grapalat"/>
                <w:vertAlign w:val="superscript"/>
              </w:rPr>
              <w:t>/подпись/</w:t>
            </w:r>
          </w:p>
          <w:p w14:paraId="29ABE647" w14:textId="77777777" w:rsidR="00BB28C8" w:rsidRPr="00D86A06" w:rsidRDefault="00BB28C8" w:rsidP="00032D5D">
            <w:pPr>
              <w:widowControl w:val="0"/>
              <w:ind w:firstLine="34"/>
              <w:jc w:val="center"/>
              <w:rPr>
                <w:rFonts w:ascii="GHEA Grapalat" w:hAnsi="GHEA Grapalat"/>
              </w:rPr>
            </w:pPr>
            <w:r w:rsidRPr="00D86A06">
              <w:rPr>
                <w:rFonts w:ascii="GHEA Grapalat" w:hAnsi="GHEA Grapalat"/>
              </w:rPr>
              <w:t>М. П.</w:t>
            </w:r>
          </w:p>
        </w:tc>
      </w:tr>
    </w:tbl>
    <w:p w14:paraId="122EE7E6" w14:textId="77777777" w:rsidR="00A67C15" w:rsidRDefault="00A67C15" w:rsidP="00032D5D">
      <w:pPr>
        <w:widowControl w:val="0"/>
        <w:ind w:firstLine="567"/>
        <w:jc w:val="right"/>
        <w:rPr>
          <w:rFonts w:ascii="GHEA Grapalat" w:hAnsi="GHEA Grapalat"/>
          <w:i/>
        </w:rPr>
        <w:sectPr w:rsidR="00A67C15" w:rsidSect="00A67C15">
          <w:footnotePr>
            <w:pos w:val="beneathText"/>
          </w:footnotePr>
          <w:type w:val="nextColumn"/>
          <w:pgSz w:w="16840" w:h="11907" w:orient="landscape" w:code="9"/>
          <w:pgMar w:top="1411" w:right="907" w:bottom="1411" w:left="634" w:header="562" w:footer="562" w:gutter="0"/>
          <w:cols w:space="720"/>
          <w:docGrid w:linePitch="326"/>
        </w:sectPr>
      </w:pPr>
    </w:p>
    <w:p w14:paraId="2A3D74CF" w14:textId="77777777" w:rsidR="00BB28C8" w:rsidRDefault="00BB28C8" w:rsidP="00032D5D">
      <w:pPr>
        <w:widowControl w:val="0"/>
        <w:ind w:firstLine="567"/>
        <w:jc w:val="right"/>
        <w:rPr>
          <w:rFonts w:ascii="GHEA Grapalat" w:hAnsi="GHEA Grapalat"/>
          <w:i/>
        </w:rPr>
      </w:pPr>
    </w:p>
    <w:p w14:paraId="12B6F8C7" w14:textId="77777777" w:rsidR="00BB28C8" w:rsidRDefault="00BB28C8" w:rsidP="00032D5D">
      <w:pPr>
        <w:rPr>
          <w:rFonts w:ascii="GHEA Grapalat" w:hAnsi="GHEA Grapalat"/>
          <w:i/>
        </w:rPr>
      </w:pPr>
      <w:r>
        <w:rPr>
          <w:rFonts w:ascii="GHEA Grapalat" w:hAnsi="GHEA Grapalat"/>
          <w:i/>
        </w:rPr>
        <w:br w:type="page"/>
      </w:r>
    </w:p>
    <w:p w14:paraId="10729A07" w14:textId="77777777" w:rsidR="00BB28C8" w:rsidRPr="009F3DC7" w:rsidRDefault="00BB28C8" w:rsidP="00032D5D">
      <w:pPr>
        <w:widowControl w:val="0"/>
        <w:ind w:firstLine="567"/>
        <w:jc w:val="right"/>
        <w:rPr>
          <w:rFonts w:ascii="GHEA Grapalat" w:hAnsi="GHEA Grapalat" w:cs="Arial"/>
          <w:i/>
        </w:rPr>
      </w:pPr>
      <w:r w:rsidRPr="009F3DC7">
        <w:rPr>
          <w:rFonts w:ascii="GHEA Grapalat" w:hAnsi="GHEA Grapalat"/>
          <w:i/>
        </w:rPr>
        <w:lastRenderedPageBreak/>
        <w:t>Приложение № 2</w:t>
      </w:r>
    </w:p>
    <w:p w14:paraId="178BA6B5" w14:textId="77777777" w:rsidR="00BB28C8" w:rsidRPr="009F3DC7" w:rsidRDefault="00BB28C8" w:rsidP="00032D5D">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63872F04" w14:textId="77777777" w:rsidR="00BB28C8" w:rsidRPr="009F3DC7" w:rsidRDefault="00BB28C8" w:rsidP="00032D5D">
      <w:pPr>
        <w:widowControl w:val="0"/>
        <w:ind w:firstLine="567"/>
        <w:jc w:val="center"/>
        <w:rPr>
          <w:rFonts w:ascii="GHEA Grapalat" w:hAnsi="GHEA Grapalat" w:cs="Sylfaen"/>
          <w:b/>
        </w:rPr>
      </w:pPr>
    </w:p>
    <w:p w14:paraId="54238E4F" w14:textId="77777777" w:rsidR="00BB28C8" w:rsidRPr="009F3DC7" w:rsidRDefault="00BB28C8" w:rsidP="00032D5D">
      <w:pPr>
        <w:widowControl w:val="0"/>
        <w:ind w:firstLine="567"/>
        <w:jc w:val="center"/>
        <w:rPr>
          <w:rFonts w:ascii="GHEA Grapalat" w:hAnsi="GHEA Grapalat"/>
          <w:b/>
        </w:rPr>
      </w:pPr>
      <w:r w:rsidRPr="009F3DC7">
        <w:rPr>
          <w:rFonts w:ascii="GHEA Grapalat" w:hAnsi="GHEA Grapalat"/>
          <w:b/>
        </w:rPr>
        <w:t>КАЛЕНДАРНЫЙ ГРАФИК</w:t>
      </w:r>
    </w:p>
    <w:p w14:paraId="73174F14" w14:textId="77777777" w:rsidR="00BB28C8" w:rsidRPr="009F3DC7" w:rsidRDefault="00BB28C8" w:rsidP="00032D5D">
      <w:pPr>
        <w:widowControl w:val="0"/>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11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
        <w:gridCol w:w="2623"/>
        <w:gridCol w:w="1356"/>
        <w:gridCol w:w="236"/>
        <w:gridCol w:w="3596"/>
        <w:gridCol w:w="1925"/>
        <w:gridCol w:w="7"/>
        <w:gridCol w:w="895"/>
      </w:tblGrid>
      <w:tr w:rsidR="00BB28C8" w:rsidRPr="009F3DC7" w14:paraId="3B0B6619" w14:textId="77777777" w:rsidTr="00F80C6A">
        <w:trPr>
          <w:gridAfter w:val="1"/>
          <w:wAfter w:w="895" w:type="dxa"/>
          <w:cantSplit/>
          <w:jc w:val="center"/>
        </w:trPr>
        <w:tc>
          <w:tcPr>
            <w:tcW w:w="747" w:type="dxa"/>
            <w:vMerge w:val="restart"/>
            <w:vAlign w:val="center"/>
          </w:tcPr>
          <w:p w14:paraId="60419F0F" w14:textId="77777777" w:rsidR="00BB28C8" w:rsidRPr="00517562" w:rsidRDefault="00BB28C8" w:rsidP="00032D5D">
            <w:pPr>
              <w:widowControl w:val="0"/>
              <w:jc w:val="center"/>
              <w:rPr>
                <w:rFonts w:ascii="GHEA Grapalat" w:hAnsi="GHEA Grapalat"/>
                <w:sz w:val="20"/>
                <w:szCs w:val="20"/>
              </w:rPr>
            </w:pPr>
            <w:r w:rsidRPr="00517562">
              <w:rPr>
                <w:rFonts w:ascii="GHEA Grapalat" w:hAnsi="GHEA Grapalat"/>
                <w:sz w:val="20"/>
                <w:szCs w:val="20"/>
              </w:rPr>
              <w:t>№ п/п</w:t>
            </w:r>
          </w:p>
        </w:tc>
        <w:tc>
          <w:tcPr>
            <w:tcW w:w="2623" w:type="dxa"/>
            <w:vMerge w:val="restart"/>
            <w:vAlign w:val="center"/>
          </w:tcPr>
          <w:p w14:paraId="507FF8C3" w14:textId="77777777" w:rsidR="00BB28C8" w:rsidRPr="00517562" w:rsidRDefault="00BB28C8" w:rsidP="00032D5D">
            <w:pPr>
              <w:widowControl w:val="0"/>
              <w:jc w:val="center"/>
              <w:rPr>
                <w:rFonts w:ascii="GHEA Grapalat" w:hAnsi="GHEA Grapalat"/>
                <w:sz w:val="20"/>
                <w:szCs w:val="20"/>
              </w:rPr>
            </w:pPr>
            <w:r w:rsidRPr="00517562">
              <w:rPr>
                <w:rFonts w:ascii="GHEA Grapalat" w:hAnsi="GHEA Grapalat"/>
                <w:sz w:val="20"/>
                <w:szCs w:val="20"/>
              </w:rPr>
              <w:t>Наименования</w:t>
            </w:r>
          </w:p>
          <w:p w14:paraId="58772369" w14:textId="77777777" w:rsidR="00BB28C8" w:rsidRPr="00517562" w:rsidRDefault="00BB28C8" w:rsidP="00032D5D">
            <w:pPr>
              <w:widowControl w:val="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7120" w:type="dxa"/>
            <w:gridSpan w:val="5"/>
            <w:vAlign w:val="center"/>
          </w:tcPr>
          <w:p w14:paraId="6D96536D" w14:textId="77777777" w:rsidR="00BB28C8" w:rsidRPr="00517562" w:rsidRDefault="00BB28C8" w:rsidP="00032D5D">
            <w:pPr>
              <w:widowControl w:val="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31"/>
              <w:t>**</w:t>
            </w:r>
          </w:p>
        </w:tc>
      </w:tr>
      <w:tr w:rsidR="00BB28C8" w:rsidRPr="009F3DC7" w14:paraId="25F1DA24" w14:textId="77777777" w:rsidTr="00F80C6A">
        <w:trPr>
          <w:gridAfter w:val="1"/>
          <w:wAfter w:w="895" w:type="dxa"/>
          <w:cantSplit/>
          <w:trHeight w:val="586"/>
          <w:jc w:val="center"/>
        </w:trPr>
        <w:tc>
          <w:tcPr>
            <w:tcW w:w="747" w:type="dxa"/>
            <w:vMerge/>
            <w:vAlign w:val="center"/>
          </w:tcPr>
          <w:p w14:paraId="3F589D55" w14:textId="77777777" w:rsidR="00BB28C8" w:rsidRPr="00517562" w:rsidRDefault="00BB28C8" w:rsidP="00032D5D">
            <w:pPr>
              <w:widowControl w:val="0"/>
              <w:jc w:val="both"/>
              <w:rPr>
                <w:rFonts w:ascii="GHEA Grapalat" w:hAnsi="GHEA Grapalat"/>
                <w:sz w:val="20"/>
                <w:szCs w:val="20"/>
              </w:rPr>
            </w:pPr>
          </w:p>
        </w:tc>
        <w:tc>
          <w:tcPr>
            <w:tcW w:w="2623" w:type="dxa"/>
            <w:vMerge/>
          </w:tcPr>
          <w:p w14:paraId="45988DF6" w14:textId="77777777" w:rsidR="00BB28C8" w:rsidRPr="00517562" w:rsidRDefault="00BB28C8" w:rsidP="00032D5D">
            <w:pPr>
              <w:widowControl w:val="0"/>
              <w:rPr>
                <w:rFonts w:ascii="GHEA Grapalat" w:hAnsi="GHEA Grapalat"/>
                <w:sz w:val="20"/>
                <w:szCs w:val="20"/>
              </w:rPr>
            </w:pPr>
          </w:p>
        </w:tc>
        <w:tc>
          <w:tcPr>
            <w:tcW w:w="5188" w:type="dxa"/>
            <w:gridSpan w:val="3"/>
            <w:vAlign w:val="center"/>
          </w:tcPr>
          <w:p w14:paraId="088AE62B" w14:textId="77777777" w:rsidR="00BB28C8" w:rsidRPr="00517562" w:rsidRDefault="00BB28C8" w:rsidP="00032D5D">
            <w:pPr>
              <w:widowControl w:val="0"/>
              <w:jc w:val="center"/>
              <w:rPr>
                <w:rFonts w:ascii="GHEA Grapalat" w:hAnsi="GHEA Grapalat"/>
                <w:sz w:val="20"/>
                <w:szCs w:val="20"/>
              </w:rPr>
            </w:pPr>
            <w:r w:rsidRPr="00517562">
              <w:rPr>
                <w:rFonts w:ascii="GHEA Grapalat" w:hAnsi="GHEA Grapalat"/>
                <w:sz w:val="20"/>
                <w:szCs w:val="20"/>
              </w:rPr>
              <w:t>Начало</w:t>
            </w:r>
          </w:p>
        </w:tc>
        <w:tc>
          <w:tcPr>
            <w:tcW w:w="1932" w:type="dxa"/>
            <w:gridSpan w:val="2"/>
            <w:vAlign w:val="center"/>
          </w:tcPr>
          <w:p w14:paraId="53ACC441" w14:textId="77777777" w:rsidR="00BB28C8" w:rsidRPr="00517562" w:rsidRDefault="00BB28C8" w:rsidP="00032D5D">
            <w:pPr>
              <w:widowControl w:val="0"/>
              <w:jc w:val="center"/>
              <w:rPr>
                <w:rFonts w:ascii="GHEA Grapalat" w:hAnsi="GHEA Grapalat"/>
                <w:sz w:val="20"/>
                <w:szCs w:val="20"/>
              </w:rPr>
            </w:pPr>
            <w:r w:rsidRPr="00517562">
              <w:rPr>
                <w:rFonts w:ascii="GHEA Grapalat" w:hAnsi="GHEA Grapalat"/>
                <w:sz w:val="20"/>
                <w:szCs w:val="20"/>
              </w:rPr>
              <w:t>Конец</w:t>
            </w:r>
          </w:p>
        </w:tc>
      </w:tr>
      <w:tr w:rsidR="00F80C6A" w:rsidRPr="009F3DC7" w14:paraId="3AC1B90F" w14:textId="77777777" w:rsidTr="005601FE">
        <w:trPr>
          <w:gridAfter w:val="2"/>
          <w:wAfter w:w="902" w:type="dxa"/>
          <w:trHeight w:val="586"/>
          <w:jc w:val="center"/>
        </w:trPr>
        <w:tc>
          <w:tcPr>
            <w:tcW w:w="747" w:type="dxa"/>
            <w:vAlign w:val="center"/>
          </w:tcPr>
          <w:p w14:paraId="4A4A5977" w14:textId="725A3E43" w:rsidR="00F80C6A" w:rsidRPr="00EA4A71" w:rsidRDefault="00F80C6A" w:rsidP="00032D5D">
            <w:pPr>
              <w:widowControl w:val="0"/>
              <w:rPr>
                <w:rFonts w:ascii="GHEA Grapalat" w:hAnsi="GHEA Grapalat" w:cs="Calibri"/>
                <w:color w:val="000000"/>
                <w:sz w:val="20"/>
                <w:szCs w:val="20"/>
                <w:lang w:val="hy-AM"/>
              </w:rPr>
            </w:pPr>
          </w:p>
        </w:tc>
        <w:tc>
          <w:tcPr>
            <w:tcW w:w="2623" w:type="dxa"/>
            <w:vAlign w:val="center"/>
          </w:tcPr>
          <w:p w14:paraId="21570186" w14:textId="474D21AA" w:rsidR="00F80C6A" w:rsidRPr="005601FE" w:rsidRDefault="00B30130" w:rsidP="005601FE">
            <w:pPr>
              <w:widowControl w:val="0"/>
              <w:jc w:val="center"/>
              <w:rPr>
                <w:rFonts w:ascii="GHEA Grapalat" w:hAnsi="GHEA Grapalat" w:cs="Calibri"/>
                <w:color w:val="000000"/>
                <w:sz w:val="20"/>
                <w:szCs w:val="20"/>
              </w:rPr>
            </w:pPr>
            <w:r w:rsidRPr="00674B23">
              <w:rPr>
                <w:rFonts w:ascii="GHEA Grapalat" w:hAnsi="GHEA Grapalat"/>
                <w:iCs/>
                <w:sz w:val="20"/>
                <w:szCs w:val="20"/>
                <w:lang w:val="hy-AM"/>
              </w:rPr>
              <w:t xml:space="preserve">Строительные работы </w:t>
            </w:r>
            <w:r>
              <w:rPr>
                <w:rFonts w:ascii="GHEA Grapalat" w:hAnsi="GHEA Grapalat"/>
                <w:iCs/>
                <w:sz w:val="20"/>
                <w:szCs w:val="20"/>
                <w:lang w:val="hy-AM"/>
              </w:rPr>
              <w:t xml:space="preserve">po </w:t>
            </w:r>
            <w:r>
              <w:rPr>
                <w:rFonts w:ascii="GHEA Grapalat" w:hAnsi="GHEA Grapalat"/>
                <w:iCs/>
                <w:sz w:val="20"/>
                <w:szCs w:val="20"/>
              </w:rPr>
              <w:t>р</w:t>
            </w:r>
            <w:r w:rsidRPr="00674B23">
              <w:rPr>
                <w:rFonts w:ascii="GHEA Grapalat" w:hAnsi="GHEA Grapalat"/>
                <w:iCs/>
                <w:sz w:val="20"/>
                <w:szCs w:val="20"/>
                <w:lang w:val="hy-AM"/>
              </w:rPr>
              <w:t>емонт</w:t>
            </w:r>
            <w:r>
              <w:rPr>
                <w:rFonts w:ascii="GHEA Grapalat" w:hAnsi="GHEA Grapalat"/>
                <w:iCs/>
                <w:sz w:val="20"/>
                <w:szCs w:val="20"/>
              </w:rPr>
              <w:t>у</w:t>
            </w:r>
            <w:r w:rsidRPr="00674B23">
              <w:rPr>
                <w:rFonts w:ascii="GHEA Grapalat" w:hAnsi="GHEA Grapalat"/>
                <w:iCs/>
                <w:sz w:val="20"/>
                <w:szCs w:val="20"/>
                <w:lang w:val="hy-AM"/>
              </w:rPr>
              <w:t xml:space="preserve"> бордюров на территории административного района Малатия-Себастия</w:t>
            </w:r>
          </w:p>
        </w:tc>
        <w:tc>
          <w:tcPr>
            <w:tcW w:w="5188" w:type="dxa"/>
            <w:gridSpan w:val="3"/>
            <w:vAlign w:val="center"/>
          </w:tcPr>
          <w:p w14:paraId="21E23C9C" w14:textId="7CDBBB22" w:rsidR="00F80C6A" w:rsidRPr="005601FE" w:rsidRDefault="0059189E" w:rsidP="005601FE">
            <w:pPr>
              <w:widowControl w:val="0"/>
              <w:jc w:val="center"/>
              <w:rPr>
                <w:rFonts w:ascii="GHEA Grapalat" w:hAnsi="GHEA Grapalat" w:cs="Calibri"/>
                <w:color w:val="000000"/>
                <w:sz w:val="20"/>
                <w:szCs w:val="20"/>
              </w:rPr>
            </w:pPr>
            <w:r w:rsidRPr="0059189E">
              <w:rPr>
                <w:rFonts w:ascii="GHEA Grapalat" w:hAnsi="GHEA Grapalat" w:cs="Calibri"/>
                <w:color w:val="000000"/>
                <w:sz w:val="20"/>
                <w:szCs w:val="20"/>
              </w:rPr>
              <w:t>Работы, предусмотренные договором, начинаются со дня вступления в силу договоров на строительные работы и оказание услуг по техническому надзору</w:t>
            </w:r>
          </w:p>
        </w:tc>
        <w:tc>
          <w:tcPr>
            <w:tcW w:w="1925" w:type="dxa"/>
            <w:vAlign w:val="center"/>
          </w:tcPr>
          <w:p w14:paraId="7F3BF8B8" w14:textId="4586848E" w:rsidR="00F80C6A" w:rsidRPr="005601FE" w:rsidRDefault="00707E0C" w:rsidP="005601FE">
            <w:pPr>
              <w:widowControl w:val="0"/>
              <w:jc w:val="center"/>
              <w:rPr>
                <w:rFonts w:ascii="GHEA Grapalat" w:hAnsi="GHEA Grapalat" w:cs="Calibri"/>
                <w:color w:val="000000"/>
                <w:sz w:val="20"/>
                <w:szCs w:val="20"/>
              </w:rPr>
            </w:pPr>
            <w:r w:rsidRPr="00707E0C">
              <w:rPr>
                <w:rFonts w:ascii="GHEA Grapalat" w:hAnsi="GHEA Grapalat"/>
                <w:iCs/>
                <w:sz w:val="20"/>
                <w:szCs w:val="20"/>
                <w:lang w:val="hy-AM"/>
              </w:rPr>
              <w:t xml:space="preserve">до </w:t>
            </w:r>
            <w:r w:rsidR="00B30130">
              <w:rPr>
                <w:rFonts w:ascii="GHEA Grapalat" w:hAnsi="GHEA Grapalat"/>
                <w:iCs/>
                <w:sz w:val="20"/>
                <w:szCs w:val="20"/>
                <w:lang w:val="hy-AM"/>
              </w:rPr>
              <w:t>15.10.2026</w:t>
            </w:r>
            <w:r w:rsidRPr="00707E0C">
              <w:rPr>
                <w:rFonts w:ascii="GHEA Grapalat" w:hAnsi="GHEA Grapalat"/>
                <w:iCs/>
                <w:sz w:val="20"/>
                <w:szCs w:val="20"/>
                <w:lang w:val="hy-AM"/>
              </w:rPr>
              <w:t xml:space="preserve"> календарных дней включительно</w:t>
            </w:r>
          </w:p>
        </w:tc>
      </w:tr>
      <w:tr w:rsidR="00BB28C8" w:rsidRPr="009F3DC7" w14:paraId="5C371962" w14:textId="77777777" w:rsidTr="00F80C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4726" w:type="dxa"/>
            <w:gridSpan w:val="3"/>
          </w:tcPr>
          <w:p w14:paraId="353CBF34" w14:textId="77777777" w:rsidR="00BB28C8" w:rsidRPr="009F3DC7" w:rsidRDefault="00BB28C8" w:rsidP="00032D5D">
            <w:pPr>
              <w:widowControl w:val="0"/>
              <w:jc w:val="center"/>
              <w:rPr>
                <w:rFonts w:ascii="GHEA Grapalat" w:hAnsi="GHEA Grapalat" w:cs="Sylfaen"/>
                <w:b/>
                <w:bCs/>
              </w:rPr>
            </w:pPr>
            <w:r w:rsidRPr="009F3DC7">
              <w:rPr>
                <w:rFonts w:ascii="GHEA Grapalat" w:hAnsi="GHEA Grapalat"/>
                <w:b/>
              </w:rPr>
              <w:t>ЗАКАЗЧИК</w:t>
            </w:r>
          </w:p>
          <w:p w14:paraId="76800CE6" w14:textId="77777777" w:rsidR="00BB28C8" w:rsidRPr="00517562" w:rsidRDefault="00BB28C8" w:rsidP="00032D5D">
            <w:pPr>
              <w:widowControl w:val="0"/>
              <w:jc w:val="center"/>
              <w:rPr>
                <w:rFonts w:ascii="GHEA Grapalat" w:hAnsi="GHEA Grapalat"/>
                <w:lang w:val="en-US"/>
              </w:rPr>
            </w:pPr>
            <w:r>
              <w:rPr>
                <w:rFonts w:ascii="GHEA Grapalat" w:hAnsi="GHEA Grapalat"/>
                <w:lang w:val="en-US"/>
              </w:rPr>
              <w:t>______________________</w:t>
            </w:r>
          </w:p>
          <w:p w14:paraId="297BB9AF" w14:textId="77777777" w:rsidR="00BB28C8" w:rsidRPr="00517562" w:rsidRDefault="00BB28C8" w:rsidP="00032D5D">
            <w:pPr>
              <w:widowControl w:val="0"/>
              <w:jc w:val="center"/>
              <w:rPr>
                <w:rFonts w:ascii="GHEA Grapalat" w:hAnsi="GHEA Grapalat"/>
                <w:vertAlign w:val="superscript"/>
              </w:rPr>
            </w:pPr>
            <w:r w:rsidRPr="00517562">
              <w:rPr>
                <w:rFonts w:ascii="GHEA Grapalat" w:hAnsi="GHEA Grapalat"/>
                <w:vertAlign w:val="superscript"/>
              </w:rPr>
              <w:t>/подпись/</w:t>
            </w:r>
          </w:p>
          <w:p w14:paraId="0A8F383B" w14:textId="77777777" w:rsidR="00BB28C8" w:rsidRPr="009F3DC7" w:rsidRDefault="00BB28C8" w:rsidP="00032D5D">
            <w:pPr>
              <w:widowControl w:val="0"/>
              <w:jc w:val="center"/>
              <w:rPr>
                <w:rFonts w:ascii="GHEA Grapalat" w:hAnsi="GHEA Grapalat"/>
              </w:rPr>
            </w:pPr>
            <w:r w:rsidRPr="009F3DC7">
              <w:rPr>
                <w:rFonts w:ascii="GHEA Grapalat" w:hAnsi="GHEA Grapalat"/>
              </w:rPr>
              <w:t>М. П.</w:t>
            </w:r>
          </w:p>
        </w:tc>
        <w:tc>
          <w:tcPr>
            <w:tcW w:w="236" w:type="dxa"/>
          </w:tcPr>
          <w:p w14:paraId="336CF81D" w14:textId="77777777" w:rsidR="00BB28C8" w:rsidRPr="009F3DC7" w:rsidRDefault="00BB28C8" w:rsidP="00032D5D">
            <w:pPr>
              <w:widowControl w:val="0"/>
              <w:jc w:val="center"/>
              <w:rPr>
                <w:rFonts w:ascii="GHEA Grapalat" w:hAnsi="GHEA Grapalat"/>
              </w:rPr>
            </w:pPr>
          </w:p>
        </w:tc>
        <w:tc>
          <w:tcPr>
            <w:tcW w:w="6423" w:type="dxa"/>
            <w:gridSpan w:val="4"/>
          </w:tcPr>
          <w:p w14:paraId="767751B7" w14:textId="77777777" w:rsidR="00BB28C8" w:rsidRPr="009F3DC7" w:rsidRDefault="00BB28C8" w:rsidP="00032D5D">
            <w:pPr>
              <w:widowControl w:val="0"/>
              <w:jc w:val="center"/>
              <w:rPr>
                <w:rFonts w:ascii="GHEA Grapalat" w:hAnsi="GHEA Grapalat" w:cs="Sylfaen"/>
                <w:b/>
                <w:bCs/>
              </w:rPr>
            </w:pPr>
            <w:r w:rsidRPr="009F3DC7">
              <w:rPr>
                <w:rFonts w:ascii="GHEA Grapalat" w:hAnsi="GHEA Grapalat"/>
                <w:b/>
              </w:rPr>
              <w:t>ПОДРЯДЧИК</w:t>
            </w:r>
          </w:p>
          <w:p w14:paraId="5A86C9DF" w14:textId="77777777" w:rsidR="00BB28C8" w:rsidRPr="00517562" w:rsidRDefault="00BB28C8" w:rsidP="00032D5D">
            <w:pPr>
              <w:widowControl w:val="0"/>
              <w:jc w:val="center"/>
              <w:rPr>
                <w:rFonts w:ascii="GHEA Grapalat" w:hAnsi="GHEA Grapalat"/>
                <w:lang w:val="en-US"/>
              </w:rPr>
            </w:pPr>
            <w:r>
              <w:rPr>
                <w:rFonts w:ascii="GHEA Grapalat" w:hAnsi="GHEA Grapalat"/>
                <w:lang w:val="en-US"/>
              </w:rPr>
              <w:t>_____________________</w:t>
            </w:r>
          </w:p>
          <w:p w14:paraId="7FFB5B88" w14:textId="77777777" w:rsidR="00BB28C8" w:rsidRPr="00517562" w:rsidRDefault="00BB28C8" w:rsidP="00032D5D">
            <w:pPr>
              <w:widowControl w:val="0"/>
              <w:jc w:val="center"/>
              <w:rPr>
                <w:rFonts w:ascii="GHEA Grapalat" w:hAnsi="GHEA Grapalat"/>
                <w:vertAlign w:val="superscript"/>
              </w:rPr>
            </w:pPr>
            <w:r w:rsidRPr="00517562">
              <w:rPr>
                <w:rFonts w:ascii="GHEA Grapalat" w:hAnsi="GHEA Grapalat"/>
                <w:vertAlign w:val="superscript"/>
              </w:rPr>
              <w:t>/подпись/</w:t>
            </w:r>
          </w:p>
          <w:p w14:paraId="68F36358" w14:textId="77777777" w:rsidR="00BB28C8" w:rsidRPr="009F3DC7" w:rsidRDefault="00BB28C8" w:rsidP="00032D5D">
            <w:pPr>
              <w:widowControl w:val="0"/>
              <w:jc w:val="center"/>
              <w:rPr>
                <w:rFonts w:ascii="GHEA Grapalat" w:hAnsi="GHEA Grapalat"/>
              </w:rPr>
            </w:pPr>
            <w:r w:rsidRPr="009F3DC7">
              <w:rPr>
                <w:rFonts w:ascii="GHEA Grapalat" w:hAnsi="GHEA Grapalat"/>
              </w:rPr>
              <w:t>М. П.</w:t>
            </w:r>
          </w:p>
        </w:tc>
      </w:tr>
    </w:tbl>
    <w:p w14:paraId="07360B24" w14:textId="4ABC4BC0" w:rsidR="00264532" w:rsidRDefault="00264532" w:rsidP="00032D5D">
      <w:pPr>
        <w:widowControl w:val="0"/>
        <w:ind w:firstLine="567"/>
        <w:jc w:val="right"/>
        <w:rPr>
          <w:rFonts w:ascii="GHEA Grapalat" w:hAnsi="GHEA Grapalat"/>
          <w:i/>
        </w:rPr>
      </w:pPr>
    </w:p>
    <w:p w14:paraId="34B2D30D" w14:textId="4B576C71" w:rsidR="006725DE" w:rsidRDefault="006725DE" w:rsidP="00032D5D">
      <w:pPr>
        <w:widowControl w:val="0"/>
        <w:ind w:firstLine="567"/>
        <w:jc w:val="right"/>
        <w:rPr>
          <w:rFonts w:ascii="GHEA Grapalat" w:hAnsi="GHEA Grapalat"/>
          <w:i/>
        </w:rPr>
      </w:pPr>
    </w:p>
    <w:p w14:paraId="73E81944" w14:textId="2A1E4D53" w:rsidR="006725DE" w:rsidRDefault="006725DE" w:rsidP="00032D5D">
      <w:pPr>
        <w:widowControl w:val="0"/>
        <w:ind w:firstLine="567"/>
        <w:jc w:val="right"/>
        <w:rPr>
          <w:rFonts w:ascii="GHEA Grapalat" w:hAnsi="GHEA Grapalat"/>
          <w:i/>
        </w:rPr>
      </w:pPr>
    </w:p>
    <w:p w14:paraId="67893A4C" w14:textId="4FC7B930" w:rsidR="006725DE" w:rsidRDefault="006725DE" w:rsidP="00032D5D">
      <w:pPr>
        <w:widowControl w:val="0"/>
        <w:ind w:firstLine="567"/>
        <w:jc w:val="right"/>
        <w:rPr>
          <w:rFonts w:ascii="GHEA Grapalat" w:hAnsi="GHEA Grapalat"/>
          <w:i/>
        </w:rPr>
      </w:pPr>
    </w:p>
    <w:p w14:paraId="3C183809" w14:textId="082A83B2" w:rsidR="009508DF" w:rsidRDefault="009508DF" w:rsidP="00032D5D">
      <w:pPr>
        <w:widowControl w:val="0"/>
        <w:ind w:firstLine="567"/>
        <w:jc w:val="right"/>
        <w:rPr>
          <w:rFonts w:ascii="GHEA Grapalat" w:hAnsi="GHEA Grapalat"/>
          <w:i/>
        </w:rPr>
      </w:pPr>
    </w:p>
    <w:p w14:paraId="620AEFA5" w14:textId="58987EAE" w:rsidR="009508DF" w:rsidRDefault="009508DF" w:rsidP="00032D5D">
      <w:pPr>
        <w:widowControl w:val="0"/>
        <w:ind w:firstLine="567"/>
        <w:jc w:val="right"/>
        <w:rPr>
          <w:rFonts w:ascii="GHEA Grapalat" w:hAnsi="GHEA Grapalat"/>
          <w:i/>
        </w:rPr>
      </w:pPr>
    </w:p>
    <w:p w14:paraId="6D40CF12" w14:textId="6A54DB06" w:rsidR="009508DF" w:rsidRDefault="009508DF" w:rsidP="00032D5D">
      <w:pPr>
        <w:widowControl w:val="0"/>
        <w:ind w:firstLine="567"/>
        <w:jc w:val="right"/>
        <w:rPr>
          <w:rFonts w:ascii="GHEA Grapalat" w:hAnsi="GHEA Grapalat"/>
          <w:i/>
        </w:rPr>
      </w:pPr>
    </w:p>
    <w:p w14:paraId="54636E30" w14:textId="05870EB1" w:rsidR="009508DF" w:rsidRDefault="009508DF" w:rsidP="00032D5D">
      <w:pPr>
        <w:widowControl w:val="0"/>
        <w:ind w:firstLine="567"/>
        <w:jc w:val="right"/>
        <w:rPr>
          <w:rFonts w:ascii="GHEA Grapalat" w:hAnsi="GHEA Grapalat"/>
          <w:i/>
        </w:rPr>
      </w:pPr>
    </w:p>
    <w:p w14:paraId="4E604855" w14:textId="77777777" w:rsidR="00A63968" w:rsidRDefault="00A63968" w:rsidP="00032D5D">
      <w:pPr>
        <w:widowControl w:val="0"/>
        <w:ind w:firstLine="567"/>
        <w:jc w:val="right"/>
        <w:rPr>
          <w:rFonts w:ascii="GHEA Grapalat" w:hAnsi="GHEA Grapalat"/>
          <w:i/>
        </w:rPr>
      </w:pPr>
    </w:p>
    <w:p w14:paraId="182A76FD" w14:textId="77777777" w:rsidR="00A63968" w:rsidRDefault="00A63968" w:rsidP="00032D5D">
      <w:pPr>
        <w:widowControl w:val="0"/>
        <w:ind w:firstLine="567"/>
        <w:jc w:val="right"/>
        <w:rPr>
          <w:rFonts w:ascii="GHEA Grapalat" w:hAnsi="GHEA Grapalat"/>
          <w:i/>
        </w:rPr>
      </w:pPr>
    </w:p>
    <w:p w14:paraId="091E505A" w14:textId="77777777" w:rsidR="0059189E" w:rsidRDefault="0059189E" w:rsidP="00032D5D">
      <w:pPr>
        <w:widowControl w:val="0"/>
        <w:ind w:firstLine="567"/>
        <w:jc w:val="right"/>
        <w:rPr>
          <w:rFonts w:ascii="GHEA Grapalat" w:hAnsi="GHEA Grapalat"/>
          <w:i/>
          <w:lang w:val="en-US"/>
        </w:rPr>
      </w:pPr>
    </w:p>
    <w:p w14:paraId="1176BF71" w14:textId="77777777" w:rsidR="0059189E" w:rsidRDefault="0059189E" w:rsidP="00032D5D">
      <w:pPr>
        <w:widowControl w:val="0"/>
        <w:ind w:firstLine="567"/>
        <w:jc w:val="right"/>
        <w:rPr>
          <w:rFonts w:ascii="GHEA Grapalat" w:hAnsi="GHEA Grapalat"/>
          <w:i/>
          <w:lang w:val="en-US"/>
        </w:rPr>
      </w:pPr>
    </w:p>
    <w:p w14:paraId="40157C59" w14:textId="77777777" w:rsidR="0059189E" w:rsidRDefault="0059189E" w:rsidP="00032D5D">
      <w:pPr>
        <w:widowControl w:val="0"/>
        <w:ind w:firstLine="567"/>
        <w:jc w:val="right"/>
        <w:rPr>
          <w:rFonts w:ascii="GHEA Grapalat" w:hAnsi="GHEA Grapalat"/>
          <w:i/>
          <w:lang w:val="en-US"/>
        </w:rPr>
      </w:pPr>
    </w:p>
    <w:p w14:paraId="09B3A38E" w14:textId="77777777" w:rsidR="0059189E" w:rsidRDefault="0059189E" w:rsidP="00032D5D">
      <w:pPr>
        <w:widowControl w:val="0"/>
        <w:ind w:firstLine="567"/>
        <w:jc w:val="right"/>
        <w:rPr>
          <w:rFonts w:ascii="GHEA Grapalat" w:hAnsi="GHEA Grapalat"/>
          <w:i/>
          <w:lang w:val="en-US"/>
        </w:rPr>
      </w:pPr>
    </w:p>
    <w:p w14:paraId="5BC0A4D8" w14:textId="77777777" w:rsidR="0059189E" w:rsidRDefault="0059189E" w:rsidP="00032D5D">
      <w:pPr>
        <w:widowControl w:val="0"/>
        <w:ind w:firstLine="567"/>
        <w:jc w:val="right"/>
        <w:rPr>
          <w:rFonts w:ascii="GHEA Grapalat" w:hAnsi="GHEA Grapalat"/>
          <w:i/>
          <w:lang w:val="en-US"/>
        </w:rPr>
      </w:pPr>
    </w:p>
    <w:p w14:paraId="54A890A4" w14:textId="77777777" w:rsidR="0059189E" w:rsidRDefault="0059189E" w:rsidP="00032D5D">
      <w:pPr>
        <w:widowControl w:val="0"/>
        <w:ind w:firstLine="567"/>
        <w:jc w:val="right"/>
        <w:rPr>
          <w:rFonts w:ascii="GHEA Grapalat" w:hAnsi="GHEA Grapalat"/>
          <w:i/>
          <w:lang w:val="en-US"/>
        </w:rPr>
      </w:pPr>
    </w:p>
    <w:p w14:paraId="60A9423F" w14:textId="77777777" w:rsidR="0059189E" w:rsidRDefault="0059189E" w:rsidP="00032D5D">
      <w:pPr>
        <w:widowControl w:val="0"/>
        <w:ind w:firstLine="567"/>
        <w:jc w:val="right"/>
        <w:rPr>
          <w:rFonts w:ascii="GHEA Grapalat" w:hAnsi="GHEA Grapalat"/>
          <w:i/>
          <w:lang w:val="en-US"/>
        </w:rPr>
      </w:pPr>
    </w:p>
    <w:p w14:paraId="5F1DA8B7" w14:textId="77777777" w:rsidR="0059189E" w:rsidRDefault="0059189E" w:rsidP="00032D5D">
      <w:pPr>
        <w:widowControl w:val="0"/>
        <w:ind w:firstLine="567"/>
        <w:jc w:val="right"/>
        <w:rPr>
          <w:rFonts w:ascii="GHEA Grapalat" w:hAnsi="GHEA Grapalat"/>
          <w:i/>
          <w:lang w:val="en-US"/>
        </w:rPr>
      </w:pPr>
    </w:p>
    <w:p w14:paraId="628B8220" w14:textId="77777777" w:rsidR="0059189E" w:rsidRDefault="0059189E" w:rsidP="00032D5D">
      <w:pPr>
        <w:widowControl w:val="0"/>
        <w:ind w:firstLine="567"/>
        <w:jc w:val="right"/>
        <w:rPr>
          <w:rFonts w:ascii="GHEA Grapalat" w:hAnsi="GHEA Grapalat"/>
          <w:i/>
          <w:lang w:val="en-US"/>
        </w:rPr>
      </w:pPr>
    </w:p>
    <w:p w14:paraId="6F657D69" w14:textId="77777777" w:rsidR="0059189E" w:rsidRDefault="0059189E" w:rsidP="00032D5D">
      <w:pPr>
        <w:widowControl w:val="0"/>
        <w:ind w:firstLine="567"/>
        <w:jc w:val="right"/>
        <w:rPr>
          <w:rFonts w:ascii="GHEA Grapalat" w:hAnsi="GHEA Grapalat"/>
          <w:i/>
          <w:lang w:val="en-US"/>
        </w:rPr>
      </w:pPr>
    </w:p>
    <w:p w14:paraId="5F9E56C0" w14:textId="77777777" w:rsidR="0059189E" w:rsidRDefault="0059189E" w:rsidP="00032D5D">
      <w:pPr>
        <w:widowControl w:val="0"/>
        <w:ind w:firstLine="567"/>
        <w:jc w:val="right"/>
        <w:rPr>
          <w:rFonts w:ascii="GHEA Grapalat" w:hAnsi="GHEA Grapalat"/>
          <w:i/>
          <w:lang w:val="en-US"/>
        </w:rPr>
      </w:pPr>
    </w:p>
    <w:p w14:paraId="4B078BE1" w14:textId="77777777" w:rsidR="0059189E" w:rsidRDefault="0059189E" w:rsidP="00032D5D">
      <w:pPr>
        <w:widowControl w:val="0"/>
        <w:ind w:firstLine="567"/>
        <w:jc w:val="right"/>
        <w:rPr>
          <w:rFonts w:ascii="GHEA Grapalat" w:hAnsi="GHEA Grapalat"/>
          <w:i/>
          <w:lang w:val="en-US"/>
        </w:rPr>
      </w:pPr>
    </w:p>
    <w:p w14:paraId="14107016" w14:textId="77777777" w:rsidR="0059189E" w:rsidRDefault="0059189E" w:rsidP="00032D5D">
      <w:pPr>
        <w:widowControl w:val="0"/>
        <w:ind w:firstLine="567"/>
        <w:jc w:val="right"/>
        <w:rPr>
          <w:rFonts w:ascii="GHEA Grapalat" w:hAnsi="GHEA Grapalat"/>
          <w:i/>
          <w:lang w:val="en-US"/>
        </w:rPr>
      </w:pPr>
    </w:p>
    <w:p w14:paraId="46687D59" w14:textId="77777777" w:rsidR="0059189E" w:rsidRDefault="0059189E" w:rsidP="00032D5D">
      <w:pPr>
        <w:widowControl w:val="0"/>
        <w:ind w:firstLine="567"/>
        <w:jc w:val="right"/>
        <w:rPr>
          <w:rFonts w:ascii="GHEA Grapalat" w:hAnsi="GHEA Grapalat"/>
          <w:i/>
          <w:lang w:val="en-US"/>
        </w:rPr>
      </w:pPr>
    </w:p>
    <w:p w14:paraId="05F2FFB2" w14:textId="77777777" w:rsidR="0059189E" w:rsidRDefault="0059189E" w:rsidP="00032D5D">
      <w:pPr>
        <w:widowControl w:val="0"/>
        <w:ind w:firstLine="567"/>
        <w:jc w:val="right"/>
        <w:rPr>
          <w:rFonts w:ascii="GHEA Grapalat" w:hAnsi="GHEA Grapalat"/>
          <w:i/>
          <w:lang w:val="en-US"/>
        </w:rPr>
      </w:pPr>
    </w:p>
    <w:p w14:paraId="3445BA27" w14:textId="319D9893" w:rsidR="00BB28C8" w:rsidRPr="009F3DC7" w:rsidRDefault="00BB28C8" w:rsidP="00032D5D">
      <w:pPr>
        <w:widowControl w:val="0"/>
        <w:ind w:firstLine="567"/>
        <w:jc w:val="right"/>
        <w:rPr>
          <w:rFonts w:ascii="GHEA Grapalat" w:hAnsi="GHEA Grapalat" w:cs="Sylfaen"/>
          <w:i/>
        </w:rPr>
      </w:pPr>
      <w:r w:rsidRPr="009F3DC7">
        <w:rPr>
          <w:rFonts w:ascii="GHEA Grapalat" w:hAnsi="GHEA Grapalat"/>
          <w:i/>
        </w:rPr>
        <w:t>Приложение № 3</w:t>
      </w:r>
    </w:p>
    <w:p w14:paraId="720331B9" w14:textId="77777777" w:rsidR="00BB28C8" w:rsidRPr="009F3DC7" w:rsidRDefault="00BB28C8" w:rsidP="00032D5D">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7F9771F3" w14:textId="77777777" w:rsidR="00BB28C8" w:rsidRPr="009F3DC7" w:rsidRDefault="00BB28C8" w:rsidP="00032D5D">
      <w:pPr>
        <w:widowControl w:val="0"/>
        <w:tabs>
          <w:tab w:val="left" w:pos="9540"/>
        </w:tabs>
        <w:ind w:firstLine="567"/>
        <w:jc w:val="center"/>
        <w:rPr>
          <w:rFonts w:ascii="GHEA Grapalat" w:hAnsi="GHEA Grapalat"/>
        </w:rPr>
      </w:pPr>
    </w:p>
    <w:p w14:paraId="6FFB7F45" w14:textId="77777777" w:rsidR="00BB28C8" w:rsidRPr="00685FDC" w:rsidRDefault="00BB28C8" w:rsidP="00032D5D">
      <w:pPr>
        <w:widowControl w:val="0"/>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2"/>
        <w:t>*</w:t>
      </w:r>
    </w:p>
    <w:p w14:paraId="1E4E6DFC" w14:textId="77777777" w:rsidR="00BB28C8" w:rsidRPr="009F3DC7" w:rsidRDefault="00BB28C8" w:rsidP="00032D5D">
      <w:pPr>
        <w:widowControl w:val="0"/>
        <w:ind w:firstLine="567"/>
        <w:jc w:val="right"/>
        <w:rPr>
          <w:rFonts w:ascii="GHEA Grapalat" w:hAnsi="GHEA Grapalat"/>
        </w:rPr>
      </w:pPr>
      <w:r w:rsidRPr="009F3DC7">
        <w:rPr>
          <w:rFonts w:ascii="GHEA Grapalat" w:hAnsi="GHEA Grapalat"/>
        </w:rPr>
        <w:t>драмов РА</w:t>
      </w:r>
    </w:p>
    <w:tbl>
      <w:tblPr>
        <w:tblW w:w="11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393"/>
        <w:gridCol w:w="1019"/>
        <w:gridCol w:w="582"/>
        <w:gridCol w:w="700"/>
        <w:gridCol w:w="431"/>
        <w:gridCol w:w="556"/>
        <w:gridCol w:w="436"/>
        <w:gridCol w:w="515"/>
        <w:gridCol w:w="477"/>
        <w:gridCol w:w="531"/>
        <w:gridCol w:w="729"/>
        <w:gridCol w:w="663"/>
        <w:gridCol w:w="594"/>
        <w:gridCol w:w="644"/>
        <w:gridCol w:w="581"/>
      </w:tblGrid>
      <w:tr w:rsidR="00BB28C8" w:rsidRPr="00685FDC" w14:paraId="7F1987D9" w14:textId="77777777" w:rsidTr="00676BAE">
        <w:trPr>
          <w:jc w:val="center"/>
        </w:trPr>
        <w:tc>
          <w:tcPr>
            <w:tcW w:w="11110" w:type="dxa"/>
            <w:gridSpan w:val="16"/>
          </w:tcPr>
          <w:p w14:paraId="41DE1006" w14:textId="77777777" w:rsidR="00BB28C8" w:rsidRPr="00685FDC" w:rsidRDefault="00BB28C8" w:rsidP="00032D5D">
            <w:pPr>
              <w:widowControl w:val="0"/>
              <w:jc w:val="center"/>
              <w:rPr>
                <w:rFonts w:ascii="GHEA Grapalat" w:hAnsi="GHEA Grapalat"/>
                <w:sz w:val="14"/>
                <w:szCs w:val="16"/>
              </w:rPr>
            </w:pPr>
            <w:r w:rsidRPr="00685FDC">
              <w:rPr>
                <w:rFonts w:ascii="GHEA Grapalat" w:hAnsi="GHEA Grapalat"/>
                <w:sz w:val="14"/>
                <w:szCs w:val="16"/>
              </w:rPr>
              <w:t>Работа</w:t>
            </w:r>
          </w:p>
        </w:tc>
      </w:tr>
      <w:tr w:rsidR="00BB28C8" w:rsidRPr="00685FDC" w14:paraId="25F1C909" w14:textId="77777777" w:rsidTr="00676BAE">
        <w:trPr>
          <w:jc w:val="center"/>
        </w:trPr>
        <w:tc>
          <w:tcPr>
            <w:tcW w:w="1259" w:type="dxa"/>
            <w:vAlign w:val="center"/>
          </w:tcPr>
          <w:p w14:paraId="117D8F97" w14:textId="77777777" w:rsidR="00BB28C8" w:rsidRPr="00685FDC" w:rsidRDefault="00BB28C8" w:rsidP="00032D5D">
            <w:pPr>
              <w:widowControl w:val="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393" w:type="dxa"/>
            <w:vAlign w:val="center"/>
          </w:tcPr>
          <w:p w14:paraId="18FA3BCC" w14:textId="77777777" w:rsidR="00BB28C8" w:rsidRPr="00685FDC" w:rsidRDefault="00BB28C8" w:rsidP="00032D5D">
            <w:pPr>
              <w:widowControl w:val="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14:paraId="52D4AD77" w14:textId="77777777" w:rsidR="00BB28C8" w:rsidRPr="00685FDC" w:rsidRDefault="00BB28C8" w:rsidP="00032D5D">
            <w:pPr>
              <w:widowControl w:val="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14:paraId="440F9C73" w14:textId="0173FF4B" w:rsidR="00BB28C8" w:rsidRPr="00685FDC" w:rsidRDefault="00BB28C8" w:rsidP="00032D5D">
            <w:pPr>
              <w:widowControl w:val="0"/>
              <w:jc w:val="both"/>
              <w:rPr>
                <w:rFonts w:ascii="GHEA Grapalat" w:hAnsi="GHEA Grapalat"/>
                <w:sz w:val="14"/>
                <w:szCs w:val="16"/>
              </w:rPr>
            </w:pPr>
            <w:r w:rsidRPr="00685FDC">
              <w:rPr>
                <w:rFonts w:ascii="GHEA Grapalat" w:hAnsi="GHEA Grapalat"/>
                <w:sz w:val="14"/>
                <w:szCs w:val="16"/>
              </w:rPr>
              <w:t xml:space="preserve">Оплату работы предусматривается произвести в </w:t>
            </w:r>
            <w:r w:rsidR="009141E0">
              <w:rPr>
                <w:rFonts w:ascii="GHEA Grapalat" w:hAnsi="GHEA Grapalat"/>
                <w:sz w:val="14"/>
                <w:szCs w:val="16"/>
              </w:rPr>
              <w:t>202</w:t>
            </w:r>
            <w:r w:rsidR="00247CB4">
              <w:rPr>
                <w:rFonts w:ascii="GHEA Grapalat" w:hAnsi="GHEA Grapalat"/>
                <w:sz w:val="14"/>
                <w:szCs w:val="16"/>
                <w:lang w:val="hy-AM"/>
              </w:rPr>
              <w:t>5</w:t>
            </w:r>
            <w:r w:rsidRPr="00685FDC">
              <w:rPr>
                <w:rFonts w:ascii="GHEA Grapalat" w:hAnsi="GHEA Grapalat"/>
                <w:sz w:val="14"/>
                <w:szCs w:val="16"/>
              </w:rPr>
              <w:t xml:space="preserve"> г., по месяцам, в том числе</w:t>
            </w:r>
            <w:r w:rsidRPr="00685FDC">
              <w:rPr>
                <w:rStyle w:val="FootnoteReference"/>
                <w:rFonts w:ascii="GHEA Grapalat" w:hAnsi="GHEA Grapalat"/>
                <w:sz w:val="14"/>
                <w:szCs w:val="16"/>
              </w:rPr>
              <w:footnoteReference w:customMarkFollows="1" w:id="33"/>
              <w:t>**</w:t>
            </w:r>
          </w:p>
        </w:tc>
      </w:tr>
      <w:tr w:rsidR="00BB28C8" w:rsidRPr="00685FDC" w14:paraId="7B6D18F3" w14:textId="77777777" w:rsidTr="00676BAE">
        <w:trPr>
          <w:cantSplit/>
          <w:trHeight w:val="1134"/>
          <w:jc w:val="center"/>
        </w:trPr>
        <w:tc>
          <w:tcPr>
            <w:tcW w:w="1259" w:type="dxa"/>
          </w:tcPr>
          <w:p w14:paraId="47BA2F44" w14:textId="77777777" w:rsidR="00BB28C8" w:rsidRPr="00685FDC" w:rsidRDefault="00BB28C8" w:rsidP="00032D5D">
            <w:pPr>
              <w:widowControl w:val="0"/>
              <w:jc w:val="center"/>
              <w:rPr>
                <w:rFonts w:ascii="GHEA Grapalat" w:hAnsi="GHEA Grapalat"/>
                <w:sz w:val="14"/>
                <w:szCs w:val="16"/>
              </w:rPr>
            </w:pPr>
          </w:p>
        </w:tc>
        <w:tc>
          <w:tcPr>
            <w:tcW w:w="1393" w:type="dxa"/>
          </w:tcPr>
          <w:p w14:paraId="4CB42B1B" w14:textId="77777777" w:rsidR="00BB28C8" w:rsidRPr="00685FDC" w:rsidRDefault="00BB28C8" w:rsidP="00032D5D">
            <w:pPr>
              <w:widowControl w:val="0"/>
              <w:jc w:val="center"/>
              <w:rPr>
                <w:rFonts w:ascii="GHEA Grapalat" w:hAnsi="GHEA Grapalat"/>
                <w:sz w:val="14"/>
                <w:szCs w:val="16"/>
              </w:rPr>
            </w:pPr>
          </w:p>
        </w:tc>
        <w:tc>
          <w:tcPr>
            <w:tcW w:w="1019" w:type="dxa"/>
          </w:tcPr>
          <w:p w14:paraId="36E677C3" w14:textId="77777777" w:rsidR="00BB28C8" w:rsidRPr="00685FDC" w:rsidRDefault="00BB28C8" w:rsidP="00032D5D">
            <w:pPr>
              <w:widowControl w:val="0"/>
              <w:jc w:val="center"/>
              <w:rPr>
                <w:rFonts w:ascii="GHEA Grapalat" w:hAnsi="GHEA Grapalat"/>
                <w:sz w:val="14"/>
                <w:szCs w:val="16"/>
              </w:rPr>
            </w:pPr>
          </w:p>
        </w:tc>
        <w:tc>
          <w:tcPr>
            <w:tcW w:w="582" w:type="dxa"/>
            <w:vAlign w:val="center"/>
          </w:tcPr>
          <w:p w14:paraId="428D3C39"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14:paraId="3F4C1C04" w14:textId="77777777" w:rsidR="00BB28C8" w:rsidRPr="00685FDC" w:rsidRDefault="00BB28C8" w:rsidP="00032D5D">
            <w:pPr>
              <w:widowControl w:val="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14:paraId="65DB9FF7"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14:paraId="3594B0C1" w14:textId="77777777" w:rsidR="00BB28C8" w:rsidRPr="00685FDC" w:rsidRDefault="00BB28C8" w:rsidP="00032D5D">
            <w:pPr>
              <w:widowControl w:val="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14:paraId="244DB6C7"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14:paraId="5469C1E4"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14:paraId="78401A3F"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14:paraId="4E3BDB98"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14:paraId="69644808"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14:paraId="472C57BD"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14:paraId="0B2EB8AB"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14:paraId="1A6F24C8"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14:paraId="34E2CA06" w14:textId="77777777" w:rsidR="00BB28C8" w:rsidRPr="00685FDC" w:rsidRDefault="00BB28C8" w:rsidP="00032D5D">
            <w:pPr>
              <w:widowControl w:val="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4745AB" w:rsidRPr="00685FDC" w14:paraId="78FE67B4" w14:textId="77777777" w:rsidTr="00C77932">
        <w:trPr>
          <w:cantSplit/>
          <w:trHeight w:val="944"/>
          <w:jc w:val="center"/>
        </w:trPr>
        <w:tc>
          <w:tcPr>
            <w:tcW w:w="1259" w:type="dxa"/>
          </w:tcPr>
          <w:p w14:paraId="23631B24" w14:textId="34FE36A5" w:rsidR="004745AB" w:rsidRPr="00FC78DC" w:rsidRDefault="004745AB" w:rsidP="004745AB">
            <w:pPr>
              <w:widowControl w:val="0"/>
              <w:jc w:val="center"/>
              <w:rPr>
                <w:rFonts w:ascii="GHEA Grapalat" w:hAnsi="GHEA Grapalat"/>
                <w:sz w:val="14"/>
                <w:szCs w:val="16"/>
                <w:lang w:val="en-US"/>
              </w:rPr>
            </w:pPr>
            <w:r>
              <w:rPr>
                <w:rFonts w:ascii="GHEA Grapalat" w:hAnsi="GHEA Grapalat"/>
                <w:sz w:val="14"/>
                <w:szCs w:val="16"/>
                <w:lang w:val="en-US"/>
              </w:rPr>
              <w:t>1</w:t>
            </w:r>
          </w:p>
        </w:tc>
        <w:tc>
          <w:tcPr>
            <w:tcW w:w="1393" w:type="dxa"/>
            <w:vAlign w:val="center"/>
          </w:tcPr>
          <w:p w14:paraId="2C14E71B" w14:textId="55EE06B5" w:rsidR="004745AB" w:rsidRPr="00B93F9F" w:rsidRDefault="004745AB" w:rsidP="004745AB">
            <w:pPr>
              <w:widowControl w:val="0"/>
              <w:jc w:val="center"/>
              <w:rPr>
                <w:rFonts w:ascii="GHEA Grapalat" w:hAnsi="GHEA Grapalat"/>
                <w:sz w:val="20"/>
                <w:szCs w:val="20"/>
              </w:rPr>
            </w:pPr>
            <w:r w:rsidRPr="00674B23">
              <w:rPr>
                <w:rFonts w:ascii="GHEA Grapalat" w:hAnsi="GHEA Grapalat"/>
                <w:iCs/>
                <w:sz w:val="20"/>
                <w:szCs w:val="20"/>
                <w:lang w:val="hy-AM"/>
              </w:rPr>
              <w:t>45231177/520</w:t>
            </w:r>
          </w:p>
        </w:tc>
        <w:tc>
          <w:tcPr>
            <w:tcW w:w="1019" w:type="dxa"/>
            <w:vAlign w:val="center"/>
          </w:tcPr>
          <w:p w14:paraId="38F2C509" w14:textId="12FE4EC2" w:rsidR="004745AB" w:rsidRPr="00685FDC" w:rsidRDefault="004745AB" w:rsidP="004745AB">
            <w:pPr>
              <w:widowControl w:val="0"/>
              <w:jc w:val="center"/>
              <w:rPr>
                <w:rFonts w:ascii="GHEA Grapalat" w:hAnsi="GHEA Grapalat"/>
                <w:sz w:val="14"/>
                <w:szCs w:val="16"/>
              </w:rPr>
            </w:pPr>
            <w:r w:rsidRPr="00674B23">
              <w:rPr>
                <w:rFonts w:ascii="GHEA Grapalat" w:hAnsi="GHEA Grapalat"/>
                <w:iCs/>
                <w:sz w:val="20"/>
                <w:szCs w:val="20"/>
                <w:lang w:val="hy-AM"/>
              </w:rPr>
              <w:t xml:space="preserve">Строительные работы </w:t>
            </w:r>
            <w:r>
              <w:rPr>
                <w:rFonts w:ascii="GHEA Grapalat" w:hAnsi="GHEA Grapalat"/>
                <w:iCs/>
                <w:sz w:val="20"/>
                <w:szCs w:val="20"/>
                <w:lang w:val="hy-AM"/>
              </w:rPr>
              <w:t xml:space="preserve">po </w:t>
            </w:r>
            <w:r>
              <w:rPr>
                <w:rFonts w:ascii="GHEA Grapalat" w:hAnsi="GHEA Grapalat"/>
                <w:iCs/>
                <w:sz w:val="20"/>
                <w:szCs w:val="20"/>
              </w:rPr>
              <w:t>р</w:t>
            </w:r>
            <w:r w:rsidRPr="00674B23">
              <w:rPr>
                <w:rFonts w:ascii="GHEA Grapalat" w:hAnsi="GHEA Grapalat"/>
                <w:iCs/>
                <w:sz w:val="20"/>
                <w:szCs w:val="20"/>
                <w:lang w:val="hy-AM"/>
              </w:rPr>
              <w:t>емонт</w:t>
            </w:r>
            <w:r>
              <w:rPr>
                <w:rFonts w:ascii="GHEA Grapalat" w:hAnsi="GHEA Grapalat"/>
                <w:iCs/>
                <w:sz w:val="20"/>
                <w:szCs w:val="20"/>
              </w:rPr>
              <w:t>у</w:t>
            </w:r>
            <w:r w:rsidRPr="00674B23">
              <w:rPr>
                <w:rFonts w:ascii="GHEA Grapalat" w:hAnsi="GHEA Grapalat"/>
                <w:iCs/>
                <w:sz w:val="20"/>
                <w:szCs w:val="20"/>
                <w:lang w:val="hy-AM"/>
              </w:rPr>
              <w:t xml:space="preserve"> бордюров на территории административного района Малатия-Себастия</w:t>
            </w:r>
          </w:p>
        </w:tc>
        <w:tc>
          <w:tcPr>
            <w:tcW w:w="582" w:type="dxa"/>
            <w:textDirection w:val="btLr"/>
            <w:vAlign w:val="center"/>
          </w:tcPr>
          <w:p w14:paraId="547DB605" w14:textId="7A33EFAC" w:rsidR="004745AB" w:rsidRPr="00685FDC" w:rsidRDefault="004745AB" w:rsidP="004745AB">
            <w:pPr>
              <w:widowControl w:val="0"/>
              <w:ind w:left="-95" w:right="-88"/>
              <w:jc w:val="center"/>
              <w:rPr>
                <w:rFonts w:ascii="GHEA Grapalat" w:hAnsi="GHEA Grapalat"/>
                <w:sz w:val="14"/>
                <w:szCs w:val="16"/>
              </w:rPr>
            </w:pPr>
            <w:r w:rsidRPr="00B17DF3">
              <w:rPr>
                <w:rFonts w:ascii="GHEA Grapalat" w:hAnsi="GHEA Grapalat"/>
                <w:sz w:val="20"/>
                <w:szCs w:val="20"/>
                <w:lang w:val="es-ES"/>
              </w:rPr>
              <w:t>0.0</w:t>
            </w:r>
          </w:p>
        </w:tc>
        <w:tc>
          <w:tcPr>
            <w:tcW w:w="700" w:type="dxa"/>
            <w:textDirection w:val="btLr"/>
            <w:vAlign w:val="center"/>
          </w:tcPr>
          <w:p w14:paraId="75BCD027" w14:textId="54C3C7B8" w:rsidR="004745AB" w:rsidRPr="00685FDC" w:rsidRDefault="004745AB" w:rsidP="004745AB">
            <w:pPr>
              <w:widowControl w:val="0"/>
              <w:ind w:left="-95" w:right="-88"/>
              <w:jc w:val="center"/>
              <w:rPr>
                <w:rFonts w:ascii="GHEA Grapalat" w:hAnsi="GHEA Grapalat"/>
                <w:sz w:val="14"/>
                <w:szCs w:val="16"/>
              </w:rPr>
            </w:pPr>
            <w:r w:rsidRPr="00B17DF3">
              <w:rPr>
                <w:rFonts w:ascii="GHEA Grapalat" w:hAnsi="GHEA Grapalat"/>
                <w:sz w:val="20"/>
                <w:szCs w:val="20"/>
                <w:lang w:val="es-ES"/>
              </w:rPr>
              <w:t>0.0</w:t>
            </w:r>
          </w:p>
        </w:tc>
        <w:tc>
          <w:tcPr>
            <w:tcW w:w="431" w:type="dxa"/>
            <w:textDirection w:val="btLr"/>
            <w:vAlign w:val="center"/>
          </w:tcPr>
          <w:p w14:paraId="678A6F69" w14:textId="09ABA44F" w:rsidR="004745AB" w:rsidRPr="00685FDC" w:rsidRDefault="004745AB" w:rsidP="004745AB">
            <w:pPr>
              <w:widowControl w:val="0"/>
              <w:ind w:left="-95" w:right="-88"/>
              <w:jc w:val="center"/>
              <w:rPr>
                <w:rFonts w:ascii="GHEA Grapalat" w:hAnsi="GHEA Grapalat" w:cs="Arial"/>
                <w:sz w:val="14"/>
                <w:szCs w:val="16"/>
              </w:rPr>
            </w:pPr>
            <w:r w:rsidRPr="00B17DF3">
              <w:rPr>
                <w:rFonts w:ascii="GHEA Grapalat" w:hAnsi="GHEA Grapalat"/>
                <w:sz w:val="20"/>
                <w:szCs w:val="20"/>
                <w:lang w:val="es-ES"/>
              </w:rPr>
              <w:t>0.0</w:t>
            </w:r>
          </w:p>
        </w:tc>
        <w:tc>
          <w:tcPr>
            <w:tcW w:w="556" w:type="dxa"/>
            <w:textDirection w:val="btLr"/>
            <w:vAlign w:val="center"/>
          </w:tcPr>
          <w:p w14:paraId="44E10A1A" w14:textId="457F1CEE" w:rsidR="004745AB" w:rsidRPr="00685FDC" w:rsidRDefault="004745AB" w:rsidP="004745AB">
            <w:pPr>
              <w:widowControl w:val="0"/>
              <w:ind w:left="-95" w:right="-88"/>
              <w:jc w:val="center"/>
              <w:rPr>
                <w:rFonts w:ascii="GHEA Grapalat" w:hAnsi="GHEA Grapalat" w:cs="Arial"/>
                <w:sz w:val="14"/>
                <w:szCs w:val="16"/>
              </w:rPr>
            </w:pPr>
            <w:r w:rsidRPr="00B17DF3">
              <w:rPr>
                <w:rFonts w:ascii="GHEA Grapalat" w:hAnsi="GHEA Grapalat"/>
                <w:sz w:val="20"/>
                <w:szCs w:val="20"/>
                <w:lang w:val="es-ES"/>
              </w:rPr>
              <w:t>0.0</w:t>
            </w:r>
          </w:p>
        </w:tc>
        <w:tc>
          <w:tcPr>
            <w:tcW w:w="436" w:type="dxa"/>
            <w:textDirection w:val="btLr"/>
            <w:vAlign w:val="center"/>
          </w:tcPr>
          <w:p w14:paraId="084D640F" w14:textId="7CA3C1D0" w:rsidR="004745AB" w:rsidRPr="00685FDC" w:rsidRDefault="004745AB" w:rsidP="004745AB">
            <w:pPr>
              <w:widowControl w:val="0"/>
              <w:ind w:left="-95" w:right="-88"/>
              <w:jc w:val="center"/>
              <w:rPr>
                <w:rFonts w:ascii="GHEA Grapalat" w:hAnsi="GHEA Grapalat" w:cs="Arial"/>
                <w:sz w:val="14"/>
                <w:szCs w:val="16"/>
              </w:rPr>
            </w:pPr>
            <w:r w:rsidRPr="00B17DF3">
              <w:rPr>
                <w:rFonts w:ascii="GHEA Grapalat" w:hAnsi="GHEA Grapalat"/>
                <w:sz w:val="20"/>
                <w:szCs w:val="20"/>
                <w:lang w:val="es-ES"/>
              </w:rPr>
              <w:t>0.0</w:t>
            </w:r>
          </w:p>
        </w:tc>
        <w:tc>
          <w:tcPr>
            <w:tcW w:w="515" w:type="dxa"/>
            <w:textDirection w:val="btLr"/>
            <w:vAlign w:val="center"/>
          </w:tcPr>
          <w:p w14:paraId="1C045A69" w14:textId="48A4A497" w:rsidR="004745AB" w:rsidRPr="00685FDC" w:rsidRDefault="004745AB" w:rsidP="004745AB">
            <w:pPr>
              <w:widowControl w:val="0"/>
              <w:ind w:left="-95" w:right="-88"/>
              <w:jc w:val="center"/>
              <w:rPr>
                <w:rFonts w:ascii="GHEA Grapalat" w:hAnsi="GHEA Grapalat" w:cs="Arial"/>
                <w:sz w:val="14"/>
                <w:szCs w:val="16"/>
              </w:rPr>
            </w:pPr>
            <w:r w:rsidRPr="00B17DF3">
              <w:rPr>
                <w:rFonts w:ascii="GHEA Grapalat" w:hAnsi="GHEA Grapalat"/>
                <w:sz w:val="20"/>
                <w:szCs w:val="20"/>
                <w:lang w:val="es-ES"/>
              </w:rPr>
              <w:t>0.0</w:t>
            </w:r>
          </w:p>
        </w:tc>
        <w:tc>
          <w:tcPr>
            <w:tcW w:w="477" w:type="dxa"/>
            <w:textDirection w:val="btLr"/>
            <w:vAlign w:val="center"/>
          </w:tcPr>
          <w:p w14:paraId="6E0D2224" w14:textId="2C90FF12" w:rsidR="004745AB" w:rsidRPr="00685FDC" w:rsidRDefault="004745AB" w:rsidP="004745AB">
            <w:pPr>
              <w:widowControl w:val="0"/>
              <w:ind w:left="-95" w:right="-88"/>
              <w:jc w:val="center"/>
              <w:rPr>
                <w:rFonts w:ascii="GHEA Grapalat" w:hAnsi="GHEA Grapalat" w:cs="Arial"/>
                <w:sz w:val="14"/>
                <w:szCs w:val="16"/>
              </w:rPr>
            </w:pPr>
            <w:r w:rsidRPr="00B17DF3">
              <w:rPr>
                <w:rFonts w:ascii="GHEA Grapalat" w:hAnsi="GHEA Grapalat"/>
                <w:sz w:val="20"/>
                <w:szCs w:val="20"/>
                <w:lang w:val="es-ES"/>
              </w:rPr>
              <w:t>0.0</w:t>
            </w:r>
          </w:p>
        </w:tc>
        <w:tc>
          <w:tcPr>
            <w:tcW w:w="531" w:type="dxa"/>
            <w:textDirection w:val="btLr"/>
            <w:vAlign w:val="center"/>
          </w:tcPr>
          <w:p w14:paraId="08E3C188" w14:textId="39D7A016" w:rsidR="004745AB" w:rsidRPr="00685FDC" w:rsidRDefault="004745AB" w:rsidP="004745AB">
            <w:pPr>
              <w:widowControl w:val="0"/>
              <w:ind w:left="-95" w:right="-88"/>
              <w:jc w:val="center"/>
              <w:rPr>
                <w:rFonts w:ascii="GHEA Grapalat" w:hAnsi="GHEA Grapalat" w:cs="Arial"/>
                <w:sz w:val="14"/>
                <w:szCs w:val="16"/>
              </w:rPr>
            </w:pPr>
            <w:r w:rsidRPr="00B17DF3">
              <w:rPr>
                <w:rFonts w:ascii="GHEA Grapalat" w:hAnsi="GHEA Grapalat"/>
                <w:sz w:val="20"/>
                <w:szCs w:val="20"/>
                <w:lang w:val="es-ES"/>
              </w:rPr>
              <w:t>0.0</w:t>
            </w:r>
          </w:p>
        </w:tc>
        <w:tc>
          <w:tcPr>
            <w:tcW w:w="729" w:type="dxa"/>
            <w:textDirection w:val="btLr"/>
            <w:vAlign w:val="center"/>
          </w:tcPr>
          <w:p w14:paraId="24843B06" w14:textId="4FE3BA56" w:rsidR="004745AB" w:rsidRPr="00685FDC" w:rsidRDefault="004745AB" w:rsidP="004745AB">
            <w:pPr>
              <w:widowControl w:val="0"/>
              <w:ind w:left="-95" w:right="-88"/>
              <w:jc w:val="center"/>
              <w:rPr>
                <w:rFonts w:ascii="GHEA Grapalat" w:hAnsi="GHEA Grapalat" w:cs="Arial"/>
                <w:sz w:val="14"/>
                <w:szCs w:val="16"/>
              </w:rPr>
            </w:pPr>
            <w:r w:rsidRPr="00B17DF3">
              <w:rPr>
                <w:rFonts w:ascii="GHEA Grapalat" w:hAnsi="GHEA Grapalat"/>
                <w:sz w:val="20"/>
                <w:szCs w:val="20"/>
                <w:lang w:val="es-ES"/>
              </w:rPr>
              <w:t>0.0</w:t>
            </w:r>
          </w:p>
        </w:tc>
        <w:tc>
          <w:tcPr>
            <w:tcW w:w="663" w:type="dxa"/>
            <w:textDirection w:val="btLr"/>
            <w:vAlign w:val="center"/>
          </w:tcPr>
          <w:p w14:paraId="7FD92CFE" w14:textId="17562159" w:rsidR="004745AB" w:rsidRPr="00685FDC" w:rsidRDefault="004745AB" w:rsidP="004745AB">
            <w:pPr>
              <w:widowControl w:val="0"/>
              <w:ind w:left="-95" w:right="-88"/>
              <w:jc w:val="center"/>
              <w:rPr>
                <w:rFonts w:ascii="GHEA Grapalat" w:hAnsi="GHEA Grapalat" w:cs="Arial"/>
                <w:sz w:val="14"/>
                <w:szCs w:val="16"/>
              </w:rPr>
            </w:pPr>
            <w:r w:rsidRPr="00B17DF3">
              <w:rPr>
                <w:rFonts w:ascii="GHEA Grapalat" w:hAnsi="GHEA Grapalat"/>
                <w:sz w:val="20"/>
                <w:szCs w:val="20"/>
                <w:lang w:val="es-ES"/>
              </w:rPr>
              <w:t>0.0</w:t>
            </w:r>
          </w:p>
        </w:tc>
        <w:tc>
          <w:tcPr>
            <w:tcW w:w="594" w:type="dxa"/>
            <w:textDirection w:val="btLr"/>
            <w:vAlign w:val="center"/>
          </w:tcPr>
          <w:p w14:paraId="49A007FB" w14:textId="5D1B9505" w:rsidR="004745AB" w:rsidRPr="00685FDC" w:rsidRDefault="004745AB" w:rsidP="004745AB">
            <w:pPr>
              <w:widowControl w:val="0"/>
              <w:ind w:left="-95" w:right="-88"/>
              <w:jc w:val="center"/>
              <w:rPr>
                <w:rFonts w:ascii="GHEA Grapalat" w:hAnsi="GHEA Grapalat" w:cs="Arial"/>
                <w:sz w:val="14"/>
                <w:szCs w:val="16"/>
              </w:rPr>
            </w:pPr>
            <w:r w:rsidRPr="00B17DF3">
              <w:rPr>
                <w:rFonts w:ascii="GHEA Grapalat" w:hAnsi="GHEA Grapalat"/>
                <w:sz w:val="20"/>
                <w:szCs w:val="20"/>
                <w:lang w:val="es-ES"/>
              </w:rPr>
              <w:t>0.0</w:t>
            </w:r>
          </w:p>
        </w:tc>
        <w:tc>
          <w:tcPr>
            <w:tcW w:w="644" w:type="dxa"/>
            <w:textDirection w:val="btLr"/>
            <w:vAlign w:val="center"/>
          </w:tcPr>
          <w:p w14:paraId="1B5EFDD4" w14:textId="17DA00AB" w:rsidR="004745AB" w:rsidRPr="00685FDC" w:rsidRDefault="004745AB" w:rsidP="004745AB">
            <w:pPr>
              <w:widowControl w:val="0"/>
              <w:ind w:left="-95" w:right="-88"/>
              <w:jc w:val="center"/>
              <w:rPr>
                <w:rFonts w:ascii="GHEA Grapalat" w:hAnsi="GHEA Grapalat" w:cs="Arial"/>
                <w:sz w:val="14"/>
                <w:szCs w:val="16"/>
              </w:rPr>
            </w:pPr>
            <w:r w:rsidRPr="00B17DF3">
              <w:rPr>
                <w:rFonts w:ascii="GHEA Grapalat" w:hAnsi="GHEA Grapalat"/>
                <w:sz w:val="20"/>
                <w:szCs w:val="20"/>
                <w:lang w:val="es-ES"/>
              </w:rPr>
              <w:t>0.0</w:t>
            </w:r>
          </w:p>
        </w:tc>
        <w:tc>
          <w:tcPr>
            <w:tcW w:w="581" w:type="dxa"/>
            <w:textDirection w:val="btLr"/>
            <w:vAlign w:val="center"/>
          </w:tcPr>
          <w:p w14:paraId="263C7918" w14:textId="5862FA06" w:rsidR="004745AB" w:rsidRPr="00685FDC" w:rsidRDefault="004745AB" w:rsidP="004745AB">
            <w:pPr>
              <w:widowControl w:val="0"/>
              <w:ind w:left="-95" w:right="-88"/>
              <w:jc w:val="center"/>
              <w:rPr>
                <w:rFonts w:ascii="GHEA Grapalat" w:hAnsi="GHEA Grapalat"/>
                <w:b/>
                <w:sz w:val="14"/>
                <w:szCs w:val="16"/>
              </w:rPr>
            </w:pPr>
            <w:r w:rsidRPr="00B17DF3">
              <w:rPr>
                <w:rFonts w:ascii="GHEA Grapalat" w:hAnsi="GHEA Grapalat"/>
                <w:sz w:val="20"/>
                <w:szCs w:val="20"/>
                <w:lang w:val="es-ES"/>
              </w:rPr>
              <w:t>0.0</w:t>
            </w:r>
          </w:p>
        </w:tc>
      </w:tr>
    </w:tbl>
    <w:p w14:paraId="52DD6A5D" w14:textId="77777777" w:rsidR="00BB28C8" w:rsidRPr="00676BAE" w:rsidRDefault="00BB28C8" w:rsidP="00032D5D">
      <w:pPr>
        <w:widowControl w:val="0"/>
        <w:jc w:val="both"/>
        <w:rPr>
          <w:rFonts w:ascii="GHEA Grapalat" w:hAnsi="GHEA Grapalat" w:cs="Sylfaen"/>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33407206" w14:textId="77777777" w:rsidTr="003D2146">
        <w:trPr>
          <w:jc w:val="center"/>
        </w:trPr>
        <w:tc>
          <w:tcPr>
            <w:tcW w:w="4536" w:type="dxa"/>
          </w:tcPr>
          <w:p w14:paraId="134642F0" w14:textId="77777777" w:rsidR="00BB28C8" w:rsidRPr="009F3DC7" w:rsidRDefault="00BB28C8" w:rsidP="00032D5D">
            <w:pPr>
              <w:widowControl w:val="0"/>
              <w:jc w:val="center"/>
              <w:rPr>
                <w:rFonts w:ascii="GHEA Grapalat" w:hAnsi="GHEA Grapalat" w:cs="Sylfaen"/>
                <w:b/>
                <w:bCs/>
              </w:rPr>
            </w:pPr>
            <w:r w:rsidRPr="009F3DC7">
              <w:rPr>
                <w:rFonts w:ascii="GHEA Grapalat" w:hAnsi="GHEA Grapalat"/>
                <w:b/>
              </w:rPr>
              <w:t>ЗАКАЗЧИК</w:t>
            </w:r>
          </w:p>
          <w:p w14:paraId="098299CD" w14:textId="77777777" w:rsidR="00BB28C8" w:rsidRPr="00685FDC" w:rsidRDefault="00BB28C8" w:rsidP="00032D5D">
            <w:pPr>
              <w:widowControl w:val="0"/>
              <w:jc w:val="center"/>
              <w:rPr>
                <w:rFonts w:ascii="GHEA Grapalat" w:hAnsi="GHEA Grapalat"/>
                <w:lang w:val="en-US"/>
              </w:rPr>
            </w:pPr>
            <w:r>
              <w:rPr>
                <w:rFonts w:ascii="GHEA Grapalat" w:hAnsi="GHEA Grapalat"/>
                <w:lang w:val="en-US"/>
              </w:rPr>
              <w:t>______________________</w:t>
            </w:r>
          </w:p>
          <w:p w14:paraId="7253122E" w14:textId="77777777" w:rsidR="00BB28C8" w:rsidRPr="009F3DC7" w:rsidRDefault="00BB28C8" w:rsidP="00032D5D">
            <w:pPr>
              <w:widowControl w:val="0"/>
              <w:jc w:val="center"/>
              <w:rPr>
                <w:rFonts w:ascii="GHEA Grapalat" w:hAnsi="GHEA Grapalat"/>
              </w:rPr>
            </w:pPr>
            <w:r w:rsidRPr="009F3DC7">
              <w:rPr>
                <w:rFonts w:ascii="GHEA Grapalat" w:hAnsi="GHEA Grapalat"/>
              </w:rPr>
              <w:t>/подпись/</w:t>
            </w:r>
          </w:p>
          <w:p w14:paraId="77ED5E33" w14:textId="77777777" w:rsidR="00BB28C8" w:rsidRPr="009F3DC7" w:rsidRDefault="00BB28C8" w:rsidP="00032D5D">
            <w:pPr>
              <w:widowControl w:val="0"/>
              <w:jc w:val="center"/>
              <w:rPr>
                <w:rFonts w:ascii="GHEA Grapalat" w:hAnsi="GHEA Grapalat"/>
              </w:rPr>
            </w:pPr>
            <w:r w:rsidRPr="009F3DC7">
              <w:rPr>
                <w:rFonts w:ascii="GHEA Grapalat" w:hAnsi="GHEA Grapalat"/>
              </w:rPr>
              <w:t>М. П.</w:t>
            </w:r>
          </w:p>
        </w:tc>
        <w:tc>
          <w:tcPr>
            <w:tcW w:w="760" w:type="dxa"/>
          </w:tcPr>
          <w:p w14:paraId="6843D584" w14:textId="77777777" w:rsidR="00BB28C8" w:rsidRPr="009F3DC7" w:rsidRDefault="00BB28C8" w:rsidP="00032D5D">
            <w:pPr>
              <w:widowControl w:val="0"/>
              <w:jc w:val="center"/>
              <w:rPr>
                <w:rFonts w:ascii="GHEA Grapalat" w:hAnsi="GHEA Grapalat"/>
              </w:rPr>
            </w:pPr>
          </w:p>
        </w:tc>
        <w:tc>
          <w:tcPr>
            <w:tcW w:w="4343" w:type="dxa"/>
          </w:tcPr>
          <w:p w14:paraId="0D632710" w14:textId="77777777" w:rsidR="00BB28C8" w:rsidRPr="009F3DC7" w:rsidRDefault="00BB28C8" w:rsidP="00032D5D">
            <w:pPr>
              <w:widowControl w:val="0"/>
              <w:jc w:val="center"/>
              <w:rPr>
                <w:rFonts w:ascii="GHEA Grapalat" w:hAnsi="GHEA Grapalat" w:cs="Sylfaen"/>
                <w:b/>
                <w:bCs/>
              </w:rPr>
            </w:pPr>
            <w:r w:rsidRPr="009F3DC7">
              <w:rPr>
                <w:rFonts w:ascii="GHEA Grapalat" w:hAnsi="GHEA Grapalat"/>
                <w:b/>
              </w:rPr>
              <w:t>ПОДРЯДЧИК</w:t>
            </w:r>
          </w:p>
          <w:p w14:paraId="2FDE38D3" w14:textId="77777777" w:rsidR="00BB28C8" w:rsidRPr="00685FDC" w:rsidRDefault="00BB28C8" w:rsidP="00032D5D">
            <w:pPr>
              <w:widowControl w:val="0"/>
              <w:jc w:val="center"/>
              <w:rPr>
                <w:rFonts w:ascii="GHEA Grapalat" w:hAnsi="GHEA Grapalat"/>
                <w:lang w:val="en-US"/>
              </w:rPr>
            </w:pPr>
            <w:r>
              <w:rPr>
                <w:rFonts w:ascii="GHEA Grapalat" w:hAnsi="GHEA Grapalat"/>
                <w:lang w:val="en-US"/>
              </w:rPr>
              <w:t>_____________________</w:t>
            </w:r>
          </w:p>
          <w:p w14:paraId="7B36D057" w14:textId="77777777" w:rsidR="00BB28C8" w:rsidRPr="009F3DC7" w:rsidRDefault="00BB28C8" w:rsidP="00032D5D">
            <w:pPr>
              <w:widowControl w:val="0"/>
              <w:jc w:val="center"/>
              <w:rPr>
                <w:rFonts w:ascii="GHEA Grapalat" w:hAnsi="GHEA Grapalat"/>
              </w:rPr>
            </w:pPr>
            <w:r w:rsidRPr="009F3DC7">
              <w:rPr>
                <w:rFonts w:ascii="GHEA Grapalat" w:hAnsi="GHEA Grapalat"/>
              </w:rPr>
              <w:t>/подпись/</w:t>
            </w:r>
          </w:p>
          <w:p w14:paraId="00E383B5" w14:textId="77777777" w:rsidR="00BB28C8" w:rsidRPr="009F3DC7" w:rsidRDefault="00BB28C8" w:rsidP="00032D5D">
            <w:pPr>
              <w:widowControl w:val="0"/>
              <w:jc w:val="center"/>
              <w:rPr>
                <w:rFonts w:ascii="GHEA Grapalat" w:hAnsi="GHEA Grapalat"/>
              </w:rPr>
            </w:pPr>
            <w:r w:rsidRPr="009F3DC7">
              <w:rPr>
                <w:rFonts w:ascii="GHEA Grapalat" w:hAnsi="GHEA Grapalat"/>
              </w:rPr>
              <w:t>М. П.</w:t>
            </w:r>
          </w:p>
        </w:tc>
      </w:tr>
    </w:tbl>
    <w:p w14:paraId="4A631DA8" w14:textId="77777777" w:rsidR="00BB28C8" w:rsidRPr="009F3DC7" w:rsidRDefault="00BB28C8" w:rsidP="00032D5D">
      <w:pPr>
        <w:widowControl w:val="0"/>
        <w:ind w:firstLine="567"/>
        <w:rPr>
          <w:rFonts w:ascii="GHEA Grapalat" w:hAnsi="GHEA Grapalat"/>
        </w:rPr>
        <w:sectPr w:rsidR="00BB28C8" w:rsidRPr="009F3DC7" w:rsidSect="00A67C15">
          <w:footnotePr>
            <w:pos w:val="beneathText"/>
          </w:footnotePr>
          <w:pgSz w:w="11907" w:h="16840" w:code="9"/>
          <w:pgMar w:top="900" w:right="1418" w:bottom="630" w:left="1418" w:header="561" w:footer="561" w:gutter="0"/>
          <w:cols w:space="720"/>
          <w:docGrid w:linePitch="326"/>
        </w:sectPr>
      </w:pPr>
    </w:p>
    <w:p w14:paraId="57759454" w14:textId="77777777" w:rsidR="00BB28C8" w:rsidRPr="009F3DC7" w:rsidRDefault="00BB28C8" w:rsidP="00032D5D">
      <w:pPr>
        <w:widowControl w:val="0"/>
        <w:ind w:firstLine="567"/>
        <w:jc w:val="right"/>
        <w:rPr>
          <w:rFonts w:ascii="GHEA Grapalat" w:hAnsi="GHEA Grapalat" w:cs="Arial"/>
          <w:i/>
        </w:rPr>
      </w:pPr>
      <w:r w:rsidRPr="009F3DC7">
        <w:rPr>
          <w:rFonts w:ascii="GHEA Grapalat" w:hAnsi="GHEA Grapalat"/>
          <w:i/>
        </w:rPr>
        <w:lastRenderedPageBreak/>
        <w:t>Приложение № 4</w:t>
      </w:r>
    </w:p>
    <w:p w14:paraId="54C83806" w14:textId="77777777" w:rsidR="00BB28C8" w:rsidRPr="009F3DC7" w:rsidRDefault="00BB28C8" w:rsidP="00032D5D">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201A3265" w14:textId="77777777" w:rsidR="00BB28C8" w:rsidRPr="009F3DC7" w:rsidRDefault="00BB28C8" w:rsidP="00032D5D">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673EEADA" w14:textId="77777777" w:rsidTr="003D2146">
        <w:trPr>
          <w:tblCellSpacing w:w="7" w:type="dxa"/>
          <w:jc w:val="center"/>
        </w:trPr>
        <w:tc>
          <w:tcPr>
            <w:tcW w:w="0" w:type="auto"/>
            <w:vAlign w:val="center"/>
          </w:tcPr>
          <w:p w14:paraId="280C1BF8"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399B34F"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A80E312"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D940FAA"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14:paraId="6429DCB3" w14:textId="77777777" w:rsidR="00BB28C8" w:rsidRPr="00124BE9" w:rsidRDefault="00BB28C8" w:rsidP="00032D5D">
            <w:pPr>
              <w:widowControl w:val="0"/>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3504A741" w14:textId="77777777" w:rsidR="00BB28C8" w:rsidRPr="00124BE9" w:rsidRDefault="00BB28C8" w:rsidP="00032D5D">
            <w:pPr>
              <w:widowControl w:val="0"/>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0E91357E"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 xml:space="preserve">Заказчик </w:t>
            </w:r>
          </w:p>
          <w:p w14:paraId="73BDE42F"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56E7CEDE" w14:textId="77777777" w:rsidR="00BB28C8" w:rsidRPr="00124BE9" w:rsidRDefault="00BB28C8" w:rsidP="00032D5D">
            <w:pPr>
              <w:widowControl w:val="0"/>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15F7F4CA" w14:textId="77777777" w:rsidR="00BB28C8" w:rsidRPr="00124BE9" w:rsidRDefault="00BB28C8" w:rsidP="00032D5D">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6476B090"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Р/С____________________________</w:t>
            </w:r>
          </w:p>
          <w:p w14:paraId="38607395"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УНН___________________________</w:t>
            </w:r>
          </w:p>
        </w:tc>
      </w:tr>
    </w:tbl>
    <w:p w14:paraId="73C49139" w14:textId="77777777" w:rsidR="00BB28C8" w:rsidRPr="009F3DC7" w:rsidRDefault="00BB28C8" w:rsidP="00032D5D">
      <w:pPr>
        <w:widowControl w:val="0"/>
        <w:ind w:left="567" w:right="566"/>
        <w:rPr>
          <w:rFonts w:ascii="GHEA Grapalat" w:hAnsi="GHEA Grapalat"/>
          <w:iCs/>
          <w:color w:val="000000"/>
        </w:rPr>
      </w:pPr>
    </w:p>
    <w:p w14:paraId="5704245A" w14:textId="77777777" w:rsidR="00BB28C8" w:rsidRPr="009F3DC7" w:rsidRDefault="00BB28C8" w:rsidP="00032D5D">
      <w:pPr>
        <w:widowControl w:val="0"/>
        <w:ind w:left="567" w:right="566"/>
        <w:jc w:val="center"/>
        <w:rPr>
          <w:rFonts w:ascii="GHEA Grapalat" w:hAnsi="GHEA Grapalat"/>
          <w:iCs/>
          <w:color w:val="000000"/>
        </w:rPr>
      </w:pPr>
      <w:r w:rsidRPr="009F3DC7">
        <w:rPr>
          <w:rFonts w:ascii="GHEA Grapalat" w:hAnsi="GHEA Grapalat"/>
          <w:b/>
          <w:color w:val="000000"/>
        </w:rPr>
        <w:t>АКТ №</w:t>
      </w:r>
    </w:p>
    <w:p w14:paraId="54F37938" w14:textId="77777777" w:rsidR="00BB28C8" w:rsidRPr="00A55DC4" w:rsidRDefault="00BB28C8" w:rsidP="00032D5D">
      <w:pPr>
        <w:widowControl w:val="0"/>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1B7E4219" w14:textId="77777777" w:rsidR="00BB28C8" w:rsidRPr="009F3DC7" w:rsidRDefault="00BB28C8" w:rsidP="00032D5D">
      <w:pPr>
        <w:pStyle w:val="BodyTextIndent"/>
        <w:widowControl w:val="0"/>
        <w:spacing w:line="240" w:lineRule="auto"/>
        <w:ind w:left="567" w:right="566" w:firstLine="0"/>
        <w:jc w:val="center"/>
        <w:rPr>
          <w:rFonts w:ascii="GHEA Grapalat" w:hAnsi="GHEA Grapalat"/>
          <w:b/>
          <w:bCs/>
          <w:iCs/>
          <w:sz w:val="24"/>
          <w:szCs w:val="24"/>
        </w:rPr>
      </w:pPr>
    </w:p>
    <w:p w14:paraId="55BA6A02" w14:textId="77777777" w:rsidR="00BB28C8" w:rsidRPr="009F3DC7" w:rsidRDefault="00BB28C8" w:rsidP="00032D5D">
      <w:pPr>
        <w:pStyle w:val="BodyTextIndent"/>
        <w:widowControl w:val="0"/>
        <w:tabs>
          <w:tab w:val="left" w:pos="1134"/>
          <w:tab w:val="left" w:pos="2268"/>
          <w:tab w:val="left" w:pos="3402"/>
        </w:tabs>
        <w:spacing w:line="240" w:lineRule="auto"/>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6B81C004" w14:textId="77777777" w:rsidR="00BB28C8" w:rsidRPr="009F3DC7" w:rsidRDefault="00BB28C8" w:rsidP="00032D5D">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6BB04BDE" w14:textId="77777777" w:rsidR="00BB28C8" w:rsidRPr="009F3DC7" w:rsidRDefault="00BB28C8" w:rsidP="00032D5D">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655B6B92" w14:textId="77777777" w:rsidR="00BB28C8" w:rsidRPr="009F3DC7" w:rsidRDefault="00BB28C8" w:rsidP="00032D5D">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7F3ABDD7" w14:textId="77777777" w:rsidR="00BB28C8" w:rsidRPr="00124BE9" w:rsidRDefault="00BB28C8" w:rsidP="00032D5D">
      <w:pPr>
        <w:widowControl w:val="0"/>
        <w:tabs>
          <w:tab w:val="left" w:pos="6804"/>
          <w:tab w:val="left" w:pos="7938"/>
          <w:tab w:val="left" w:pos="864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0B91E056" w14:textId="77777777" w:rsidR="00BB28C8" w:rsidRPr="00124BE9" w:rsidRDefault="00BB28C8" w:rsidP="00032D5D">
      <w:pPr>
        <w:widowControl w:val="0"/>
        <w:tabs>
          <w:tab w:val="left" w:pos="6804"/>
          <w:tab w:val="left" w:pos="7938"/>
          <w:tab w:val="left" w:pos="8647"/>
          <w:tab w:val="left" w:pos="8789"/>
        </w:tabs>
        <w:ind w:firstLine="567"/>
        <w:jc w:val="both"/>
        <w:rPr>
          <w:rFonts w:ascii="GHEA Grapalat" w:hAnsi="GHEA Grapalat" w:cs="Sylfaen"/>
          <w:iCs/>
        </w:rPr>
      </w:pPr>
    </w:p>
    <w:p w14:paraId="76580733" w14:textId="77777777" w:rsidR="00BB28C8" w:rsidRPr="009F3DC7" w:rsidRDefault="00BB28C8" w:rsidP="00032D5D">
      <w:pPr>
        <w:widowControl w:val="0"/>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2DE7798C" w14:textId="77777777" w:rsidTr="003D2146">
        <w:trPr>
          <w:trHeight w:val="345"/>
          <w:jc w:val="center"/>
        </w:trPr>
        <w:tc>
          <w:tcPr>
            <w:tcW w:w="379" w:type="dxa"/>
            <w:vMerge w:val="restart"/>
            <w:vAlign w:val="center"/>
          </w:tcPr>
          <w:p w14:paraId="2A192611" w14:textId="77777777" w:rsidR="00BB28C8" w:rsidRPr="007347E7" w:rsidRDefault="00BB28C8" w:rsidP="00032D5D">
            <w:pPr>
              <w:pStyle w:val="NormalWeb"/>
              <w:widowControl w:val="0"/>
              <w:spacing w:before="0" w:beforeAutospacing="0" w:after="0" w:afterAutospacing="0"/>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vAlign w:val="center"/>
          </w:tcPr>
          <w:p w14:paraId="21D61B71" w14:textId="77777777" w:rsidR="00BB28C8" w:rsidRPr="007347E7" w:rsidRDefault="00BB28C8" w:rsidP="00032D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14261EB3" w14:textId="77777777" w:rsidTr="003D2146">
        <w:trPr>
          <w:trHeight w:val="152"/>
          <w:jc w:val="center"/>
        </w:trPr>
        <w:tc>
          <w:tcPr>
            <w:tcW w:w="379" w:type="dxa"/>
            <w:vMerge/>
          </w:tcPr>
          <w:p w14:paraId="242EABE1" w14:textId="77777777" w:rsidR="00BB28C8" w:rsidRPr="007347E7" w:rsidRDefault="00BB28C8" w:rsidP="00032D5D">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val="restart"/>
            <w:vAlign w:val="center"/>
          </w:tcPr>
          <w:p w14:paraId="2D849D2C" w14:textId="77777777" w:rsidR="00BB28C8" w:rsidRPr="007347E7" w:rsidRDefault="00BB28C8" w:rsidP="00032D5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vAlign w:val="center"/>
          </w:tcPr>
          <w:p w14:paraId="538E70EF" w14:textId="77777777" w:rsidR="00BB28C8" w:rsidRPr="007347E7" w:rsidRDefault="00BB28C8" w:rsidP="00032D5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vAlign w:val="center"/>
          </w:tcPr>
          <w:p w14:paraId="1A8F5366" w14:textId="77777777" w:rsidR="00BB28C8" w:rsidRPr="007347E7" w:rsidRDefault="00BB28C8" w:rsidP="00032D5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vAlign w:val="center"/>
          </w:tcPr>
          <w:p w14:paraId="077F29FA" w14:textId="77777777" w:rsidR="00BB28C8" w:rsidRPr="007347E7" w:rsidRDefault="00BB28C8" w:rsidP="00032D5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vAlign w:val="center"/>
          </w:tcPr>
          <w:p w14:paraId="347A1EF5" w14:textId="77777777" w:rsidR="00BB28C8" w:rsidRPr="007347E7" w:rsidRDefault="00BB28C8" w:rsidP="00032D5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vAlign w:val="center"/>
          </w:tcPr>
          <w:p w14:paraId="4C026D40" w14:textId="77777777" w:rsidR="00BB28C8" w:rsidRPr="007347E7" w:rsidRDefault="00BB28C8" w:rsidP="00032D5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508F0788" w14:textId="77777777" w:rsidTr="003D2146">
        <w:trPr>
          <w:trHeight w:val="152"/>
          <w:jc w:val="center"/>
        </w:trPr>
        <w:tc>
          <w:tcPr>
            <w:tcW w:w="379" w:type="dxa"/>
            <w:vMerge/>
            <w:tcBorders>
              <w:bottom w:val="single" w:sz="4" w:space="0" w:color="auto"/>
            </w:tcBorders>
          </w:tcPr>
          <w:p w14:paraId="15746277" w14:textId="77777777" w:rsidR="00BB28C8" w:rsidRPr="007347E7" w:rsidRDefault="00BB28C8" w:rsidP="00032D5D">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vAlign w:val="center"/>
          </w:tcPr>
          <w:p w14:paraId="2CF233DE"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vAlign w:val="center"/>
          </w:tcPr>
          <w:p w14:paraId="62BC8DCF"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vAlign w:val="center"/>
          </w:tcPr>
          <w:p w14:paraId="769926F2" w14:textId="77777777" w:rsidR="00BB28C8" w:rsidRPr="007347E7" w:rsidRDefault="00BB28C8" w:rsidP="00032D5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vAlign w:val="center"/>
          </w:tcPr>
          <w:p w14:paraId="6C780F91" w14:textId="77777777" w:rsidR="00BB28C8" w:rsidRPr="007347E7" w:rsidRDefault="00BB28C8" w:rsidP="00032D5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vAlign w:val="center"/>
          </w:tcPr>
          <w:p w14:paraId="54FA1F0B" w14:textId="77777777" w:rsidR="00BB28C8" w:rsidRPr="007347E7" w:rsidRDefault="00BB28C8" w:rsidP="00032D5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vAlign w:val="center"/>
          </w:tcPr>
          <w:p w14:paraId="1A85BC18" w14:textId="77777777" w:rsidR="00BB28C8" w:rsidRPr="007347E7" w:rsidRDefault="00BB28C8" w:rsidP="00032D5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vAlign w:val="center"/>
          </w:tcPr>
          <w:p w14:paraId="178DA90E"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vAlign w:val="center"/>
          </w:tcPr>
          <w:p w14:paraId="309B4ABD"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53E76AD3" w14:textId="77777777" w:rsidTr="003D2146">
        <w:trPr>
          <w:trHeight w:val="515"/>
          <w:jc w:val="center"/>
        </w:trPr>
        <w:tc>
          <w:tcPr>
            <w:tcW w:w="379" w:type="dxa"/>
            <w:vAlign w:val="center"/>
          </w:tcPr>
          <w:p w14:paraId="1A20C234" w14:textId="77777777" w:rsidR="00BB28C8" w:rsidRPr="007347E7" w:rsidRDefault="00BB28C8" w:rsidP="00032D5D">
            <w:pPr>
              <w:pStyle w:val="NormalWeb"/>
              <w:widowControl w:val="0"/>
              <w:spacing w:before="0" w:beforeAutospacing="0" w:after="0" w:afterAutospacing="0"/>
              <w:ind w:firstLine="567"/>
              <w:jc w:val="center"/>
              <w:rPr>
                <w:rFonts w:ascii="GHEA Grapalat" w:hAnsi="GHEA Grapalat"/>
                <w:sz w:val="16"/>
                <w:szCs w:val="16"/>
              </w:rPr>
            </w:pPr>
          </w:p>
        </w:tc>
        <w:tc>
          <w:tcPr>
            <w:tcW w:w="1248" w:type="dxa"/>
            <w:vAlign w:val="center"/>
          </w:tcPr>
          <w:p w14:paraId="75C6F78A"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Align w:val="center"/>
          </w:tcPr>
          <w:p w14:paraId="6D13613E"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vAlign w:val="center"/>
          </w:tcPr>
          <w:p w14:paraId="1B8667F5"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vAlign w:val="center"/>
          </w:tcPr>
          <w:p w14:paraId="0E4EF328"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vAlign w:val="center"/>
          </w:tcPr>
          <w:p w14:paraId="05D2EE25"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vAlign w:val="center"/>
          </w:tcPr>
          <w:p w14:paraId="0806C628"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vAlign w:val="center"/>
          </w:tcPr>
          <w:p w14:paraId="06EC8F4D"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Align w:val="center"/>
          </w:tcPr>
          <w:p w14:paraId="3C423B3D"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3A34EAA9" w14:textId="77777777" w:rsidTr="003D2146">
        <w:trPr>
          <w:trHeight w:val="515"/>
          <w:jc w:val="center"/>
        </w:trPr>
        <w:tc>
          <w:tcPr>
            <w:tcW w:w="379" w:type="dxa"/>
          </w:tcPr>
          <w:p w14:paraId="6FFA0E6B" w14:textId="77777777" w:rsidR="00BB28C8" w:rsidRPr="007347E7" w:rsidRDefault="00BB28C8" w:rsidP="00032D5D">
            <w:pPr>
              <w:pStyle w:val="NormalWeb"/>
              <w:widowControl w:val="0"/>
              <w:spacing w:before="0" w:beforeAutospacing="0" w:after="0" w:afterAutospacing="0"/>
              <w:ind w:firstLine="567"/>
              <w:jc w:val="center"/>
              <w:rPr>
                <w:rFonts w:ascii="GHEA Grapalat" w:hAnsi="GHEA Grapalat"/>
                <w:sz w:val="16"/>
                <w:szCs w:val="16"/>
              </w:rPr>
            </w:pPr>
          </w:p>
        </w:tc>
        <w:tc>
          <w:tcPr>
            <w:tcW w:w="1248" w:type="dxa"/>
          </w:tcPr>
          <w:p w14:paraId="6708230B"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tcPr>
          <w:p w14:paraId="3E3546B8"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Pr>
          <w:p w14:paraId="1CE6E600"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tcPr>
          <w:p w14:paraId="611249B7"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tcPr>
          <w:p w14:paraId="15A2E8C5"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tcPr>
          <w:p w14:paraId="25C887A3"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tcPr>
          <w:p w14:paraId="1908494A"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tcPr>
          <w:p w14:paraId="6DF063E3"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r>
    </w:tbl>
    <w:p w14:paraId="1B1B1E27" w14:textId="77777777" w:rsidR="00BB28C8" w:rsidRPr="007347E7" w:rsidRDefault="00BB28C8" w:rsidP="00032D5D">
      <w:pPr>
        <w:widowControl w:val="0"/>
        <w:ind w:firstLine="567"/>
        <w:jc w:val="both"/>
        <w:rPr>
          <w:rFonts w:ascii="GHEA Grapalat" w:hAnsi="GHEA Grapalat" w:cs="Arial"/>
          <w:iCs/>
          <w:color w:val="000000"/>
          <w:lang w:val="en-US"/>
        </w:rPr>
      </w:pPr>
    </w:p>
    <w:p w14:paraId="7A607FF4" w14:textId="77777777" w:rsidR="00BB28C8" w:rsidRPr="009F3DC7" w:rsidRDefault="00BB28C8" w:rsidP="00032D5D">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63199FE9" w14:textId="77777777" w:rsidR="00BB28C8" w:rsidRPr="009F3DC7" w:rsidRDefault="00BB28C8" w:rsidP="00032D5D">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363192C6" w14:textId="77777777" w:rsidTr="003D2146">
        <w:trPr>
          <w:trHeight w:val="266"/>
          <w:tblCellSpacing w:w="7" w:type="dxa"/>
          <w:jc w:val="center"/>
        </w:trPr>
        <w:tc>
          <w:tcPr>
            <w:tcW w:w="0" w:type="auto"/>
            <w:vAlign w:val="center"/>
          </w:tcPr>
          <w:p w14:paraId="6918999D"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6FCA126B"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2034DD57" w14:textId="77777777" w:rsidTr="003D2146">
        <w:trPr>
          <w:trHeight w:val="473"/>
          <w:tblCellSpacing w:w="7" w:type="dxa"/>
          <w:jc w:val="center"/>
        </w:trPr>
        <w:tc>
          <w:tcPr>
            <w:tcW w:w="0" w:type="auto"/>
            <w:vAlign w:val="center"/>
          </w:tcPr>
          <w:p w14:paraId="26D8922B" w14:textId="77777777" w:rsidR="00BB28C8" w:rsidRPr="00C8328C" w:rsidRDefault="00BB28C8" w:rsidP="00032D5D">
            <w:pPr>
              <w:widowControl w:val="0"/>
              <w:jc w:val="center"/>
              <w:rPr>
                <w:rFonts w:ascii="GHEA Grapalat" w:hAnsi="GHEA Grapalat"/>
                <w:iCs/>
                <w:lang w:val="en-US"/>
              </w:rPr>
            </w:pPr>
            <w:r>
              <w:rPr>
                <w:rFonts w:ascii="GHEA Grapalat" w:hAnsi="GHEA Grapalat"/>
              </w:rPr>
              <w:t>___________________________</w:t>
            </w:r>
          </w:p>
          <w:p w14:paraId="5D6C4619" w14:textId="77777777" w:rsidR="00BB28C8" w:rsidRPr="00C8328C" w:rsidRDefault="00BB28C8" w:rsidP="00032D5D">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1DCA1C0E" w14:textId="77777777" w:rsidR="00BB28C8" w:rsidRPr="009F3DC7" w:rsidRDefault="00BB28C8" w:rsidP="00032D5D">
            <w:pPr>
              <w:widowControl w:val="0"/>
              <w:jc w:val="center"/>
              <w:rPr>
                <w:rFonts w:ascii="GHEA Grapalat" w:hAnsi="GHEA Grapalat"/>
                <w:iCs/>
              </w:rPr>
            </w:pPr>
            <w:r w:rsidRPr="009F3DC7">
              <w:rPr>
                <w:rFonts w:ascii="GHEA Grapalat" w:hAnsi="GHEA Grapalat"/>
              </w:rPr>
              <w:t>___________________________</w:t>
            </w:r>
          </w:p>
          <w:p w14:paraId="6DA2F8EF" w14:textId="77777777" w:rsidR="00BB28C8" w:rsidRPr="00C8328C" w:rsidRDefault="00BB28C8" w:rsidP="00032D5D">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1B8DC653" w14:textId="77777777" w:rsidTr="003D2146">
        <w:trPr>
          <w:trHeight w:val="503"/>
          <w:tblCellSpacing w:w="7" w:type="dxa"/>
          <w:jc w:val="center"/>
        </w:trPr>
        <w:tc>
          <w:tcPr>
            <w:tcW w:w="0" w:type="auto"/>
            <w:vAlign w:val="center"/>
          </w:tcPr>
          <w:p w14:paraId="271C1777" w14:textId="77777777" w:rsidR="00BB28C8" w:rsidRPr="00C8328C" w:rsidRDefault="00BB28C8" w:rsidP="00032D5D">
            <w:pPr>
              <w:widowControl w:val="0"/>
              <w:jc w:val="center"/>
              <w:rPr>
                <w:rFonts w:ascii="GHEA Grapalat" w:hAnsi="GHEA Grapalat"/>
                <w:iCs/>
                <w:lang w:val="en-US"/>
              </w:rPr>
            </w:pPr>
            <w:r>
              <w:rPr>
                <w:rFonts w:ascii="GHEA Grapalat" w:hAnsi="GHEA Grapalat"/>
              </w:rPr>
              <w:t>___________________________</w:t>
            </w:r>
          </w:p>
          <w:p w14:paraId="7BBD074B" w14:textId="77777777" w:rsidR="00BB28C8" w:rsidRPr="00C8328C" w:rsidRDefault="00BB28C8" w:rsidP="00032D5D">
            <w:pPr>
              <w:widowControl w:val="0"/>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1DCDCB00" w14:textId="77777777" w:rsidR="00BB28C8" w:rsidRPr="009F3DC7" w:rsidRDefault="00BB28C8" w:rsidP="00032D5D">
            <w:pPr>
              <w:widowControl w:val="0"/>
              <w:jc w:val="center"/>
              <w:rPr>
                <w:rFonts w:ascii="GHEA Grapalat" w:hAnsi="GHEA Grapalat"/>
                <w:iCs/>
              </w:rPr>
            </w:pPr>
            <w:r w:rsidRPr="009F3DC7">
              <w:rPr>
                <w:rFonts w:ascii="GHEA Grapalat" w:hAnsi="GHEA Grapalat"/>
              </w:rPr>
              <w:t>___________________________</w:t>
            </w:r>
          </w:p>
          <w:p w14:paraId="7AF17120" w14:textId="77777777" w:rsidR="00BB28C8" w:rsidRPr="00C8328C" w:rsidRDefault="00BB28C8" w:rsidP="00032D5D">
            <w:pPr>
              <w:widowControl w:val="0"/>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2972B5A9" w14:textId="77777777" w:rsidTr="003D2146">
        <w:trPr>
          <w:trHeight w:val="281"/>
          <w:tblCellSpacing w:w="7" w:type="dxa"/>
          <w:jc w:val="center"/>
        </w:trPr>
        <w:tc>
          <w:tcPr>
            <w:tcW w:w="0" w:type="auto"/>
            <w:vAlign w:val="center"/>
          </w:tcPr>
          <w:p w14:paraId="28FE0EA2"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35842456"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М. П.</w:t>
            </w:r>
          </w:p>
        </w:tc>
      </w:tr>
    </w:tbl>
    <w:p w14:paraId="30AFD3A3" w14:textId="77777777" w:rsidR="00BB28C8" w:rsidRPr="009F3DC7" w:rsidRDefault="00BB28C8" w:rsidP="00032D5D">
      <w:pPr>
        <w:widowControl w:val="0"/>
        <w:ind w:firstLine="567"/>
        <w:jc w:val="center"/>
        <w:rPr>
          <w:rFonts w:ascii="GHEA Grapalat" w:hAnsi="GHEA Grapalat" w:cs="Sylfaen"/>
          <w:b/>
        </w:rPr>
      </w:pPr>
    </w:p>
    <w:p w14:paraId="6456D361" w14:textId="77777777" w:rsidR="00BB28C8" w:rsidRDefault="00BB28C8" w:rsidP="00032D5D">
      <w:pPr>
        <w:rPr>
          <w:rFonts w:ascii="GHEA Grapalat" w:hAnsi="GHEA Grapalat" w:cs="Sylfaen"/>
          <w:b/>
        </w:rPr>
      </w:pPr>
      <w:r>
        <w:rPr>
          <w:rFonts w:ascii="GHEA Grapalat" w:hAnsi="GHEA Grapalat" w:cs="Sylfaen"/>
          <w:b/>
        </w:rPr>
        <w:br w:type="page"/>
      </w:r>
    </w:p>
    <w:p w14:paraId="71F80ECC" w14:textId="77777777" w:rsidR="00BB28C8" w:rsidRPr="009F3DC7" w:rsidRDefault="00BB28C8" w:rsidP="00032D5D">
      <w:pPr>
        <w:widowControl w:val="0"/>
        <w:ind w:firstLine="567"/>
        <w:jc w:val="right"/>
        <w:rPr>
          <w:rFonts w:ascii="GHEA Grapalat" w:hAnsi="GHEA Grapalat" w:cs="Sylfaen"/>
          <w:i/>
        </w:rPr>
      </w:pPr>
      <w:r w:rsidRPr="009F3DC7">
        <w:rPr>
          <w:rFonts w:ascii="GHEA Grapalat" w:hAnsi="GHEA Grapalat"/>
          <w:i/>
        </w:rPr>
        <w:lastRenderedPageBreak/>
        <w:t>Приложение № 4.1</w:t>
      </w:r>
    </w:p>
    <w:p w14:paraId="545C8ACA" w14:textId="77777777" w:rsidR="00BB28C8" w:rsidRPr="009F3DC7" w:rsidRDefault="00BB28C8" w:rsidP="00032D5D">
      <w:pPr>
        <w:widowControl w:val="0"/>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7D4549C3" w14:textId="77777777" w:rsidR="00BB28C8" w:rsidRPr="009F3DC7" w:rsidRDefault="00BB28C8" w:rsidP="00032D5D">
      <w:pPr>
        <w:widowControl w:val="0"/>
        <w:jc w:val="center"/>
        <w:rPr>
          <w:rFonts w:ascii="GHEA Grapalat" w:hAnsi="GHEA Grapalat" w:cs="Sylfaen"/>
        </w:rPr>
      </w:pPr>
    </w:p>
    <w:p w14:paraId="662BAAA2" w14:textId="77777777" w:rsidR="00BB28C8" w:rsidRPr="008A435E" w:rsidRDefault="00BB28C8" w:rsidP="00032D5D">
      <w:pPr>
        <w:widowControl w:val="0"/>
        <w:tabs>
          <w:tab w:val="left" w:pos="2250"/>
        </w:tabs>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343DFF2A" w14:textId="77777777" w:rsidR="00BB28C8" w:rsidRPr="00C8328C" w:rsidRDefault="00BB28C8" w:rsidP="00032D5D">
      <w:pPr>
        <w:widowControl w:val="0"/>
        <w:tabs>
          <w:tab w:val="left" w:pos="2250"/>
        </w:tabs>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4972C0D4" w14:textId="77777777" w:rsidR="00BB28C8" w:rsidRPr="008A435E" w:rsidRDefault="00BB28C8" w:rsidP="00032D5D">
      <w:pPr>
        <w:widowControl w:val="0"/>
        <w:tabs>
          <w:tab w:val="left" w:pos="360"/>
          <w:tab w:val="left" w:pos="540"/>
        </w:tabs>
        <w:ind w:firstLine="567"/>
        <w:jc w:val="both"/>
        <w:rPr>
          <w:rFonts w:ascii="GHEA Grapalat" w:hAnsi="GHEA Grapalat"/>
        </w:rPr>
      </w:pPr>
    </w:p>
    <w:p w14:paraId="525C654C" w14:textId="77777777" w:rsidR="00BB28C8" w:rsidRPr="0086243C" w:rsidRDefault="00BB28C8" w:rsidP="00032D5D">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3DA6FE1C" w14:textId="77777777" w:rsidR="00BB28C8" w:rsidRPr="0086243C" w:rsidRDefault="00BB28C8" w:rsidP="00032D5D">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14:paraId="4A6F486B" w14:textId="77777777" w:rsidR="00BB28C8" w:rsidRPr="0086243C" w:rsidRDefault="00BB28C8" w:rsidP="00032D5D">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2A3A1F51" w14:textId="77777777" w:rsidR="00BB28C8" w:rsidRPr="0086243C" w:rsidRDefault="00BB28C8" w:rsidP="00032D5D">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12D0363A" w14:textId="77777777" w:rsidR="00BB28C8" w:rsidRPr="0086243C" w:rsidRDefault="00BB28C8" w:rsidP="00032D5D">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58BD13B4" w14:textId="77777777" w:rsidR="00BB28C8" w:rsidRPr="0086243C" w:rsidRDefault="00BB28C8" w:rsidP="00032D5D">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68A9C8EA" w14:textId="77777777" w:rsidR="00BB28C8" w:rsidRPr="009F3DC7" w:rsidRDefault="00BB28C8" w:rsidP="00032D5D">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548DA1C2" w14:textId="77777777" w:rsidR="00BB28C8" w:rsidRPr="000C342E" w:rsidRDefault="00BB28C8" w:rsidP="00032D5D">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440A5E7F"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88366C4" w14:textId="77777777" w:rsidR="00BB28C8" w:rsidRPr="00C8328C" w:rsidRDefault="00BB28C8" w:rsidP="00032D5D">
            <w:pPr>
              <w:widowControl w:val="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58D50E2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CD7FA30" w14:textId="77777777" w:rsidR="00BB28C8" w:rsidRPr="00C8328C" w:rsidRDefault="00BB28C8" w:rsidP="00032D5D">
            <w:pPr>
              <w:widowControl w:val="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4A5EB49" w14:textId="77777777" w:rsidR="00BB28C8" w:rsidRPr="00C8328C" w:rsidRDefault="00BB28C8" w:rsidP="00032D5D">
            <w:pPr>
              <w:widowControl w:val="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C404648" w14:textId="77777777" w:rsidR="00BB28C8" w:rsidRPr="00C8328C" w:rsidRDefault="00BB28C8" w:rsidP="00032D5D">
            <w:pPr>
              <w:widowControl w:val="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35DABC8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8D9BE9" w14:textId="77777777" w:rsidR="00BB28C8" w:rsidRPr="00C8328C" w:rsidRDefault="00BB28C8" w:rsidP="00032D5D">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3A2D8AA" w14:textId="77777777" w:rsidR="00BB28C8" w:rsidRPr="00C8328C" w:rsidRDefault="00BB28C8" w:rsidP="00032D5D">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295ED33E" w14:textId="77777777" w:rsidR="00BB28C8" w:rsidRPr="00C8328C" w:rsidRDefault="00BB28C8" w:rsidP="00032D5D">
            <w:pPr>
              <w:widowControl w:val="0"/>
              <w:rPr>
                <w:rFonts w:ascii="GHEA Grapalat" w:hAnsi="GHEA Grapalat" w:cs="Sylfaen"/>
                <w:sz w:val="16"/>
                <w:szCs w:val="16"/>
              </w:rPr>
            </w:pPr>
          </w:p>
        </w:tc>
      </w:tr>
      <w:tr w:rsidR="00BB28C8" w:rsidRPr="00C8328C" w14:paraId="51802D90"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37F5A11" w14:textId="77777777" w:rsidR="00BB28C8" w:rsidRPr="00C8328C" w:rsidRDefault="00BB28C8" w:rsidP="00032D5D">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67AEFB8A" w14:textId="77777777" w:rsidR="00BB28C8" w:rsidRPr="00C8328C" w:rsidRDefault="00BB28C8" w:rsidP="00032D5D">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EF4D445" w14:textId="77777777" w:rsidR="00BB28C8" w:rsidRPr="00C8328C" w:rsidRDefault="00BB28C8" w:rsidP="00032D5D">
            <w:pPr>
              <w:widowControl w:val="0"/>
              <w:rPr>
                <w:rFonts w:ascii="GHEA Grapalat" w:hAnsi="GHEA Grapalat" w:cs="Sylfaen"/>
                <w:sz w:val="16"/>
                <w:szCs w:val="16"/>
              </w:rPr>
            </w:pPr>
          </w:p>
        </w:tc>
      </w:tr>
    </w:tbl>
    <w:p w14:paraId="3D60C6A1" w14:textId="77777777" w:rsidR="00BB28C8" w:rsidRPr="009F3DC7" w:rsidRDefault="00BB28C8" w:rsidP="00032D5D">
      <w:pPr>
        <w:widowControl w:val="0"/>
        <w:tabs>
          <w:tab w:val="left" w:pos="360"/>
          <w:tab w:val="left" w:pos="540"/>
        </w:tabs>
        <w:ind w:firstLine="567"/>
        <w:jc w:val="both"/>
        <w:rPr>
          <w:rFonts w:ascii="GHEA Grapalat" w:hAnsi="GHEA Grapalat" w:cs="Sylfaen"/>
        </w:rPr>
      </w:pPr>
    </w:p>
    <w:p w14:paraId="44B0D5BF" w14:textId="77777777" w:rsidR="00BB28C8" w:rsidRDefault="00BB28C8" w:rsidP="00032D5D">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4F04D042" w14:textId="77777777" w:rsidR="00BB28C8" w:rsidRDefault="00BB28C8" w:rsidP="00032D5D">
      <w:pPr>
        <w:rPr>
          <w:rFonts w:ascii="GHEA Grapalat" w:hAnsi="GHEA Grapalat"/>
        </w:rPr>
      </w:pPr>
      <w:r>
        <w:rPr>
          <w:rFonts w:ascii="GHEA Grapalat" w:hAnsi="GHEA Grapalat"/>
        </w:rPr>
        <w:br w:type="page"/>
      </w:r>
    </w:p>
    <w:p w14:paraId="06B665F2" w14:textId="77777777" w:rsidR="00BB28C8" w:rsidRPr="009F3DC7" w:rsidRDefault="00BB28C8" w:rsidP="00032D5D">
      <w:pPr>
        <w:widowControl w:val="0"/>
        <w:jc w:val="center"/>
        <w:rPr>
          <w:rFonts w:ascii="GHEA Grapalat" w:hAnsi="GHEA Grapalat" w:cs="Sylfaen"/>
        </w:rPr>
      </w:pPr>
      <w:r w:rsidRPr="009F3DC7">
        <w:rPr>
          <w:rFonts w:ascii="GHEA Grapalat" w:hAnsi="GHEA Grapalat"/>
        </w:rPr>
        <w:lastRenderedPageBreak/>
        <w:t>СТОРОНЫ</w:t>
      </w:r>
    </w:p>
    <w:p w14:paraId="1E71B2F5" w14:textId="77777777" w:rsidR="00BB28C8" w:rsidRPr="009F3DC7" w:rsidRDefault="00BB28C8" w:rsidP="00032D5D">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14:paraId="0567D226" w14:textId="77777777" w:rsidTr="003D2146">
        <w:tc>
          <w:tcPr>
            <w:tcW w:w="4785" w:type="dxa"/>
          </w:tcPr>
          <w:p w14:paraId="0AEB23C5" w14:textId="77777777" w:rsidR="00BB28C8" w:rsidRPr="009F3DC7" w:rsidRDefault="00BB28C8" w:rsidP="00032D5D">
            <w:pPr>
              <w:widowControl w:val="0"/>
              <w:tabs>
                <w:tab w:val="left" w:pos="360"/>
                <w:tab w:val="left" w:pos="540"/>
              </w:tabs>
              <w:jc w:val="center"/>
              <w:rPr>
                <w:rFonts w:ascii="GHEA Grapalat" w:hAnsi="GHEA Grapalat" w:cs="Sylfaen"/>
                <w:b/>
                <w:bCs/>
              </w:rPr>
            </w:pPr>
            <w:r w:rsidRPr="009F3DC7">
              <w:rPr>
                <w:rFonts w:ascii="GHEA Grapalat" w:hAnsi="GHEA Grapalat"/>
                <w:b/>
              </w:rPr>
              <w:t>Передал</w:t>
            </w:r>
          </w:p>
        </w:tc>
        <w:tc>
          <w:tcPr>
            <w:tcW w:w="5223" w:type="dxa"/>
          </w:tcPr>
          <w:p w14:paraId="79C7E9F8" w14:textId="77777777" w:rsidR="00BB28C8" w:rsidRPr="009F3DC7" w:rsidRDefault="00BB28C8" w:rsidP="00032D5D">
            <w:pPr>
              <w:widowControl w:val="0"/>
              <w:tabs>
                <w:tab w:val="left" w:pos="360"/>
                <w:tab w:val="left" w:pos="540"/>
              </w:tabs>
              <w:jc w:val="center"/>
              <w:rPr>
                <w:rFonts w:ascii="GHEA Grapalat" w:hAnsi="GHEA Grapalat" w:cs="Sylfaen"/>
                <w:b/>
                <w:bCs/>
              </w:rPr>
            </w:pPr>
            <w:r w:rsidRPr="009F3DC7">
              <w:rPr>
                <w:rFonts w:ascii="GHEA Grapalat" w:hAnsi="GHEA Grapalat"/>
                <w:b/>
              </w:rPr>
              <w:t>Принял</w:t>
            </w:r>
          </w:p>
        </w:tc>
      </w:tr>
    </w:tbl>
    <w:p w14:paraId="7AF5A370" w14:textId="77777777" w:rsidR="00BB28C8" w:rsidRPr="009F3DC7" w:rsidRDefault="00BB28C8" w:rsidP="00032D5D">
      <w:pPr>
        <w:widowControl w:val="0"/>
        <w:tabs>
          <w:tab w:val="left" w:pos="360"/>
          <w:tab w:val="left" w:pos="540"/>
        </w:tabs>
        <w:jc w:val="right"/>
        <w:rPr>
          <w:rFonts w:ascii="GHEA Grapalat" w:hAnsi="GHEA Grapalat" w:cs="Sylfaen"/>
        </w:rPr>
      </w:pPr>
      <w:r w:rsidRPr="009F3DC7">
        <w:rPr>
          <w:rFonts w:ascii="GHEA Grapalat" w:hAnsi="GHEA Grapalat"/>
        </w:rPr>
        <w:t>представитель, спроектировавший заявку:</w:t>
      </w:r>
    </w:p>
    <w:p w14:paraId="3C8C0343" w14:textId="77777777" w:rsidR="00BB28C8" w:rsidRPr="009F3DC7" w:rsidRDefault="00BB28C8" w:rsidP="00032D5D">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45D7EDBE" w14:textId="77777777" w:rsidTr="003D2146">
        <w:trPr>
          <w:tblCellSpacing w:w="7" w:type="dxa"/>
          <w:jc w:val="center"/>
        </w:trPr>
        <w:tc>
          <w:tcPr>
            <w:tcW w:w="0" w:type="auto"/>
            <w:vAlign w:val="center"/>
          </w:tcPr>
          <w:p w14:paraId="6265F9AE" w14:textId="77777777" w:rsidR="00BB28C8" w:rsidRPr="009F3DC7" w:rsidRDefault="00BB28C8" w:rsidP="00032D5D">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7D2867F7" w14:textId="77777777" w:rsidR="00BB28C8" w:rsidRPr="00C8328C" w:rsidRDefault="00BB28C8" w:rsidP="00032D5D">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1229742E" w14:textId="77777777" w:rsidR="00BB28C8" w:rsidRPr="009F3DC7" w:rsidRDefault="00BB28C8" w:rsidP="00032D5D">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5B5ACF84" w14:textId="77777777" w:rsidR="00BB28C8" w:rsidRPr="00C8328C" w:rsidRDefault="00BB28C8" w:rsidP="00032D5D">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607010C9" w14:textId="77777777" w:rsidTr="003D2146">
        <w:trPr>
          <w:tblCellSpacing w:w="7" w:type="dxa"/>
          <w:jc w:val="center"/>
        </w:trPr>
        <w:tc>
          <w:tcPr>
            <w:tcW w:w="0" w:type="auto"/>
            <w:vAlign w:val="center"/>
          </w:tcPr>
          <w:p w14:paraId="07C8765B" w14:textId="77777777" w:rsidR="00BB28C8" w:rsidRPr="0006766C" w:rsidRDefault="00BB28C8" w:rsidP="00032D5D">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30713CDA" w14:textId="77777777" w:rsidR="00BB28C8" w:rsidRPr="0006766C" w:rsidRDefault="00BB28C8" w:rsidP="00032D5D">
            <w:pPr>
              <w:widowControl w:val="0"/>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03384F17" w14:textId="77777777" w:rsidR="00BB28C8" w:rsidRPr="0006766C" w:rsidRDefault="00BB28C8" w:rsidP="00032D5D">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223EDB4E" w14:textId="77777777" w:rsidR="00BB28C8" w:rsidRPr="00C8328C" w:rsidRDefault="00BB28C8" w:rsidP="00032D5D">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4640CA82" w14:textId="77777777" w:rsidR="00BB28C8" w:rsidRPr="009F3DC7" w:rsidRDefault="00BB28C8" w:rsidP="00032D5D">
      <w:pPr>
        <w:widowControl w:val="0"/>
        <w:tabs>
          <w:tab w:val="left" w:pos="360"/>
          <w:tab w:val="left" w:pos="540"/>
        </w:tabs>
        <w:jc w:val="center"/>
        <w:rPr>
          <w:rFonts w:ascii="GHEA Grapalat" w:hAnsi="GHEA Grapalat" w:cs="Sylfaen"/>
          <w:b/>
          <w:bCs/>
        </w:rPr>
      </w:pPr>
    </w:p>
    <w:p w14:paraId="3EA5AEC0" w14:textId="77777777" w:rsidR="00BB28C8" w:rsidRPr="009F3DC7" w:rsidRDefault="00BB28C8" w:rsidP="00032D5D">
      <w:pPr>
        <w:pStyle w:val="norm"/>
        <w:widowControl w:val="0"/>
        <w:spacing w:line="240" w:lineRule="auto"/>
        <w:ind w:firstLine="567"/>
        <w:jc w:val="center"/>
        <w:rPr>
          <w:rFonts w:ascii="GHEA Grapalat" w:hAnsi="GHEA Grapalat"/>
          <w:b/>
          <w:sz w:val="24"/>
          <w:szCs w:val="24"/>
        </w:rPr>
      </w:pPr>
    </w:p>
    <w:p w14:paraId="752DC733" w14:textId="77C6DEB3" w:rsidR="008D352C" w:rsidRDefault="008D352C" w:rsidP="00032D5D">
      <w:pPr>
        <w:widowControl w:val="0"/>
        <w:ind w:left="-142" w:firstLine="142"/>
        <w:jc w:val="both"/>
        <w:rPr>
          <w:rFonts w:ascii="GHEA Grapalat" w:hAnsi="GHEA Grapalat"/>
          <w:i/>
        </w:rPr>
      </w:pPr>
    </w:p>
    <w:p w14:paraId="235A6500" w14:textId="5DE18119" w:rsidR="00A1306D" w:rsidRDefault="00A1306D" w:rsidP="00032D5D">
      <w:pPr>
        <w:widowControl w:val="0"/>
        <w:ind w:left="-142" w:firstLine="142"/>
        <w:jc w:val="both"/>
        <w:rPr>
          <w:rFonts w:ascii="GHEA Grapalat" w:hAnsi="GHEA Grapalat"/>
          <w:i/>
        </w:rPr>
      </w:pPr>
    </w:p>
    <w:p w14:paraId="2F227C97" w14:textId="591284E5" w:rsidR="00A1306D" w:rsidRDefault="00A1306D" w:rsidP="00032D5D">
      <w:pPr>
        <w:widowControl w:val="0"/>
        <w:ind w:left="-142" w:firstLine="142"/>
        <w:jc w:val="both"/>
        <w:rPr>
          <w:rFonts w:ascii="GHEA Grapalat" w:hAnsi="GHEA Grapalat"/>
          <w:i/>
        </w:rPr>
      </w:pPr>
    </w:p>
    <w:p w14:paraId="36812F71" w14:textId="1505CB42" w:rsidR="00A1306D" w:rsidRDefault="00A1306D" w:rsidP="00032D5D">
      <w:pPr>
        <w:widowControl w:val="0"/>
        <w:ind w:left="-142" w:firstLine="142"/>
        <w:jc w:val="both"/>
        <w:rPr>
          <w:rFonts w:ascii="GHEA Grapalat" w:hAnsi="GHEA Grapalat"/>
          <w:i/>
        </w:rPr>
      </w:pPr>
    </w:p>
    <w:p w14:paraId="1A536837" w14:textId="0CD1B32A" w:rsidR="00A1306D" w:rsidRDefault="00A1306D" w:rsidP="00032D5D">
      <w:pPr>
        <w:widowControl w:val="0"/>
        <w:ind w:left="-142" w:firstLine="142"/>
        <w:jc w:val="both"/>
        <w:rPr>
          <w:rFonts w:ascii="GHEA Grapalat" w:hAnsi="GHEA Grapalat"/>
          <w:i/>
        </w:rPr>
      </w:pPr>
    </w:p>
    <w:p w14:paraId="63D31A0A" w14:textId="349ACBEC" w:rsidR="00A1306D" w:rsidRDefault="00A1306D" w:rsidP="00032D5D">
      <w:pPr>
        <w:widowControl w:val="0"/>
        <w:ind w:left="-142" w:firstLine="142"/>
        <w:jc w:val="both"/>
        <w:rPr>
          <w:rFonts w:ascii="GHEA Grapalat" w:hAnsi="GHEA Grapalat"/>
          <w:i/>
        </w:rPr>
      </w:pPr>
    </w:p>
    <w:p w14:paraId="318DF1DB" w14:textId="2D841F39" w:rsidR="00A1306D" w:rsidRDefault="00A1306D" w:rsidP="00032D5D">
      <w:pPr>
        <w:widowControl w:val="0"/>
        <w:ind w:left="-142" w:firstLine="142"/>
        <w:jc w:val="both"/>
        <w:rPr>
          <w:rFonts w:ascii="GHEA Grapalat" w:hAnsi="GHEA Grapalat"/>
          <w:i/>
        </w:rPr>
      </w:pPr>
    </w:p>
    <w:p w14:paraId="40AE9E2E" w14:textId="05F727B3" w:rsidR="00A1306D" w:rsidRDefault="00A1306D" w:rsidP="00032D5D">
      <w:pPr>
        <w:widowControl w:val="0"/>
        <w:ind w:left="-142" w:firstLine="142"/>
        <w:jc w:val="both"/>
        <w:rPr>
          <w:rFonts w:ascii="GHEA Grapalat" w:hAnsi="GHEA Grapalat"/>
          <w:i/>
        </w:rPr>
      </w:pPr>
    </w:p>
    <w:p w14:paraId="75BAC176" w14:textId="189CB7FE" w:rsidR="00A1306D" w:rsidRDefault="00A1306D" w:rsidP="00032D5D">
      <w:pPr>
        <w:widowControl w:val="0"/>
        <w:ind w:left="-142" w:firstLine="142"/>
        <w:jc w:val="both"/>
        <w:rPr>
          <w:rFonts w:ascii="GHEA Grapalat" w:hAnsi="GHEA Grapalat"/>
          <w:i/>
        </w:rPr>
      </w:pPr>
    </w:p>
    <w:p w14:paraId="4F4B42F2" w14:textId="1554162F" w:rsidR="00A1306D" w:rsidRDefault="00A1306D" w:rsidP="00032D5D">
      <w:pPr>
        <w:widowControl w:val="0"/>
        <w:ind w:left="-142" w:firstLine="142"/>
        <w:jc w:val="both"/>
        <w:rPr>
          <w:rFonts w:ascii="GHEA Grapalat" w:hAnsi="GHEA Grapalat"/>
          <w:i/>
        </w:rPr>
      </w:pPr>
    </w:p>
    <w:p w14:paraId="55E3BB80" w14:textId="1C9D00B5" w:rsidR="00A1306D" w:rsidRDefault="00A1306D" w:rsidP="00032D5D">
      <w:pPr>
        <w:widowControl w:val="0"/>
        <w:ind w:left="-142" w:firstLine="142"/>
        <w:jc w:val="both"/>
        <w:rPr>
          <w:rFonts w:ascii="GHEA Grapalat" w:hAnsi="GHEA Grapalat"/>
          <w:i/>
        </w:rPr>
      </w:pPr>
    </w:p>
    <w:p w14:paraId="4E30E61C" w14:textId="44F8AF84" w:rsidR="00A1306D" w:rsidRDefault="00A1306D" w:rsidP="00032D5D">
      <w:pPr>
        <w:widowControl w:val="0"/>
        <w:ind w:left="-142" w:firstLine="142"/>
        <w:jc w:val="both"/>
        <w:rPr>
          <w:rFonts w:ascii="GHEA Grapalat" w:hAnsi="GHEA Grapalat"/>
          <w:i/>
        </w:rPr>
      </w:pPr>
    </w:p>
    <w:p w14:paraId="137231A6" w14:textId="1EE766DA" w:rsidR="00A1306D" w:rsidRDefault="00A1306D" w:rsidP="00032D5D">
      <w:pPr>
        <w:widowControl w:val="0"/>
        <w:ind w:left="-142" w:firstLine="142"/>
        <w:jc w:val="both"/>
        <w:rPr>
          <w:rFonts w:ascii="GHEA Grapalat" w:hAnsi="GHEA Grapalat"/>
          <w:i/>
        </w:rPr>
      </w:pPr>
    </w:p>
    <w:p w14:paraId="2E617FDB" w14:textId="6D72B30C" w:rsidR="00A1306D" w:rsidRDefault="00A1306D" w:rsidP="00032D5D">
      <w:pPr>
        <w:widowControl w:val="0"/>
        <w:ind w:left="-142" w:firstLine="142"/>
        <w:jc w:val="both"/>
        <w:rPr>
          <w:rFonts w:ascii="GHEA Grapalat" w:hAnsi="GHEA Grapalat"/>
          <w:i/>
        </w:rPr>
      </w:pPr>
    </w:p>
    <w:p w14:paraId="644BBFEE" w14:textId="490EEEF1" w:rsidR="00A1306D" w:rsidRDefault="00A1306D" w:rsidP="00032D5D">
      <w:pPr>
        <w:widowControl w:val="0"/>
        <w:ind w:left="-142" w:firstLine="142"/>
        <w:jc w:val="both"/>
        <w:rPr>
          <w:rFonts w:ascii="GHEA Grapalat" w:hAnsi="GHEA Grapalat"/>
          <w:i/>
        </w:rPr>
      </w:pPr>
    </w:p>
    <w:p w14:paraId="5CF17974" w14:textId="36CD322E" w:rsidR="00A1306D" w:rsidRDefault="00A1306D" w:rsidP="00032D5D">
      <w:pPr>
        <w:widowControl w:val="0"/>
        <w:ind w:left="-142" w:firstLine="142"/>
        <w:jc w:val="both"/>
        <w:rPr>
          <w:rFonts w:ascii="GHEA Grapalat" w:hAnsi="GHEA Grapalat"/>
          <w:i/>
        </w:rPr>
      </w:pPr>
    </w:p>
    <w:p w14:paraId="37E0CC84" w14:textId="77777777" w:rsidR="00A1306D" w:rsidRPr="008A662A" w:rsidRDefault="00A1306D" w:rsidP="00032D5D">
      <w:pPr>
        <w:widowControl w:val="0"/>
        <w:jc w:val="right"/>
        <w:rPr>
          <w:rFonts w:ascii="GHEA Grapalat" w:hAnsi="GHEA Grapalat" w:cs="Sylfaen"/>
          <w:i/>
        </w:rPr>
      </w:pPr>
      <w:r w:rsidRPr="008A662A">
        <w:rPr>
          <w:rFonts w:ascii="GHEA Grapalat" w:hAnsi="GHEA Grapalat"/>
          <w:i/>
        </w:rPr>
        <w:t>Приложение № 5</w:t>
      </w:r>
    </w:p>
    <w:p w14:paraId="4612A9B6" w14:textId="77777777" w:rsidR="00A1306D" w:rsidRPr="008A662A" w:rsidRDefault="00A1306D" w:rsidP="00032D5D">
      <w:pPr>
        <w:widowControl w:val="0"/>
        <w:jc w:val="right"/>
        <w:rPr>
          <w:rFonts w:ascii="GHEA Grapalat" w:hAnsi="GHEA Grapalat" w:cs="Sylfaen"/>
          <w:i/>
        </w:rPr>
      </w:pPr>
      <w:r w:rsidRPr="008A662A">
        <w:rPr>
          <w:rFonts w:ascii="GHEA Grapalat" w:hAnsi="GHEA Grapalat"/>
          <w:i/>
        </w:rPr>
        <w:t>к Договору под кодом</w:t>
      </w:r>
      <w:r w:rsidRPr="00487F5A">
        <w:rPr>
          <w:rFonts w:ascii="GHEA Grapalat" w:hAnsi="GHEA Grapalat"/>
          <w:i/>
          <w:lang w:val="hy-AM"/>
        </w:rPr>
        <w:t xml:space="preserve"> «      »</w:t>
      </w:r>
      <w:r w:rsidRPr="008A662A">
        <w:rPr>
          <w:rFonts w:ascii="GHEA Grapalat" w:hAnsi="GHEA Grapalat"/>
          <w:i/>
        </w:rPr>
        <w:t xml:space="preserve"> </w:t>
      </w:r>
      <w:r w:rsidRPr="008A662A">
        <w:rPr>
          <w:rFonts w:ascii="GHEA Grapalat" w:hAnsi="GHEA Grapalat" w:cs="Sylfaen"/>
          <w:i/>
        </w:rPr>
        <w:br/>
      </w:r>
      <w:r w:rsidRPr="008A662A">
        <w:rPr>
          <w:rFonts w:ascii="GHEA Grapalat" w:hAnsi="GHEA Grapalat"/>
          <w:i/>
        </w:rPr>
        <w:t>заключенному "</w:t>
      </w:r>
      <w:r w:rsidRPr="008A662A">
        <w:rPr>
          <w:rFonts w:ascii="GHEA Grapalat" w:hAnsi="GHEA Grapalat"/>
          <w:i/>
        </w:rPr>
        <w:tab/>
        <w:t xml:space="preserve"> "</w:t>
      </w:r>
      <w:r w:rsidRPr="008A662A">
        <w:rPr>
          <w:rFonts w:ascii="GHEA Grapalat" w:hAnsi="GHEA Grapalat"/>
          <w:i/>
        </w:rPr>
        <w:tab/>
        <w:t>20</w:t>
      </w:r>
      <w:r w:rsidRPr="008A662A">
        <w:rPr>
          <w:rFonts w:ascii="GHEA Grapalat" w:hAnsi="GHEA Grapalat"/>
          <w:i/>
        </w:rPr>
        <w:tab/>
        <w:t xml:space="preserve">  г.</w:t>
      </w:r>
    </w:p>
    <w:p w14:paraId="55058914" w14:textId="77777777" w:rsidR="00A1306D" w:rsidRPr="008A662A" w:rsidRDefault="00A1306D" w:rsidP="00032D5D">
      <w:pPr>
        <w:jc w:val="center"/>
        <w:rPr>
          <w:rFonts w:ascii="GHEA Grapalat" w:hAnsi="GHEA Grapalat" w:cs="GHEA Grapalat"/>
        </w:rPr>
      </w:pPr>
    </w:p>
    <w:p w14:paraId="50689590" w14:textId="77777777" w:rsidR="00A1306D" w:rsidRPr="008A662A" w:rsidRDefault="00A1306D" w:rsidP="00032D5D">
      <w:pPr>
        <w:jc w:val="center"/>
        <w:rPr>
          <w:rFonts w:ascii="GHEA Grapalat" w:hAnsi="GHEA Grapalat" w:cs="GHEA Grapalat"/>
        </w:rPr>
      </w:pPr>
      <w:r w:rsidRPr="008A662A">
        <w:rPr>
          <w:rFonts w:ascii="GHEA Grapalat" w:hAnsi="GHEA Grapalat" w:cs="GHEA Grapalat"/>
        </w:rPr>
        <w:t>УВЕДОМЛЕНИЕ</w:t>
      </w:r>
    </w:p>
    <w:p w14:paraId="573E9239" w14:textId="77777777" w:rsidR="00A1306D" w:rsidRPr="00487F5A" w:rsidRDefault="00A1306D" w:rsidP="00032D5D">
      <w:pPr>
        <w:jc w:val="center"/>
        <w:rPr>
          <w:rFonts w:ascii="GHEA Grapalat" w:hAnsi="GHEA Grapalat" w:cs="GHEA Grapalat"/>
          <w:lang w:val="hy-AM"/>
        </w:rPr>
      </w:pPr>
    </w:p>
    <w:p w14:paraId="167C778A" w14:textId="77777777" w:rsidR="00A1306D" w:rsidRPr="00487F5A" w:rsidRDefault="00A1306D" w:rsidP="00032D5D">
      <w:pPr>
        <w:rPr>
          <w:rFonts w:ascii="GHEA Grapalat" w:hAnsi="GHEA Grapalat" w:cs="Arial"/>
          <w:sz w:val="20"/>
          <w:szCs w:val="20"/>
          <w:lang w:val="es-ES"/>
        </w:rPr>
      </w:pPr>
      <w:r w:rsidRPr="00487F5A">
        <w:rPr>
          <w:rFonts w:ascii="GHEA Grapalat" w:hAnsi="GHEA Grapalat"/>
          <w:u w:val="single"/>
          <w:lang w:val="es-ES"/>
        </w:rPr>
        <w:t xml:space="preserve">                                                             </w:t>
      </w:r>
      <w:r w:rsidRPr="00487F5A">
        <w:rPr>
          <w:rFonts w:ascii="GHEA Grapalat" w:hAnsi="GHEA Grapalat"/>
          <w:u w:val="single"/>
          <w:lang w:val="es-ES"/>
        </w:rPr>
        <w:tab/>
      </w:r>
      <w:r w:rsidRPr="00487F5A">
        <w:rPr>
          <w:rFonts w:ascii="GHEA Grapalat" w:hAnsi="GHEA Grapalat"/>
          <w:u w:val="single"/>
          <w:lang w:val="es-ES"/>
        </w:rPr>
        <w:tab/>
        <w:t xml:space="preserve">       </w:t>
      </w:r>
      <w:r w:rsidRPr="00487F5A">
        <w:rPr>
          <w:rFonts w:ascii="GHEA Grapalat" w:hAnsi="GHEA Grapalat"/>
          <w:lang w:val="es-ES"/>
        </w:rPr>
        <w:t xml:space="preserve"> </w:t>
      </w:r>
      <w:r w:rsidRPr="008A662A">
        <w:rPr>
          <w:rFonts w:ascii="GHEA Grapalat" w:hAnsi="GHEA Grapalat"/>
        </w:rPr>
        <w:t>з</w:t>
      </w:r>
      <w:r w:rsidRPr="008A662A">
        <w:rPr>
          <w:rFonts w:ascii="GHEA Grapalat" w:hAnsi="GHEA Grapalat" w:cs="Sylfaen"/>
          <w:sz w:val="20"/>
          <w:szCs w:val="20"/>
        </w:rPr>
        <w:t>аявляет, что</w:t>
      </w:r>
      <w:r w:rsidRPr="008A662A">
        <w:rPr>
          <w:rFonts w:ascii="GHEA Grapalat" w:hAnsi="GHEA Grapalat" w:cs="Arial"/>
          <w:sz w:val="20"/>
          <w:szCs w:val="20"/>
        </w:rPr>
        <w:t>:</w:t>
      </w:r>
      <w:r w:rsidRPr="00487F5A">
        <w:rPr>
          <w:rFonts w:ascii="GHEA Grapalat" w:hAnsi="GHEA Grapalat" w:cs="Arial"/>
          <w:sz w:val="20"/>
          <w:szCs w:val="20"/>
          <w:lang w:val="es-ES"/>
        </w:rPr>
        <w:t xml:space="preserve">  </w:t>
      </w:r>
    </w:p>
    <w:p w14:paraId="4002B303" w14:textId="77777777" w:rsidR="00A1306D" w:rsidRPr="00487F5A" w:rsidRDefault="00A1306D" w:rsidP="00032D5D">
      <w:pPr>
        <w:rPr>
          <w:rFonts w:ascii="GHEA Grapalat" w:hAnsi="GHEA Grapalat" w:cs="Arial"/>
          <w:vertAlign w:val="superscript"/>
          <w:lang w:val="es-ES"/>
        </w:rPr>
      </w:pPr>
      <w:r w:rsidRPr="00487F5A">
        <w:rPr>
          <w:rFonts w:ascii="GHEA Grapalat" w:hAnsi="GHEA Grapalat"/>
          <w:vertAlign w:val="superscript"/>
          <w:lang w:val="es-ES"/>
        </w:rPr>
        <w:t xml:space="preserve">               </w:t>
      </w:r>
      <w:r w:rsidRPr="00487F5A">
        <w:rPr>
          <w:rFonts w:ascii="GHEA Grapalat" w:hAnsi="GHEA Grapalat"/>
          <w:lang w:val="es-ES"/>
        </w:rPr>
        <w:t xml:space="preserve">     </w:t>
      </w:r>
      <w:r w:rsidRPr="008A662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proofErr w:type="spellStart"/>
      <w:r w:rsidRPr="00487F5A">
        <w:rPr>
          <w:rFonts w:ascii="GHEA Grapalat" w:hAnsi="GHEA Grapalat" w:cs="Sylfaen"/>
          <w:vertAlign w:val="superscript"/>
          <w:lang w:val="es-ES"/>
        </w:rPr>
        <w:t>финансового</w:t>
      </w:r>
      <w:proofErr w:type="spellEnd"/>
      <w:r w:rsidRPr="00487F5A">
        <w:rPr>
          <w:rFonts w:ascii="GHEA Grapalat" w:hAnsi="GHEA Grapalat" w:cs="Sylfaen"/>
          <w:vertAlign w:val="superscript"/>
          <w:lang w:val="es-ES"/>
        </w:rPr>
        <w:t xml:space="preserve"> </w:t>
      </w:r>
      <w:proofErr w:type="spellStart"/>
      <w:r w:rsidRPr="00487F5A">
        <w:rPr>
          <w:rFonts w:ascii="GHEA Grapalat" w:hAnsi="GHEA Grapalat" w:cs="Sylfaen"/>
          <w:vertAlign w:val="superscript"/>
          <w:lang w:val="es-ES"/>
        </w:rPr>
        <w:t>агента</w:t>
      </w:r>
      <w:proofErr w:type="spellEnd"/>
    </w:p>
    <w:p w14:paraId="429A57AD" w14:textId="77777777" w:rsidR="00A1306D" w:rsidRPr="00487F5A" w:rsidRDefault="00A1306D" w:rsidP="00032D5D">
      <w:pPr>
        <w:rPr>
          <w:rFonts w:ascii="GHEA Grapalat" w:hAnsi="GHEA Grapalat"/>
          <w:vertAlign w:val="superscript"/>
          <w:lang w:val="es-ES"/>
        </w:rPr>
      </w:pPr>
    </w:p>
    <w:p w14:paraId="36225CAB" w14:textId="77777777" w:rsidR="00A1306D" w:rsidRPr="00487F5A" w:rsidRDefault="00A1306D">
      <w:pPr>
        <w:pStyle w:val="ListParagraph"/>
        <w:numPr>
          <w:ilvl w:val="0"/>
          <w:numId w:val="9"/>
        </w:numPr>
        <w:contextualSpacing/>
        <w:jc w:val="both"/>
        <w:rPr>
          <w:rFonts w:ascii="GHEA Grapalat" w:hAnsi="GHEA Grapalat"/>
          <w:u w:val="single"/>
          <w:lang w:val="es-ES"/>
        </w:rPr>
      </w:pPr>
      <w:r w:rsidRPr="008A662A">
        <w:rPr>
          <w:rFonts w:ascii="GHEA Grapalat" w:hAnsi="GHEA Grapalat"/>
          <w:sz w:val="20"/>
          <w:szCs w:val="20"/>
        </w:rPr>
        <w:t>В рамках заключенного между</w:t>
      </w:r>
      <w:r w:rsidRPr="008A662A">
        <w:rPr>
          <w:rFonts w:ascii="GHEA Grapalat" w:hAnsi="GHEA Grapalat"/>
        </w:rPr>
        <w:t xml:space="preserve">   ----------------------</w:t>
      </w:r>
      <w:r w:rsidRPr="00487F5A">
        <w:rPr>
          <w:rFonts w:ascii="GHEA Grapalat" w:hAnsi="GHEA Grapalat"/>
          <w:lang w:val="hy-AM"/>
        </w:rPr>
        <w:t xml:space="preserve"> </w:t>
      </w:r>
      <w:r w:rsidRPr="008A662A">
        <w:rPr>
          <w:rFonts w:ascii="GHEA Grapalat" w:hAnsi="GHEA Grapalat"/>
          <w:sz w:val="20"/>
          <w:szCs w:val="20"/>
        </w:rPr>
        <w:t>- ом   и</w:t>
      </w:r>
      <w:r w:rsidRPr="008A662A">
        <w:rPr>
          <w:rFonts w:ascii="GHEA Grapalat" w:hAnsi="GHEA Grapalat"/>
        </w:rPr>
        <w:t xml:space="preserve"> ---------------------------- </w:t>
      </w:r>
      <w:r w:rsidRPr="008A662A">
        <w:rPr>
          <w:rFonts w:ascii="GHEA Grapalat" w:hAnsi="GHEA Grapalat"/>
          <w:sz w:val="20"/>
          <w:szCs w:val="20"/>
        </w:rPr>
        <w:t>-ом</w:t>
      </w:r>
      <w:r w:rsidRPr="008A662A">
        <w:rPr>
          <w:rFonts w:ascii="GHEA Grapalat" w:hAnsi="GHEA Grapalat"/>
        </w:rPr>
        <w:t xml:space="preserve">                              </w:t>
      </w:r>
    </w:p>
    <w:p w14:paraId="5F49D746" w14:textId="77777777" w:rsidR="00A1306D" w:rsidRPr="008A662A" w:rsidRDefault="00A1306D" w:rsidP="00032D5D">
      <w:pPr>
        <w:rPr>
          <w:rFonts w:ascii="GHEA Grapalat" w:hAnsi="GHEA Grapalat" w:cs="Sylfaen"/>
          <w:vertAlign w:val="superscript"/>
        </w:rPr>
      </w:pPr>
      <w:r w:rsidRPr="00487F5A">
        <w:rPr>
          <w:rFonts w:ascii="GHEA Grapalat" w:hAnsi="GHEA Grapalat" w:cs="Sylfaen"/>
          <w:vertAlign w:val="superscript"/>
          <w:lang w:val="es-ES"/>
        </w:rPr>
        <w:t xml:space="preserve">                                                                                     </w:t>
      </w:r>
      <w:r w:rsidRPr="008A662A">
        <w:rPr>
          <w:rFonts w:ascii="GHEA Grapalat" w:hAnsi="GHEA Grapalat" w:cs="Sylfaen"/>
          <w:vertAlign w:val="superscript"/>
        </w:rPr>
        <w:t xml:space="preserve">      название</w:t>
      </w:r>
      <w:r w:rsidRPr="00487F5A">
        <w:rPr>
          <w:rFonts w:ascii="GHEA Grapalat" w:hAnsi="GHEA Grapalat" w:cs="Sylfaen"/>
          <w:vertAlign w:val="superscript"/>
          <w:lang w:val="es-ES"/>
        </w:rPr>
        <w:t xml:space="preserve"> </w:t>
      </w:r>
      <w:r w:rsidRPr="008A662A">
        <w:rPr>
          <w:rFonts w:ascii="GHEA Grapalat" w:hAnsi="GHEA Grapalat" w:cs="Sylfaen"/>
          <w:vertAlign w:val="superscript"/>
        </w:rPr>
        <w:t xml:space="preserve">заказчика                    </w:t>
      </w:r>
      <w:r w:rsidRPr="00487F5A">
        <w:rPr>
          <w:rFonts w:ascii="GHEA Grapalat" w:hAnsi="GHEA Grapalat" w:cs="Sylfaen"/>
          <w:vertAlign w:val="superscript"/>
          <w:lang w:val="hy-AM"/>
        </w:rPr>
        <w:t xml:space="preserve">            </w:t>
      </w:r>
      <w:r w:rsidRPr="008A662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sidRPr="008A662A">
        <w:rPr>
          <w:rFonts w:ascii="GHEA Grapalat" w:hAnsi="GHEA Grapalat" w:cs="Sylfaen"/>
          <w:vertAlign w:val="superscript"/>
        </w:rPr>
        <w:t>подрядчика</w:t>
      </w:r>
    </w:p>
    <w:p w14:paraId="2ED47963" w14:textId="77777777" w:rsidR="00A1306D" w:rsidRPr="008A662A" w:rsidRDefault="00A1306D" w:rsidP="00032D5D">
      <w:pPr>
        <w:rPr>
          <w:rFonts w:ascii="GHEA Grapalat" w:hAnsi="GHEA Grapalat" w:cs="Sylfaen"/>
          <w:vertAlign w:val="superscript"/>
        </w:rPr>
      </w:pPr>
      <w:r w:rsidRPr="00487F5A">
        <w:rPr>
          <w:rFonts w:ascii="GHEA Grapalat" w:hAnsi="GHEA Grapalat" w:cs="Sylfaen"/>
          <w:sz w:val="20"/>
          <w:szCs w:val="20"/>
          <w:lang w:val="es-ES"/>
        </w:rPr>
        <w:t xml:space="preserve">   «--»</w:t>
      </w:r>
      <w:r w:rsidRPr="008A662A">
        <w:rPr>
          <w:rFonts w:ascii="GHEA Grapalat" w:hAnsi="GHEA Grapalat" w:cs="Sylfaen"/>
          <w:sz w:val="20"/>
          <w:szCs w:val="20"/>
        </w:rPr>
        <w:t xml:space="preserve"> </w:t>
      </w:r>
      <w:r w:rsidRPr="00487F5A">
        <w:rPr>
          <w:rFonts w:ascii="GHEA Grapalat" w:hAnsi="GHEA Grapalat" w:cs="Sylfaen"/>
          <w:sz w:val="20"/>
          <w:szCs w:val="20"/>
          <w:lang w:val="es-ES"/>
        </w:rPr>
        <w:t>20</w:t>
      </w:r>
      <w:r w:rsidRPr="008A662A">
        <w:rPr>
          <w:rFonts w:ascii="GHEA Grapalat" w:hAnsi="GHEA Grapalat" w:cs="Sylfaen"/>
          <w:sz w:val="20"/>
          <w:szCs w:val="20"/>
        </w:rPr>
        <w:t>г</w:t>
      </w:r>
      <w:r w:rsidRPr="00487F5A">
        <w:rPr>
          <w:rFonts w:ascii="GHEA Grapalat" w:hAnsi="GHEA Grapalat" w:cs="Sylfaen"/>
          <w:sz w:val="20"/>
          <w:szCs w:val="20"/>
          <w:lang w:val="es-ES"/>
        </w:rPr>
        <w:t>.</w:t>
      </w:r>
      <w:r w:rsidRPr="008A662A">
        <w:rPr>
          <w:rFonts w:ascii="GHEA Grapalat" w:hAnsi="GHEA Grapalat" w:cs="Sylfaen"/>
          <w:sz w:val="20"/>
          <w:szCs w:val="20"/>
        </w:rPr>
        <w:t xml:space="preserve">договора под кодом </w:t>
      </w:r>
      <w:r w:rsidRPr="00487F5A">
        <w:rPr>
          <w:rFonts w:ascii="GHEA Grapalat" w:hAnsi="GHEA Grapalat" w:cs="Sylfaen"/>
          <w:sz w:val="20"/>
          <w:szCs w:val="20"/>
          <w:lang w:val="es-ES"/>
        </w:rPr>
        <w:t xml:space="preserve"> </w:t>
      </w:r>
      <w:r w:rsidRPr="00487F5A">
        <w:rPr>
          <w:rFonts w:ascii="GHEA Grapalat" w:hAnsi="GHEA Grapalat"/>
          <w:i/>
          <w:sz w:val="20"/>
          <w:szCs w:val="20"/>
          <w:lang w:val="af-ZA"/>
        </w:rPr>
        <w:t>___</w:t>
      </w:r>
      <w:r w:rsidRPr="00487F5A">
        <w:rPr>
          <w:rFonts w:ascii="GHEA Grapalat" w:hAnsi="GHEA Grapalat" w:cs="Arial"/>
          <w:i/>
          <w:sz w:val="20"/>
          <w:szCs w:val="20"/>
          <w:shd w:val="clear" w:color="auto" w:fill="FFFFFF"/>
          <w:lang w:val="hy-AM"/>
        </w:rPr>
        <w:t>«________»</w:t>
      </w:r>
      <w:r w:rsidRPr="008A662A">
        <w:rPr>
          <w:rFonts w:ascii="GHEA Grapalat" w:hAnsi="GHEA Grapalat"/>
          <w:i/>
          <w:sz w:val="20"/>
          <w:szCs w:val="20"/>
          <w:u w:val="single"/>
        </w:rPr>
        <w:t xml:space="preserve">__ </w:t>
      </w:r>
      <w:r w:rsidRPr="008A662A">
        <w:rPr>
          <w:rFonts w:ascii="GHEA Grapalat" w:hAnsi="GHEA Grapalat"/>
          <w:sz w:val="20"/>
          <w:szCs w:val="20"/>
        </w:rPr>
        <w:t>(</w:t>
      </w:r>
      <w:r w:rsidRPr="008A662A">
        <w:rPr>
          <w:rFonts w:ascii="GHEA Grapalat" w:hAnsi="GHEA Grapalat" w:cs="Sylfaen"/>
          <w:sz w:val="20"/>
          <w:szCs w:val="20"/>
        </w:rPr>
        <w:t>далее-Договор</w:t>
      </w:r>
      <w:r w:rsidRPr="00487F5A">
        <w:rPr>
          <w:rFonts w:ascii="GHEA Grapalat" w:hAnsi="GHEA Grapalat" w:cs="Sylfaen"/>
          <w:sz w:val="20"/>
          <w:szCs w:val="20"/>
          <w:lang w:val="es-ES"/>
        </w:rPr>
        <w:t>)</w:t>
      </w:r>
      <w:r w:rsidRPr="008A662A">
        <w:rPr>
          <w:rFonts w:ascii="GHEA Grapalat" w:hAnsi="GHEA Grapalat" w:cs="Sylfaen"/>
          <w:sz w:val="20"/>
          <w:szCs w:val="20"/>
        </w:rPr>
        <w:t xml:space="preserve">, между мной </w:t>
      </w:r>
      <w:r w:rsidRPr="00487F5A">
        <w:rPr>
          <w:rFonts w:ascii="GHEA Grapalat" w:hAnsi="GHEA Grapalat" w:cs="Sylfaen"/>
          <w:sz w:val="20"/>
          <w:szCs w:val="20"/>
          <w:lang w:val="hy-AM"/>
        </w:rPr>
        <w:t xml:space="preserve"> </w:t>
      </w:r>
      <w:r w:rsidRPr="008A662A">
        <w:rPr>
          <w:rFonts w:ascii="GHEA Grapalat" w:hAnsi="GHEA Grapalat" w:cs="Sylfaen"/>
          <w:sz w:val="20"/>
          <w:szCs w:val="20"/>
        </w:rPr>
        <w:t>и -------------- - ом</w:t>
      </w:r>
    </w:p>
    <w:p w14:paraId="2841A674" w14:textId="77777777" w:rsidR="00A1306D" w:rsidRPr="00487F5A" w:rsidRDefault="00A1306D" w:rsidP="00032D5D">
      <w:pPr>
        <w:rPr>
          <w:rFonts w:ascii="GHEA Grapalat" w:hAnsi="GHEA Grapalat"/>
          <w:u w:val="single"/>
          <w:lang w:val="es-ES"/>
        </w:rPr>
      </w:pPr>
      <w:r w:rsidRPr="008A662A">
        <w:rPr>
          <w:rFonts w:ascii="GHEA Grapalat" w:hAnsi="GHEA Grapalat" w:cs="Sylfaen"/>
          <w:vertAlign w:val="superscript"/>
        </w:rPr>
        <w:t xml:space="preserve">                                                                                                                                                               </w:t>
      </w:r>
      <w:r w:rsidRPr="00487F5A">
        <w:rPr>
          <w:rFonts w:ascii="GHEA Grapalat" w:hAnsi="GHEA Grapalat" w:cs="Sylfaen"/>
          <w:vertAlign w:val="superscript"/>
          <w:lang w:val="hy-AM"/>
        </w:rPr>
        <w:t xml:space="preserve">            </w:t>
      </w:r>
      <w:r w:rsidRPr="00487F5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Pr>
          <w:rFonts w:ascii="GHEA Grapalat" w:hAnsi="GHEA Grapalat" w:cs="Sylfaen"/>
          <w:vertAlign w:val="superscript"/>
        </w:rPr>
        <w:t>подрядчика</w:t>
      </w:r>
    </w:p>
    <w:p w14:paraId="799B81A9" w14:textId="77777777" w:rsidR="00A1306D" w:rsidRPr="00487F5A" w:rsidRDefault="00A1306D" w:rsidP="00032D5D">
      <w:pPr>
        <w:ind w:firstLine="709"/>
        <w:rPr>
          <w:rFonts w:ascii="GHEA Grapalat" w:hAnsi="GHEA Grapalat" w:cs="Sylfaen"/>
          <w:sz w:val="20"/>
          <w:szCs w:val="20"/>
          <w:lang w:val="es-ES"/>
        </w:rPr>
      </w:pPr>
      <w:r w:rsidRPr="00487F5A">
        <w:rPr>
          <w:rFonts w:ascii="GHEA Grapalat" w:hAnsi="GHEA Grapalat"/>
          <w:u w:val="single"/>
          <w:lang w:val="es-ES"/>
        </w:rPr>
        <w:tab/>
      </w:r>
      <w:r w:rsidRPr="00487F5A">
        <w:rPr>
          <w:rFonts w:ascii="GHEA Grapalat" w:hAnsi="GHEA Grapalat" w:cs="Sylfaen"/>
          <w:sz w:val="20"/>
          <w:szCs w:val="20"/>
          <w:lang w:val="es-ES"/>
        </w:rPr>
        <w:t xml:space="preserve"> «--»   20  </w:t>
      </w:r>
      <w:r w:rsidRPr="00772743">
        <w:rPr>
          <w:rFonts w:ascii="GHEA Grapalat" w:hAnsi="GHEA Grapalat" w:cs="Sylfaen"/>
          <w:sz w:val="20"/>
          <w:szCs w:val="20"/>
        </w:rPr>
        <w:t xml:space="preserve">года </w:t>
      </w:r>
      <w:r w:rsidRPr="00487F5A">
        <w:rPr>
          <w:rFonts w:ascii="GHEA Grapalat" w:hAnsi="GHEA Grapalat" w:cs="Sylfaen"/>
          <w:sz w:val="20"/>
          <w:szCs w:val="20"/>
          <w:lang w:val="es-ES"/>
        </w:rPr>
        <w:t xml:space="preserve"> </w:t>
      </w:r>
      <w:r w:rsidRPr="00772743">
        <w:rPr>
          <w:rFonts w:ascii="GHEA Grapalat" w:hAnsi="GHEA Grapalat"/>
          <w:sz w:val="20"/>
          <w:szCs w:val="20"/>
        </w:rPr>
        <w:t>заключен</w:t>
      </w:r>
      <w:r w:rsidRPr="00487F5A">
        <w:rPr>
          <w:rFonts w:ascii="GHEA Grapalat" w:hAnsi="GHEA Grapalat" w:cs="Sylfaen"/>
          <w:sz w:val="20"/>
          <w:szCs w:val="20"/>
          <w:lang w:val="es-ES"/>
        </w:rPr>
        <w:t xml:space="preserve"> </w:t>
      </w:r>
      <w:r w:rsidRPr="00772743">
        <w:rPr>
          <w:rFonts w:ascii="GHEA Grapalat" w:hAnsi="GHEA Grapalat" w:cs="Sylfaen"/>
          <w:sz w:val="20"/>
          <w:szCs w:val="20"/>
        </w:rPr>
        <w:t xml:space="preserve">договор факторинга под кодом </w:t>
      </w:r>
      <w:r w:rsidRPr="00487F5A">
        <w:rPr>
          <w:rFonts w:ascii="GHEA Grapalat" w:hAnsi="GHEA Grapalat"/>
          <w:lang w:val="es-ES"/>
        </w:rPr>
        <w:t>«</w:t>
      </w:r>
      <w:r w:rsidRPr="00487F5A">
        <w:rPr>
          <w:rFonts w:ascii="GHEA Grapalat" w:hAnsi="GHEA Grapalat"/>
          <w:sz w:val="20"/>
          <w:szCs w:val="20"/>
          <w:lang w:val="es-ES"/>
        </w:rPr>
        <w:t>---</w:t>
      </w:r>
      <w:r w:rsidRPr="00487F5A">
        <w:rPr>
          <w:rFonts w:ascii="GHEA Grapalat" w:hAnsi="GHEA Grapalat" w:cs="Sylfaen"/>
          <w:sz w:val="20"/>
          <w:szCs w:val="20"/>
          <w:lang w:val="es-ES"/>
        </w:rPr>
        <w:t>------------------</w:t>
      </w:r>
      <w:r w:rsidRPr="00487F5A">
        <w:rPr>
          <w:rFonts w:ascii="GHEA Grapalat" w:hAnsi="GHEA Grapalat"/>
          <w:lang w:val="es-ES"/>
        </w:rPr>
        <w:t>»</w:t>
      </w:r>
      <w:r w:rsidRPr="00772743">
        <w:rPr>
          <w:rFonts w:ascii="GHEA Grapalat" w:hAnsi="GHEA Grapalat"/>
        </w:rPr>
        <w:t>.</w:t>
      </w:r>
      <w:r w:rsidRPr="00487F5A">
        <w:rPr>
          <w:rFonts w:ascii="GHEA Grapalat" w:hAnsi="GHEA Grapalat" w:cs="Sylfaen"/>
          <w:sz w:val="20"/>
          <w:szCs w:val="20"/>
          <w:lang w:val="es-ES"/>
        </w:rPr>
        <w:t xml:space="preserve"> </w:t>
      </w:r>
    </w:p>
    <w:p w14:paraId="5DCA2236" w14:textId="77777777" w:rsidR="00A1306D" w:rsidRPr="00487F5A" w:rsidRDefault="00A1306D" w:rsidP="00032D5D">
      <w:pPr>
        <w:rPr>
          <w:rFonts w:ascii="GHEA Grapalat" w:hAnsi="GHEA Grapalat" w:cs="Sylfaen"/>
          <w:sz w:val="20"/>
          <w:szCs w:val="20"/>
          <w:lang w:val="es-ES"/>
        </w:rPr>
      </w:pPr>
    </w:p>
    <w:p w14:paraId="2E8F4829" w14:textId="77777777" w:rsidR="00A1306D" w:rsidRPr="008A662A" w:rsidRDefault="00A1306D">
      <w:pPr>
        <w:pStyle w:val="ListParagraph"/>
        <w:numPr>
          <w:ilvl w:val="0"/>
          <w:numId w:val="9"/>
        </w:numPr>
        <w:contextualSpacing/>
        <w:jc w:val="both"/>
        <w:rPr>
          <w:rFonts w:ascii="GHEA Grapalat" w:hAnsi="GHEA Grapalat" w:cs="Sylfaen"/>
          <w:sz w:val="20"/>
          <w:szCs w:val="20"/>
        </w:rPr>
      </w:pPr>
      <w:r w:rsidRPr="008A662A">
        <w:rPr>
          <w:rFonts w:ascii="GHEA Grapalat" w:hAnsi="GHEA Grapalat" w:cs="Sylfaen"/>
          <w:sz w:val="20"/>
          <w:szCs w:val="20"/>
        </w:rPr>
        <w:t>Согласен с условиями изложенными в пункте 8.12 .</w:t>
      </w:r>
    </w:p>
    <w:p w14:paraId="49D01EDE" w14:textId="77777777" w:rsidR="00A1306D" w:rsidRPr="00487F5A" w:rsidRDefault="00A1306D" w:rsidP="00032D5D">
      <w:pPr>
        <w:jc w:val="center"/>
        <w:rPr>
          <w:rFonts w:ascii="GHEA Grapalat" w:hAnsi="GHEA Grapalat" w:cs="GHEA Grapalat"/>
          <w:lang w:val="es-ES"/>
        </w:rPr>
      </w:pPr>
    </w:p>
    <w:p w14:paraId="503CF98C" w14:textId="77777777" w:rsidR="00A1306D" w:rsidRPr="00487F5A" w:rsidRDefault="00A1306D" w:rsidP="00032D5D">
      <w:pPr>
        <w:jc w:val="center"/>
        <w:rPr>
          <w:rFonts w:ascii="GHEA Grapalat" w:hAnsi="GHEA Grapalat" w:cs="Sylfaen"/>
          <w:b/>
          <w:lang w:val="es-ES"/>
        </w:rPr>
      </w:pPr>
    </w:p>
    <w:p w14:paraId="4E3E53F7" w14:textId="77777777" w:rsidR="00A1306D" w:rsidRPr="00487F5A" w:rsidRDefault="00A1306D" w:rsidP="00032D5D">
      <w:pPr>
        <w:ind w:left="720" w:firstLine="720"/>
        <w:rPr>
          <w:rFonts w:ascii="GHEA Grapalat" w:hAnsi="GHEA Grapalat"/>
          <w:sz w:val="20"/>
          <w:lang w:val="hy-AM"/>
        </w:rPr>
      </w:pPr>
      <w:r w:rsidRPr="00487F5A">
        <w:rPr>
          <w:rFonts w:ascii="GHEA Grapalat" w:hAnsi="GHEA Grapalat"/>
          <w:sz w:val="20"/>
          <w:lang w:val="es-ES"/>
        </w:rPr>
        <w:lastRenderedPageBreak/>
        <w:t xml:space="preserve">     </w:t>
      </w:r>
      <w:r w:rsidRPr="00487F5A">
        <w:rPr>
          <w:rFonts w:ascii="GHEA Grapalat" w:hAnsi="GHEA Grapalat"/>
          <w:sz w:val="20"/>
          <w:lang w:val="hy-AM"/>
        </w:rPr>
        <w:t xml:space="preserve">___________________________________________ </w:t>
      </w:r>
      <w:r w:rsidRPr="00487F5A">
        <w:rPr>
          <w:rFonts w:ascii="GHEA Grapalat" w:hAnsi="GHEA Grapalat"/>
          <w:sz w:val="20"/>
          <w:lang w:val="hy-AM"/>
        </w:rPr>
        <w:tab/>
        <w:t xml:space="preserve">        </w:t>
      </w:r>
      <w:r w:rsidRPr="00487F5A">
        <w:rPr>
          <w:rFonts w:ascii="GHEA Grapalat" w:hAnsi="GHEA Grapalat"/>
          <w:sz w:val="20"/>
          <w:lang w:val="es-ES"/>
        </w:rPr>
        <w:t xml:space="preserve">      </w:t>
      </w:r>
      <w:r w:rsidRPr="00487F5A">
        <w:rPr>
          <w:rFonts w:ascii="GHEA Grapalat" w:hAnsi="GHEA Grapalat"/>
          <w:sz w:val="20"/>
          <w:lang w:val="hy-AM"/>
        </w:rPr>
        <w:t xml:space="preserve">_____________ </w:t>
      </w:r>
    </w:p>
    <w:p w14:paraId="4827F7FB" w14:textId="77777777" w:rsidR="00A1306D" w:rsidRPr="00487F5A" w:rsidRDefault="00A1306D" w:rsidP="00032D5D">
      <w:pPr>
        <w:rPr>
          <w:rFonts w:ascii="GHEA Grapalat" w:hAnsi="GHEA Grapalat"/>
          <w:sz w:val="20"/>
          <w:vertAlign w:val="superscript"/>
          <w:lang w:val="hy-AM"/>
        </w:rPr>
      </w:pPr>
      <w:r w:rsidRPr="008A662A">
        <w:rPr>
          <w:rFonts w:ascii="GHEA Grapalat" w:hAnsi="GHEA Grapalat"/>
          <w:sz w:val="20"/>
          <w:vertAlign w:val="superscript"/>
        </w:rPr>
        <w:t xml:space="preserve">                                                </w:t>
      </w:r>
      <w:r w:rsidRPr="00487F5A">
        <w:rPr>
          <w:rFonts w:ascii="GHEA Grapalat" w:hAnsi="GHEA Grapalat"/>
          <w:sz w:val="20"/>
          <w:vertAlign w:val="superscript"/>
          <w:lang w:val="hy-AM"/>
        </w:rPr>
        <w:t>название финансового агента (должность руководителя, имя, фамилия)</w:t>
      </w:r>
      <w:r w:rsidRPr="008A662A">
        <w:rPr>
          <w:rFonts w:ascii="GHEA Grapalat" w:hAnsi="GHEA Grapalat"/>
          <w:sz w:val="20"/>
          <w:vertAlign w:val="superscript"/>
        </w:rPr>
        <w:t xml:space="preserve">                                                         подпись</w:t>
      </w:r>
      <w:r w:rsidRPr="00487F5A">
        <w:rPr>
          <w:rFonts w:ascii="GHEA Grapalat" w:hAnsi="GHEA Grapalat"/>
          <w:sz w:val="20"/>
          <w:vertAlign w:val="superscript"/>
          <w:lang w:val="hy-AM"/>
        </w:rPr>
        <w:t xml:space="preserve">                                                                                                                                                                                                                       </w:t>
      </w:r>
    </w:p>
    <w:p w14:paraId="40613C70" w14:textId="77777777" w:rsidR="00A1306D" w:rsidRPr="00487F5A" w:rsidRDefault="00A1306D" w:rsidP="00032D5D">
      <w:pPr>
        <w:jc w:val="right"/>
        <w:rPr>
          <w:rFonts w:ascii="GHEA Grapalat" w:hAnsi="GHEA Grapalat"/>
          <w:sz w:val="20"/>
          <w:lang w:val="hy-AM"/>
        </w:rPr>
      </w:pPr>
      <w:r w:rsidRPr="00487F5A">
        <w:rPr>
          <w:rFonts w:ascii="GHEA Grapalat" w:hAnsi="GHEA Grapalat"/>
          <w:sz w:val="20"/>
          <w:lang w:val="hy-AM"/>
        </w:rPr>
        <w:t xml:space="preserve">    </w:t>
      </w:r>
    </w:p>
    <w:p w14:paraId="6D586FDF" w14:textId="77777777" w:rsidR="00A1306D" w:rsidRPr="00487F5A" w:rsidRDefault="00A1306D" w:rsidP="00032D5D">
      <w:pPr>
        <w:jc w:val="center"/>
        <w:rPr>
          <w:rFonts w:ascii="GHEA Grapalat" w:hAnsi="GHEA Grapalat" w:cs="Sylfaen"/>
          <w:sz w:val="16"/>
          <w:szCs w:val="16"/>
          <w:lang w:val="es-ES"/>
        </w:rPr>
      </w:pPr>
      <w:r w:rsidRPr="008A662A">
        <w:rPr>
          <w:rFonts w:ascii="GHEA Grapalat" w:hAnsi="GHEA Grapalat"/>
          <w:sz w:val="16"/>
          <w:szCs w:val="16"/>
        </w:rPr>
        <w:t xml:space="preserve">                                                                                                      </w:t>
      </w:r>
      <w:r w:rsidRPr="00487F5A">
        <w:rPr>
          <w:rFonts w:ascii="GHEA Grapalat" w:hAnsi="GHEA Grapalat"/>
          <w:sz w:val="16"/>
          <w:szCs w:val="16"/>
        </w:rPr>
        <w:t>М. П.</w:t>
      </w:r>
      <w:r w:rsidRPr="00487F5A">
        <w:rPr>
          <w:rFonts w:ascii="GHEA Grapalat" w:hAnsi="GHEA Grapalat" w:cs="Sylfaen"/>
          <w:sz w:val="16"/>
          <w:szCs w:val="16"/>
          <w:lang w:val="es-ES"/>
        </w:rPr>
        <w:t xml:space="preserve"> (</w:t>
      </w:r>
      <w:r w:rsidRPr="00487F5A">
        <w:rPr>
          <w:rFonts w:ascii="GHEA Grapalat" w:hAnsi="GHEA Grapalat" w:cs="Sylfaen"/>
          <w:sz w:val="16"/>
          <w:szCs w:val="16"/>
        </w:rPr>
        <w:t>при наличии</w:t>
      </w:r>
      <w:r w:rsidRPr="00487F5A">
        <w:rPr>
          <w:rFonts w:ascii="GHEA Grapalat" w:hAnsi="GHEA Grapalat" w:cs="Sylfaen"/>
          <w:sz w:val="16"/>
          <w:szCs w:val="16"/>
          <w:lang w:val="es-ES"/>
        </w:rPr>
        <w:t>)</w:t>
      </w:r>
    </w:p>
    <w:p w14:paraId="74C8C062" w14:textId="77777777" w:rsidR="00A1306D" w:rsidRPr="00487F5A" w:rsidRDefault="00A1306D" w:rsidP="00032D5D">
      <w:pPr>
        <w:jc w:val="center"/>
        <w:rPr>
          <w:rFonts w:ascii="GHEA Grapalat" w:hAnsi="GHEA Grapalat" w:cs="Sylfaen"/>
          <w:sz w:val="16"/>
          <w:szCs w:val="16"/>
          <w:lang w:val="es-ES"/>
        </w:rPr>
      </w:pPr>
      <w:r w:rsidRPr="00487F5A">
        <w:rPr>
          <w:rFonts w:ascii="GHEA Grapalat" w:hAnsi="GHEA Grapalat" w:cs="Sylfaen"/>
          <w:sz w:val="16"/>
          <w:szCs w:val="16"/>
          <w:lang w:val="es-ES"/>
        </w:rPr>
        <w:t xml:space="preserve">                                               </w:t>
      </w:r>
    </w:p>
    <w:p w14:paraId="548971E7" w14:textId="77777777" w:rsidR="00A1306D" w:rsidRPr="00487F5A" w:rsidRDefault="00A1306D" w:rsidP="00032D5D">
      <w:pPr>
        <w:jc w:val="center"/>
        <w:rPr>
          <w:rFonts w:ascii="GHEA Grapalat" w:hAnsi="GHEA Grapalat" w:cs="Sylfaen"/>
          <w:sz w:val="16"/>
          <w:szCs w:val="16"/>
          <w:lang w:val="es-ES"/>
        </w:rPr>
      </w:pPr>
    </w:p>
    <w:p w14:paraId="37E37FF6" w14:textId="77777777" w:rsidR="00A1306D" w:rsidRPr="00487F5A" w:rsidRDefault="00A1306D" w:rsidP="00032D5D">
      <w:pPr>
        <w:jc w:val="right"/>
        <w:rPr>
          <w:rFonts w:ascii="GHEA Grapalat" w:hAnsi="GHEA Grapalat"/>
          <w:sz w:val="20"/>
          <w:lang w:val="hy-AM"/>
        </w:rPr>
      </w:pPr>
      <w:r w:rsidRPr="00487F5A">
        <w:rPr>
          <w:rFonts w:ascii="GHEA Grapalat" w:hAnsi="GHEA Grapalat" w:cs="Sylfaen"/>
          <w:sz w:val="20"/>
          <w:szCs w:val="20"/>
          <w:lang w:val="es-ES"/>
        </w:rPr>
        <w:t xml:space="preserve">«--»         20  </w:t>
      </w:r>
      <w:r w:rsidRPr="00487F5A">
        <w:rPr>
          <w:rFonts w:ascii="GHEA Grapalat" w:hAnsi="GHEA Grapalat" w:cs="Sylfaen"/>
          <w:sz w:val="20"/>
          <w:szCs w:val="20"/>
        </w:rPr>
        <w:t>г.</w:t>
      </w:r>
      <w:r w:rsidRPr="00487F5A">
        <w:rPr>
          <w:rFonts w:ascii="GHEA Grapalat" w:hAnsi="GHEA Grapalat"/>
          <w:sz w:val="20"/>
          <w:lang w:val="hy-AM"/>
        </w:rPr>
        <w:tab/>
        <w:t xml:space="preserve"> </w:t>
      </w:r>
    </w:p>
    <w:p w14:paraId="790ADCC8" w14:textId="30C4EF33" w:rsidR="00A1306D" w:rsidRDefault="00A1306D" w:rsidP="00032D5D">
      <w:pPr>
        <w:widowControl w:val="0"/>
        <w:ind w:left="-142" w:firstLine="142"/>
        <w:jc w:val="both"/>
        <w:rPr>
          <w:rFonts w:ascii="GHEA Grapalat" w:hAnsi="GHEA Grapalat"/>
          <w:i/>
        </w:rPr>
      </w:pPr>
    </w:p>
    <w:p w14:paraId="0E194BD3" w14:textId="7B7E9E63" w:rsidR="00A1306D" w:rsidRDefault="00A1306D" w:rsidP="00032D5D">
      <w:pPr>
        <w:widowControl w:val="0"/>
        <w:ind w:left="-142" w:firstLine="142"/>
        <w:jc w:val="both"/>
        <w:rPr>
          <w:rFonts w:ascii="GHEA Grapalat" w:hAnsi="GHEA Grapalat"/>
          <w:i/>
        </w:rPr>
      </w:pPr>
    </w:p>
    <w:p w14:paraId="438F39C5" w14:textId="77777777" w:rsidR="00A1306D" w:rsidRPr="00B138F3" w:rsidRDefault="00A1306D" w:rsidP="00032D5D">
      <w:pPr>
        <w:widowControl w:val="0"/>
        <w:ind w:left="-142" w:firstLine="142"/>
        <w:jc w:val="both"/>
        <w:rPr>
          <w:rFonts w:ascii="GHEA Grapalat" w:hAnsi="GHEA Grapalat"/>
          <w:i/>
        </w:rPr>
      </w:pPr>
    </w:p>
    <w:sectPr w:rsidR="00A1306D"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16F6BE" w14:textId="77777777" w:rsidR="00934E51" w:rsidRDefault="00934E51">
      <w:r>
        <w:separator/>
      </w:r>
    </w:p>
  </w:endnote>
  <w:endnote w:type="continuationSeparator" w:id="0">
    <w:p w14:paraId="5977E62A" w14:textId="77777777" w:rsidR="00934E51" w:rsidRDefault="00934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03841"/>
      <w:docPartObj>
        <w:docPartGallery w:val="Page Numbers (Bottom of Page)"/>
        <w:docPartUnique/>
      </w:docPartObj>
    </w:sdtPr>
    <w:sdtEndPr>
      <w:rPr>
        <w:rFonts w:ascii="GHEA Grapalat" w:hAnsi="GHEA Grapalat"/>
        <w:sz w:val="24"/>
        <w:szCs w:val="24"/>
      </w:rPr>
    </w:sdtEndPr>
    <w:sdtContent>
      <w:p w14:paraId="5DF377DB" w14:textId="77777777" w:rsidR="0061787C" w:rsidRPr="003E450C" w:rsidRDefault="0061787C">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90AA2">
          <w:rPr>
            <w:rFonts w:ascii="GHEA Grapalat" w:hAnsi="GHEA Grapalat"/>
            <w:noProof/>
            <w:sz w:val="24"/>
            <w:szCs w:val="24"/>
          </w:rPr>
          <w:t>124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530504" w14:textId="77777777" w:rsidR="00934E51" w:rsidRDefault="00934E51">
      <w:r>
        <w:separator/>
      </w:r>
    </w:p>
  </w:footnote>
  <w:footnote w:type="continuationSeparator" w:id="0">
    <w:p w14:paraId="055DB76E" w14:textId="77777777" w:rsidR="00934E51" w:rsidRDefault="00934E51">
      <w:r>
        <w:continuationSeparator/>
      </w:r>
    </w:p>
  </w:footnote>
  <w:footnote w:id="1">
    <w:p w14:paraId="33B4C7EE" w14:textId="695D0E60" w:rsidR="0061787C" w:rsidRPr="00793343" w:rsidRDefault="0061787C"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w:t>
      </w:r>
      <w:r w:rsidR="00A34892">
        <w:rPr>
          <w:rFonts w:ascii="GHEA Grapalat" w:hAnsi="GHEA Grapalat"/>
          <w:i/>
        </w:rPr>
        <w:t>запроса котировок</w:t>
      </w:r>
      <w:r w:rsidRPr="00ED3BA4">
        <w:rPr>
          <w:rFonts w:ascii="GHEA Grapalat" w:hAnsi="GHEA Grapalat"/>
          <w:i/>
        </w:rPr>
        <w:t>", заменяет соответственно словами "</w:t>
      </w:r>
      <w:r w:rsidR="00A34892">
        <w:rPr>
          <w:rFonts w:ascii="GHEA Grapalat" w:hAnsi="GHEA Grapalat"/>
          <w:i/>
        </w:rPr>
        <w:t>запроса котировок</w:t>
      </w:r>
      <w:r w:rsidRPr="00ED3BA4">
        <w:rPr>
          <w:rFonts w:ascii="GHEA Grapalat" w:hAnsi="GHEA Grapalat"/>
          <w:i/>
        </w:rPr>
        <w:t>"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390324F2" w14:textId="77777777" w:rsidR="0061787C" w:rsidRPr="00541313" w:rsidRDefault="0061787C"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48AD2F21" w14:textId="77777777" w:rsidR="0061787C" w:rsidRDefault="0061787C"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sidRPr="00AD1CBA">
        <w:rPr>
          <w:rFonts w:ascii="GHEA Grapalat" w:hAnsi="GHEA Grapalat"/>
          <w:i/>
          <w:sz w:val="20"/>
          <w:szCs w:val="20"/>
        </w:rPr>
        <w:t xml:space="preserve"> </w:t>
      </w:r>
      <w:r>
        <w:rPr>
          <w:rFonts w:ascii="GHEA Grapalat" w:hAnsi="GHEA Grapalat"/>
          <w:i/>
          <w:sz w:val="20"/>
          <w:szCs w:val="20"/>
        </w:rPr>
        <w:t>1-ого пункта</w:t>
      </w:r>
      <w:r w:rsidRPr="00D3436F">
        <w:rPr>
          <w:rFonts w:ascii="GHEA Grapalat" w:hAnsi="GHEA Grapalat"/>
          <w:i/>
          <w:sz w:val="20"/>
          <w:szCs w:val="20"/>
        </w:rPr>
        <w:t xml:space="preserve"> части 6 статьи 15 Закона РА "О закупках</w:t>
      </w:r>
      <w:r w:rsidRPr="00E90CF6">
        <w:rPr>
          <w:rFonts w:ascii="GHEA Grapalat" w:hAnsi="GHEA Grapalat"/>
          <w:i/>
          <w:sz w:val="20"/>
          <w:szCs w:val="20"/>
        </w:rPr>
        <w:t>"</w:t>
      </w:r>
      <w:r w:rsidRPr="00D3436F">
        <w:rPr>
          <w:rFonts w:ascii="GHEA Grapalat" w:hAnsi="GHEA Grapalat"/>
          <w:i/>
          <w:sz w:val="20"/>
          <w:szCs w:val="20"/>
        </w:rPr>
        <w:t xml:space="preserve">, </w:t>
      </w:r>
    </w:p>
    <w:p w14:paraId="36F5EF50" w14:textId="77777777" w:rsidR="0061787C" w:rsidRDefault="0061787C" w:rsidP="00541313">
      <w:pPr>
        <w:widowControl w:val="0"/>
        <w:ind w:firstLine="142"/>
        <w:jc w:val="both"/>
        <w:rPr>
          <w:rFonts w:ascii="GHEA Grapalat" w:hAnsi="GHEA Grapalat"/>
          <w:i/>
          <w:sz w:val="20"/>
          <w:szCs w:val="20"/>
        </w:rPr>
      </w:pPr>
      <w:r w:rsidRPr="00E90CF6">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660717">
        <w:rPr>
          <w:rFonts w:ascii="GHEA Grapalat" w:hAnsi="GHEA Grapalat"/>
          <w:i/>
          <w:sz w:val="20"/>
          <w:szCs w:val="20"/>
        </w:rPr>
        <w:t>25</w:t>
      </w:r>
      <w:r>
        <w:rPr>
          <w:rFonts w:ascii="GHEA Grapalat" w:hAnsi="GHEA Grapalat"/>
          <w:i/>
          <w:sz w:val="20"/>
          <w:szCs w:val="20"/>
        </w:rPr>
        <w:t xml:space="preserve"> млн. драмов РА</w:t>
      </w:r>
    </w:p>
    <w:p w14:paraId="13EAA03D" w14:textId="77777777" w:rsidR="0061787C" w:rsidRDefault="0061787C"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2B120546" w14:textId="77777777" w:rsidR="0061787C" w:rsidRPr="00D3436F" w:rsidRDefault="0061787C"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6D612259" w14:textId="77777777" w:rsidR="0061787C" w:rsidRPr="008842CE" w:rsidRDefault="0061787C" w:rsidP="001831C4">
      <w:pPr>
        <w:pStyle w:val="FootnoteText"/>
        <w:widowControl w:val="0"/>
        <w:jc w:val="both"/>
        <w:rPr>
          <w:rFonts w:ascii="GHEA Grapalat" w:hAnsi="GHEA Grapalat"/>
          <w:lang w:val="af-ZA"/>
        </w:rPr>
      </w:pPr>
    </w:p>
    <w:p w14:paraId="426F9AF5" w14:textId="77777777" w:rsidR="0061787C" w:rsidRPr="008842CE" w:rsidRDefault="0061787C" w:rsidP="008842CE">
      <w:pPr>
        <w:pStyle w:val="FootnoteText"/>
        <w:widowControl w:val="0"/>
        <w:jc w:val="both"/>
        <w:rPr>
          <w:rFonts w:ascii="GHEA Grapalat" w:hAnsi="GHEA Grapalat"/>
          <w:lang w:val="af-ZA"/>
        </w:rPr>
      </w:pPr>
    </w:p>
  </w:footnote>
  <w:footnote w:id="3">
    <w:p w14:paraId="4E986EC3" w14:textId="77777777" w:rsidR="0061787C" w:rsidRPr="00CD6B60" w:rsidRDefault="0061787C"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8DE0CCD"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9DE5C6"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84937B" w14:textId="77777777" w:rsidR="0061787C" w:rsidRPr="00CD6B60" w:rsidRDefault="0061787C"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3E1A9227" w14:textId="77777777" w:rsidR="0061787C" w:rsidRDefault="0061787C"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C65AC0D" w14:textId="77777777" w:rsidR="0061787C" w:rsidRDefault="0061787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038625F3" w14:textId="77777777" w:rsidR="0061787C" w:rsidRPr="009E2596" w:rsidRDefault="0061787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5">
    <w:p w14:paraId="2E32BC74" w14:textId="77777777" w:rsidR="0061787C" w:rsidRPr="00D3436F" w:rsidRDefault="0061787C"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6B7468BB" w14:textId="77777777" w:rsidR="0061787C" w:rsidRPr="000811C1" w:rsidRDefault="0061787C">
      <w:pPr>
        <w:pStyle w:val="FootnoteText"/>
        <w:rPr>
          <w:rFonts w:asciiTheme="minorHAnsi" w:hAnsiTheme="minorHAnsi"/>
        </w:rPr>
      </w:pPr>
    </w:p>
  </w:footnote>
  <w:footnote w:id="6">
    <w:p w14:paraId="774A239D" w14:textId="77777777" w:rsidR="0061787C" w:rsidRPr="0087711E" w:rsidRDefault="0061787C" w:rsidP="00705B55">
      <w:pPr>
        <w:pStyle w:val="FootnoteText"/>
        <w:rPr>
          <w:rFonts w:asciiTheme="minorHAnsi" w:hAnsiTheme="minorHAnsi"/>
        </w:rPr>
      </w:pPr>
      <w:r w:rsidRPr="0087711E">
        <w:rPr>
          <w:rFonts w:ascii="GHEA Grapalat" w:hAnsi="GHEA Grapalat"/>
          <w:i/>
          <w:vertAlign w:val="superscript"/>
        </w:rPr>
        <w:t>9.1</w:t>
      </w:r>
      <w:r w:rsidRPr="0087711E">
        <w:rPr>
          <w:rFonts w:ascii="GHEA Grapalat" w:hAnsi="GHEA Grapalat"/>
          <w:i/>
        </w:rPr>
        <w:t>Последний абзац пункта 7.1 снимается из приглашения, если процедура закупки не организована на основании пункта 2 части 6 статьи 15 Закона.</w:t>
      </w:r>
    </w:p>
    <w:p w14:paraId="724536E4" w14:textId="77777777" w:rsidR="0061787C" w:rsidRPr="0087711E" w:rsidRDefault="0061787C" w:rsidP="00B351F5">
      <w:pPr>
        <w:pStyle w:val="FootnoteText"/>
      </w:pPr>
      <w:r w:rsidRPr="0087711E">
        <w:rPr>
          <w:rStyle w:val="FootnoteReference"/>
        </w:rPr>
        <w:t>10</w:t>
      </w:r>
      <w:r w:rsidRPr="0087711E">
        <w:t xml:space="preserve"> </w:t>
      </w:r>
      <w:r w:rsidRPr="0087711E">
        <w:rPr>
          <w:rFonts w:ascii="GHEA Grapalat" w:hAnsi="GHEA Grapalat"/>
          <w:i/>
        </w:rPr>
        <w:t>Настоящий пункт исключается из приглашения, если процедура закупки не организуется по лотам</w:t>
      </w:r>
    </w:p>
    <w:p w14:paraId="6457C894" w14:textId="77777777" w:rsidR="0061787C" w:rsidRPr="002A3375" w:rsidRDefault="0061787C" w:rsidP="002A3375">
      <w:pPr>
        <w:pStyle w:val="FootnoteText"/>
        <w:jc w:val="both"/>
        <w:rPr>
          <w:rFonts w:asciiTheme="minorHAnsi" w:hAnsiTheme="minorHAnsi"/>
          <w:i/>
        </w:rPr>
      </w:pPr>
      <w:r w:rsidRPr="0087711E">
        <w:rPr>
          <w:rFonts w:ascii="GHEA Grapalat" w:hAnsi="GHEA Grapalat"/>
          <w:i/>
          <w:vertAlign w:val="superscript"/>
        </w:rPr>
        <w:t>10.1</w:t>
      </w:r>
      <w:r w:rsidRPr="0087711E">
        <w:rPr>
          <w:rFonts w:ascii="GHEA Grapalat" w:hAnsi="GHEA Grapalat"/>
          <w:i/>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w:t>
      </w:r>
      <w:r w:rsidR="0087711E" w:rsidRPr="0087711E">
        <w:rPr>
          <w:rFonts w:ascii="GHEA Grapalat" w:hAnsi="GHEA Grapalat"/>
          <w:i/>
        </w:rPr>
        <w:t xml:space="preserve"> </w:t>
      </w:r>
      <w:r w:rsidR="00A429AA" w:rsidRPr="0087711E">
        <w:rPr>
          <w:rFonts w:ascii="GHEA Grapalat" w:hAnsi="GHEA Grapalat"/>
          <w:i/>
        </w:rPr>
        <w:t xml:space="preserve">закупаемых </w:t>
      </w:r>
      <w:r w:rsidRPr="0087711E">
        <w:rPr>
          <w:rFonts w:ascii="GHEA Grapalat" w:hAnsi="GHEA Grapalat"/>
          <w:i/>
        </w:rPr>
        <w:t xml:space="preserve">в рамках данной процедуры </w:t>
      </w:r>
      <w:r w:rsidR="00A429AA" w:rsidRPr="0087711E">
        <w:rPr>
          <w:rFonts w:ascii="GHEA Grapalat" w:hAnsi="GHEA Grapalat"/>
          <w:i/>
        </w:rPr>
        <w:t xml:space="preserve">работ </w:t>
      </w:r>
      <w:r w:rsidRPr="0087711E">
        <w:rPr>
          <w:rFonts w:ascii="GHEA Grapalat" w:hAnsi="GHEA Grapalat"/>
          <w:i/>
        </w:rPr>
        <w:t>превышает 25 млн. драмов РА, то в пункте 7.4 слова &lt;&lt;90</w:t>
      </w:r>
      <w:r w:rsidRPr="0087711E">
        <w:rPr>
          <w:rFonts w:ascii="Courier New" w:hAnsi="Courier New" w:cs="Courier New"/>
          <w:i/>
        </w:rPr>
        <w:t> </w:t>
      </w:r>
      <w:r w:rsidRPr="0087711E">
        <w:rPr>
          <w:rFonts w:ascii="GHEA Grapalat" w:hAnsi="GHEA Grapalat"/>
          <w:i/>
        </w:rPr>
        <w:t>(девяноста) рабочих дней&gt;&gt; заменяются  словами &lt;&lt; 120 (сто двадцати) рабочих дней&gt;&gt; .</w:t>
      </w:r>
    </w:p>
  </w:footnote>
  <w:footnote w:id="7">
    <w:p w14:paraId="483D8C1F" w14:textId="77777777" w:rsidR="00CE5812" w:rsidRDefault="00CE5812" w:rsidP="00CE5812">
      <w:pPr>
        <w:pStyle w:val="FootnoteText"/>
        <w:rPr>
          <w:rFonts w:ascii="Calibri" w:hAnsi="Calibri"/>
          <w:i/>
        </w:rPr>
      </w:pPr>
      <w:r>
        <w:rPr>
          <w:rStyle w:val="FootnoteReference"/>
          <w:i/>
        </w:rPr>
        <w:t>11</w:t>
      </w:r>
      <w:r>
        <w:rPr>
          <w:i/>
        </w:rPr>
        <w:t xml:space="preserve"> </w:t>
      </w:r>
      <w:r>
        <w:rPr>
          <w:rFonts w:ascii="Calibri" w:hAnsi="Calibri"/>
          <w:i/>
        </w:rPr>
        <w:t>Устанавливается заказчиком.</w:t>
      </w:r>
    </w:p>
  </w:footnote>
  <w:footnote w:id="8">
    <w:p w14:paraId="1E68EA4C" w14:textId="77777777" w:rsidR="0061787C" w:rsidRPr="00BD16E0" w:rsidRDefault="0061787C"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14:paraId="39F11736" w14:textId="77777777" w:rsidR="0061787C" w:rsidRPr="000C5D3D" w:rsidRDefault="0061787C"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711455E5" w14:textId="77777777" w:rsidR="0061787C" w:rsidRPr="0092041F" w:rsidRDefault="0061787C"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43025E2" w14:textId="77777777" w:rsidR="0061787C" w:rsidRPr="0092041F" w:rsidRDefault="0061787C" w:rsidP="00C67FAB">
      <w:pPr>
        <w:pStyle w:val="FootnoteText"/>
        <w:jc w:val="both"/>
        <w:rPr>
          <w:rFonts w:ascii="GHEA Grapalat" w:hAnsi="GHEA Grapalat"/>
          <w:i/>
        </w:rPr>
      </w:pPr>
    </w:p>
  </w:footnote>
  <w:footnote w:id="9">
    <w:p w14:paraId="362A13F6" w14:textId="77777777" w:rsidR="0061787C" w:rsidRPr="00511966" w:rsidRDefault="0061787C"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0">
    <w:p w14:paraId="074C9B70" w14:textId="77777777" w:rsidR="0061787C" w:rsidRPr="008E4439" w:rsidRDefault="0061787C"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0F3CDB7" w14:textId="77777777" w:rsidR="0061787C" w:rsidRPr="000811C1" w:rsidRDefault="0061787C" w:rsidP="0027573B">
      <w:pPr>
        <w:pStyle w:val="FootnoteText"/>
        <w:rPr>
          <w:rFonts w:ascii="Sylfaen" w:hAnsi="Sylfaen"/>
          <w:sz w:val="18"/>
          <w:szCs w:val="18"/>
        </w:rPr>
      </w:pPr>
    </w:p>
  </w:footnote>
  <w:footnote w:id="11">
    <w:p w14:paraId="44279788" w14:textId="77777777" w:rsidR="0061787C" w:rsidRPr="00A31673" w:rsidRDefault="0061787C">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609E1E46" w14:textId="77777777" w:rsidR="003D6519" w:rsidRPr="00DE7706" w:rsidRDefault="003D6519" w:rsidP="003D6519">
      <w:pPr>
        <w:pStyle w:val="FootnoteText"/>
      </w:pPr>
      <w:r>
        <w:rPr>
          <w:rStyle w:val="FootnoteReference"/>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14:paraId="56478499" w14:textId="77777777" w:rsidR="0061787C" w:rsidRDefault="0061787C" w:rsidP="006B3E56">
      <w:pPr>
        <w:jc w:val="both"/>
      </w:pPr>
    </w:p>
    <w:p w14:paraId="10B6C53D" w14:textId="77777777" w:rsidR="0061787C" w:rsidRDefault="0061787C"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EB97EF7"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3D48A059"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63C4F46" w14:textId="77777777" w:rsidR="0061787C" w:rsidRDefault="0061787C" w:rsidP="006B3E56">
      <w:pPr>
        <w:pStyle w:val="FootnoteText"/>
        <w:rPr>
          <w:rFonts w:asciiTheme="minorHAnsi" w:hAnsiTheme="minorHAnsi"/>
          <w:lang w:val="af-ZA"/>
        </w:rPr>
      </w:pPr>
    </w:p>
  </w:footnote>
  <w:footnote w:id="14">
    <w:p w14:paraId="07CC3E11" w14:textId="77777777" w:rsidR="0061787C" w:rsidRPr="00DC619D" w:rsidRDefault="0061787C"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5">
    <w:p w14:paraId="4175C4C1" w14:textId="77777777" w:rsidR="0061787C" w:rsidRPr="00D3436F" w:rsidRDefault="0061787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5E09EAE4" w14:textId="77777777" w:rsidR="0061787C" w:rsidRPr="00D3436F" w:rsidRDefault="0061787C">
      <w:pPr>
        <w:pStyle w:val="FootnoteText"/>
        <w:rPr>
          <w:lang w:val="es-ES"/>
        </w:rPr>
      </w:pPr>
    </w:p>
  </w:footnote>
  <w:footnote w:id="16">
    <w:p w14:paraId="3D85114F" w14:textId="77777777" w:rsidR="0061787C" w:rsidRPr="00416905" w:rsidRDefault="0061787C">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r w:rsidRPr="00416905">
        <w:rPr>
          <w:rFonts w:ascii="GHEA Grapalat" w:hAnsi="GHEA Grapalat"/>
          <w:i/>
        </w:rPr>
        <w:t>.</w:t>
      </w:r>
    </w:p>
    <w:p w14:paraId="34F5CD6E" w14:textId="77777777" w:rsidR="0061787C" w:rsidRPr="00000327" w:rsidRDefault="0061787C" w:rsidP="00416905">
      <w:pPr>
        <w:widowControl w:val="0"/>
        <w:spacing w:after="160"/>
        <w:ind w:right="565"/>
        <w:jc w:val="both"/>
        <w:rPr>
          <w:rFonts w:ascii="GHEA Grapalat" w:hAnsi="GHEA Grapalat"/>
          <w:b/>
          <w:sz w:val="20"/>
          <w:szCs w:val="20"/>
        </w:rPr>
      </w:pPr>
      <w:r w:rsidRPr="00CE4E4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54D6C49C" w14:textId="77777777" w:rsidR="0061787C" w:rsidRPr="00601148" w:rsidRDefault="0061787C" w:rsidP="00416905">
      <w:pPr>
        <w:pStyle w:val="FootnoteText"/>
        <w:jc w:val="both"/>
      </w:pPr>
    </w:p>
  </w:footnote>
  <w:footnote w:id="17">
    <w:p w14:paraId="4E4171BB" w14:textId="77777777" w:rsidR="0061787C" w:rsidRPr="00217344" w:rsidRDefault="0061787C"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8">
    <w:p w14:paraId="419358AF" w14:textId="77777777" w:rsidR="0023061D" w:rsidRPr="008842CE" w:rsidRDefault="0023061D" w:rsidP="0023061D">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CBE1022" w14:textId="77777777" w:rsidR="0023061D" w:rsidRPr="008842CE" w:rsidRDefault="0023061D" w:rsidP="0023061D">
      <w:pPr>
        <w:pStyle w:val="FootnoteText"/>
        <w:jc w:val="both"/>
        <w:rPr>
          <w:rFonts w:ascii="GHEA Grapalat" w:hAnsi="GHEA Grapalat"/>
        </w:rPr>
      </w:pPr>
    </w:p>
  </w:footnote>
  <w:footnote w:id="19">
    <w:p w14:paraId="327DCB09" w14:textId="77777777" w:rsidR="0023061D" w:rsidRPr="008842CE" w:rsidRDefault="0023061D" w:rsidP="0023061D">
      <w:pPr>
        <w:pStyle w:val="FootnoteText"/>
        <w:jc w:val="both"/>
      </w:pPr>
    </w:p>
  </w:footnote>
  <w:footnote w:id="20">
    <w:p w14:paraId="664EB542" w14:textId="77777777" w:rsidR="0061787C" w:rsidRPr="00217344" w:rsidRDefault="0061787C"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1">
    <w:p w14:paraId="346D79A6" w14:textId="77777777" w:rsidR="00C07676" w:rsidRPr="008842CE" w:rsidRDefault="00C07676" w:rsidP="00C07676">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66E09D03" w14:textId="77777777" w:rsidR="00C07676" w:rsidRPr="008842CE" w:rsidRDefault="00C07676" w:rsidP="00C07676">
      <w:pPr>
        <w:pStyle w:val="FootnoteText"/>
        <w:jc w:val="both"/>
        <w:rPr>
          <w:rFonts w:ascii="GHEA Grapalat" w:hAnsi="GHEA Grapalat"/>
        </w:rPr>
      </w:pPr>
    </w:p>
  </w:footnote>
  <w:footnote w:id="22">
    <w:p w14:paraId="51F45AE9" w14:textId="77777777" w:rsidR="00C07676" w:rsidRPr="008842CE" w:rsidRDefault="00C07676" w:rsidP="00C07676">
      <w:pPr>
        <w:pStyle w:val="FootnoteText"/>
        <w:jc w:val="both"/>
      </w:pPr>
    </w:p>
  </w:footnote>
  <w:footnote w:id="23">
    <w:p w14:paraId="202B3AB6" w14:textId="77777777" w:rsidR="0061787C" w:rsidRPr="00124BE9" w:rsidRDefault="0061787C"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57817A8" w14:textId="77777777" w:rsidR="0061787C" w:rsidRPr="00124BE9" w:rsidRDefault="0061787C" w:rsidP="00BB28C8">
      <w:pPr>
        <w:pStyle w:val="FootnoteText"/>
        <w:widowControl w:val="0"/>
        <w:jc w:val="both"/>
        <w:rPr>
          <w:rFonts w:ascii="GHEA Grapalat" w:hAnsi="GHEA Grapalat"/>
          <w:lang w:val="hy-AM"/>
        </w:rPr>
      </w:pPr>
    </w:p>
  </w:footnote>
  <w:footnote w:id="24">
    <w:p w14:paraId="5B306311" w14:textId="77777777" w:rsidR="0061787C" w:rsidRPr="00124BE9" w:rsidRDefault="0061787C"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5">
    <w:p w14:paraId="1E854051" w14:textId="77777777" w:rsidR="002B7B7C" w:rsidRPr="00A6067F" w:rsidRDefault="002B7B7C" w:rsidP="002B7B7C">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79013060" w14:textId="77777777" w:rsidR="002B7B7C" w:rsidRPr="00A6067F" w:rsidRDefault="002B7B7C" w:rsidP="002B7B7C">
      <w:pPr>
        <w:pStyle w:val="FootnoteText"/>
        <w:widowControl w:val="0"/>
        <w:jc w:val="both"/>
        <w:rPr>
          <w:rFonts w:ascii="GHEA Grapalat" w:hAnsi="GHEA Grapalat"/>
        </w:rPr>
      </w:pPr>
      <w:r w:rsidRPr="00A6067F">
        <w:rPr>
          <w:rFonts w:ascii="GHEA Grapalat" w:hAnsi="GHEA Grapalat"/>
          <w:i/>
          <w:vertAlign w:val="superscript"/>
        </w:rPr>
        <w:t>28.1</w:t>
      </w:r>
      <w:r w:rsidRPr="00A6067F">
        <w:rPr>
          <w:rFonts w:ascii="GHEA Grapalat" w:hAnsi="GHEA Grapalat"/>
          <w:i/>
        </w:rPr>
        <w:t xml:space="preserve"> 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A6067F">
        <w:rPr>
          <w:rFonts w:ascii="GHEA Grapalat" w:hAnsi="GHEA Grapalat"/>
          <w:i/>
        </w:rPr>
        <w:t>ная программа</w:t>
      </w:r>
    </w:p>
  </w:footnote>
  <w:footnote w:id="26">
    <w:p w14:paraId="7BFC82F4" w14:textId="77777777" w:rsidR="0061787C" w:rsidRPr="000A504A" w:rsidRDefault="0061787C" w:rsidP="00BB28C8">
      <w:pPr>
        <w:pStyle w:val="FootnoteText"/>
        <w:widowControl w:val="0"/>
        <w:jc w:val="both"/>
        <w:rPr>
          <w:ins w:id="17" w:author="Vardan" w:date="2022-03-24T23:04:00Z"/>
          <w:rFonts w:ascii="GHEA Grapalat" w:hAnsi="GHEA Grapalat"/>
          <w:i/>
          <w:lang w:val="hy-AM"/>
        </w:rPr>
      </w:pPr>
      <w:r>
        <w:rPr>
          <w:rStyle w:val="FootnoteReference"/>
        </w:rPr>
        <w:t>30</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2138C97F" w14:textId="77777777" w:rsidR="0061787C" w:rsidRPr="00124BE9" w:rsidRDefault="0061787C" w:rsidP="00BB28C8">
      <w:pPr>
        <w:pStyle w:val="FootnoteText"/>
        <w:widowControl w:val="0"/>
        <w:jc w:val="both"/>
        <w:rPr>
          <w:rFonts w:ascii="GHEA Grapalat" w:hAnsi="GHEA Grapalat"/>
          <w:lang w:val="hy-AM"/>
        </w:rPr>
      </w:pPr>
    </w:p>
  </w:footnote>
  <w:footnote w:id="27">
    <w:p w14:paraId="1A96D48C" w14:textId="77777777" w:rsidR="0061787C" w:rsidRPr="00EB336B" w:rsidRDefault="0061787C"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p w14:paraId="2764B64F" w14:textId="77777777" w:rsidR="0061787C" w:rsidRPr="00F77F4C" w:rsidRDefault="0061787C" w:rsidP="00BB28C8">
      <w:pPr>
        <w:pStyle w:val="FootnoteText"/>
        <w:jc w:val="both"/>
        <w:rPr>
          <w:rFonts w:ascii="GHEA Grapalat" w:hAnsi="GHEA Grapalat"/>
          <w:i/>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5DB2B80F" w14:textId="77777777" w:rsidR="002F3816" w:rsidRPr="00F77F4C" w:rsidRDefault="002F3816" w:rsidP="00BB28C8">
      <w:pPr>
        <w:pStyle w:val="FootnoteText"/>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w:t>
      </w:r>
      <w:r w:rsidR="00F32128" w:rsidRPr="00F77F4C">
        <w:rPr>
          <w:rFonts w:ascii="GHEA Grapalat" w:hAnsi="GHEA Grapalat"/>
          <w:i/>
        </w:rPr>
        <w:t xml:space="preserve">ой </w:t>
      </w:r>
      <w:r w:rsidRPr="00F77F4C">
        <w:rPr>
          <w:rFonts w:ascii="GHEA Grapalat" w:hAnsi="GHEA Grapalat"/>
          <w:i/>
        </w:rPr>
        <w:t>проектно-сметн</w:t>
      </w:r>
      <w:r w:rsidR="00F32128" w:rsidRPr="00F77F4C">
        <w:rPr>
          <w:rFonts w:ascii="GHEA Grapalat" w:hAnsi="GHEA Grapalat"/>
          <w:i/>
        </w:rPr>
        <w:t>ой</w:t>
      </w:r>
      <w:r w:rsidRPr="00F77F4C">
        <w:rPr>
          <w:rFonts w:ascii="GHEA Grapalat" w:hAnsi="GHEA Grapalat"/>
          <w:i/>
        </w:rPr>
        <w:t>" и из пункта 6.4 исключается ссылка на пункт 6.5.1.</w:t>
      </w:r>
    </w:p>
    <w:p w14:paraId="2C4BFC9B" w14:textId="77777777" w:rsidR="0061787C" w:rsidRPr="004078D0" w:rsidRDefault="0061787C" w:rsidP="00BB28C8">
      <w:pPr>
        <w:pStyle w:val="FootnoteText"/>
        <w:widowControl w:val="0"/>
        <w:jc w:val="both"/>
        <w:rPr>
          <w:rFonts w:ascii="GHEA Grapalat" w:hAnsi="GHEA Grapalat"/>
          <w:sz w:val="2"/>
          <w:szCs w:val="2"/>
          <w:lang w:val="hy-AM"/>
        </w:rPr>
      </w:pPr>
    </w:p>
    <w:p w14:paraId="7A268206" w14:textId="77777777" w:rsidR="0061787C" w:rsidRPr="004078D0" w:rsidRDefault="0061787C" w:rsidP="00BB28C8">
      <w:pPr>
        <w:pStyle w:val="FootnoteText"/>
        <w:widowControl w:val="0"/>
        <w:jc w:val="both"/>
        <w:rPr>
          <w:rFonts w:ascii="GHEA Grapalat" w:hAnsi="GHEA Grapalat"/>
          <w:sz w:val="2"/>
          <w:szCs w:val="2"/>
          <w:lang w:val="hy-AM"/>
        </w:rPr>
      </w:pPr>
    </w:p>
  </w:footnote>
  <w:footnote w:id="28">
    <w:p w14:paraId="32571777" w14:textId="77777777" w:rsidR="0061787C" w:rsidRPr="00124BE9" w:rsidRDefault="0061787C"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9">
    <w:p w14:paraId="20B8C071" w14:textId="77777777" w:rsidR="005F0F8B" w:rsidRPr="00124BE9" w:rsidRDefault="005F0F8B" w:rsidP="005F0F8B">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30">
    <w:p w14:paraId="7F881AD4" w14:textId="77777777" w:rsidR="0061787C" w:rsidRPr="00124BE9" w:rsidRDefault="0061787C"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37A2563" w14:textId="77777777" w:rsidR="0061787C" w:rsidRPr="001C4E24" w:rsidRDefault="0061787C" w:rsidP="00BB28C8">
      <w:pPr>
        <w:pStyle w:val="FootnoteText"/>
        <w:rPr>
          <w:lang w:val="hy-AM"/>
        </w:rPr>
      </w:pPr>
    </w:p>
  </w:footnote>
  <w:footnote w:id="31">
    <w:p w14:paraId="032FE955" w14:textId="77777777" w:rsidR="0061787C" w:rsidRPr="00124BE9" w:rsidRDefault="0061787C" w:rsidP="00BB28C8">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r>
        <w:rPr>
          <w:rFonts w:ascii="GHEA Grapalat" w:hAnsi="GHEA Grapalat"/>
          <w:i/>
        </w:rPr>
        <w:t xml:space="preserve">, </w:t>
      </w:r>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r w:rsidRPr="00124BE9">
        <w:rPr>
          <w:rFonts w:ascii="GHEA Grapalat" w:hAnsi="GHEA Grapalat"/>
          <w:i/>
        </w:rPr>
        <w:t>.</w:t>
      </w:r>
    </w:p>
  </w:footnote>
  <w:footnote w:id="32">
    <w:p w14:paraId="601701CC" w14:textId="77777777" w:rsidR="0061787C" w:rsidRPr="00124BE9" w:rsidRDefault="006178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3">
    <w:p w14:paraId="6DACD77C" w14:textId="77777777" w:rsidR="0061787C" w:rsidRPr="00124BE9" w:rsidRDefault="006178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7F282B"/>
    <w:multiLevelType w:val="hybridMultilevel"/>
    <w:tmpl w:val="51A24272"/>
    <w:lvl w:ilvl="0" w:tplc="B350B07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944B71"/>
    <w:multiLevelType w:val="hybridMultilevel"/>
    <w:tmpl w:val="1658A8C6"/>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22719B"/>
    <w:multiLevelType w:val="hybridMultilevel"/>
    <w:tmpl w:val="CCDA6D94"/>
    <w:lvl w:ilvl="0" w:tplc="55E2586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7"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267486A"/>
    <w:multiLevelType w:val="hybridMultilevel"/>
    <w:tmpl w:val="3C2CE4E6"/>
    <w:lvl w:ilvl="0" w:tplc="D52C7A1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2" w15:restartNumberingAfterBreak="0">
    <w:nsid w:val="339C19D0"/>
    <w:multiLevelType w:val="hybridMultilevel"/>
    <w:tmpl w:val="B2D64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5" w15:restartNumberingAfterBreak="0">
    <w:nsid w:val="35AD788B"/>
    <w:multiLevelType w:val="hybridMultilevel"/>
    <w:tmpl w:val="F1481D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37A56D60"/>
    <w:multiLevelType w:val="hybridMultilevel"/>
    <w:tmpl w:val="698A4B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499228FE"/>
    <w:multiLevelType w:val="hybridMultilevel"/>
    <w:tmpl w:val="BD7838BA"/>
    <w:lvl w:ilvl="0" w:tplc="DEF4BC3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4"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7"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8"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4" w15:restartNumberingAfterBreak="0">
    <w:nsid w:val="71CC7C99"/>
    <w:multiLevelType w:val="hybridMultilevel"/>
    <w:tmpl w:val="6E3EB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6" w15:restartNumberingAfterBreak="0">
    <w:nsid w:val="79336565"/>
    <w:multiLevelType w:val="hybridMultilevel"/>
    <w:tmpl w:val="3A7064B6"/>
    <w:lvl w:ilvl="0" w:tplc="FDD45C96">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969243940">
    <w:abstractNumId w:val="14"/>
  </w:num>
  <w:num w:numId="2" w16cid:durableId="89661665">
    <w:abstractNumId w:val="5"/>
  </w:num>
  <w:num w:numId="3" w16cid:durableId="1446117870">
    <w:abstractNumId w:val="4"/>
  </w:num>
  <w:num w:numId="4" w16cid:durableId="1095133024">
    <w:abstractNumId w:val="0"/>
  </w:num>
  <w:num w:numId="5" w16cid:durableId="1280840775">
    <w:abstractNumId w:val="12"/>
  </w:num>
  <w:num w:numId="6" w16cid:durableId="493256618">
    <w:abstractNumId w:val="41"/>
  </w:num>
  <w:num w:numId="7" w16cid:durableId="1606843210">
    <w:abstractNumId w:val="37"/>
  </w:num>
  <w:num w:numId="8" w16cid:durableId="1075397518">
    <w:abstractNumId w:val="16"/>
  </w:num>
  <w:num w:numId="9" w16cid:durableId="1859273833">
    <w:abstractNumId w:val="32"/>
  </w:num>
  <w:num w:numId="10" w16cid:durableId="334116517">
    <w:abstractNumId w:val="31"/>
  </w:num>
  <w:num w:numId="11" w16cid:durableId="562103313">
    <w:abstractNumId w:val="36"/>
  </w:num>
  <w:num w:numId="12" w16cid:durableId="1222667913">
    <w:abstractNumId w:val="13"/>
  </w:num>
  <w:num w:numId="13" w16cid:durableId="665406253">
    <w:abstractNumId w:val="33"/>
  </w:num>
  <w:num w:numId="14" w16cid:durableId="1502087144">
    <w:abstractNumId w:val="28"/>
  </w:num>
  <w:num w:numId="15" w16cid:durableId="1991471298">
    <w:abstractNumId w:val="39"/>
  </w:num>
  <w:num w:numId="16" w16cid:durableId="647784105">
    <w:abstractNumId w:val="36"/>
    <w:lvlOverride w:ilvl="0">
      <w:startOverride w:val="1"/>
    </w:lvlOverride>
    <w:lvlOverride w:ilvl="1"/>
    <w:lvlOverride w:ilvl="2"/>
    <w:lvlOverride w:ilvl="3"/>
    <w:lvlOverride w:ilvl="4"/>
    <w:lvlOverride w:ilvl="5"/>
    <w:lvlOverride w:ilvl="6"/>
    <w:lvlOverride w:ilvl="7"/>
    <w:lvlOverride w:ilvl="8"/>
  </w:num>
  <w:num w:numId="17" w16cid:durableId="3611779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5230607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87835771">
    <w:abstractNumId w:val="30"/>
  </w:num>
  <w:num w:numId="20" w16cid:durableId="1240559377">
    <w:abstractNumId w:val="8"/>
  </w:num>
  <w:num w:numId="21" w16cid:durableId="1451893602">
    <w:abstractNumId w:val="11"/>
  </w:num>
  <w:num w:numId="22" w16cid:durableId="1436712204">
    <w:abstractNumId w:val="48"/>
  </w:num>
  <w:num w:numId="23" w16cid:durableId="1015612396">
    <w:abstractNumId w:val="43"/>
  </w:num>
  <w:num w:numId="24" w16cid:durableId="746994605">
    <w:abstractNumId w:val="20"/>
  </w:num>
  <w:num w:numId="25" w16cid:durableId="174810020">
    <w:abstractNumId w:val="45"/>
  </w:num>
  <w:num w:numId="26" w16cid:durableId="567804613">
    <w:abstractNumId w:val="26"/>
  </w:num>
  <w:num w:numId="27" w16cid:durableId="1843277722">
    <w:abstractNumId w:val="9"/>
  </w:num>
  <w:num w:numId="28" w16cid:durableId="142041101">
    <w:abstractNumId w:val="2"/>
  </w:num>
  <w:num w:numId="29" w16cid:durableId="2047290828">
    <w:abstractNumId w:val="7"/>
  </w:num>
  <w:num w:numId="30" w16cid:durableId="345641114">
    <w:abstractNumId w:val="6"/>
  </w:num>
  <w:num w:numId="31" w16cid:durableId="39597472">
    <w:abstractNumId w:val="49"/>
  </w:num>
  <w:num w:numId="32" w16cid:durableId="1570461127">
    <w:abstractNumId w:val="47"/>
  </w:num>
  <w:num w:numId="33" w16cid:durableId="1957979537">
    <w:abstractNumId w:val="38"/>
  </w:num>
  <w:num w:numId="34" w16cid:durableId="1556426608">
    <w:abstractNumId w:val="1"/>
  </w:num>
  <w:num w:numId="35" w16cid:durableId="1221986303">
    <w:abstractNumId w:val="24"/>
  </w:num>
  <w:num w:numId="36" w16cid:durableId="922185376">
    <w:abstractNumId w:val="29"/>
  </w:num>
  <w:num w:numId="37" w16cid:durableId="527447397">
    <w:abstractNumId w:val="35"/>
  </w:num>
  <w:num w:numId="38" w16cid:durableId="1692683630">
    <w:abstractNumId w:val="18"/>
  </w:num>
  <w:num w:numId="39" w16cid:durableId="1122380007">
    <w:abstractNumId w:val="23"/>
  </w:num>
  <w:num w:numId="40" w16cid:durableId="779185851">
    <w:abstractNumId w:val="34"/>
  </w:num>
  <w:num w:numId="41" w16cid:durableId="280765371">
    <w:abstractNumId w:val="40"/>
  </w:num>
  <w:num w:numId="42" w16cid:durableId="166406395">
    <w:abstractNumId w:val="19"/>
  </w:num>
  <w:num w:numId="43" w16cid:durableId="1407653085">
    <w:abstractNumId w:val="42"/>
  </w:num>
  <w:num w:numId="44" w16cid:durableId="1315720645">
    <w:abstractNumId w:val="27"/>
  </w:num>
  <w:num w:numId="45" w16cid:durableId="1255281175">
    <w:abstractNumId w:val="25"/>
  </w:num>
  <w:num w:numId="46" w16cid:durableId="831795712">
    <w:abstractNumId w:val="10"/>
  </w:num>
  <w:num w:numId="47" w16cid:durableId="1754471833">
    <w:abstractNumId w:val="46"/>
  </w:num>
  <w:num w:numId="48" w16cid:durableId="688608549">
    <w:abstractNumId w:val="15"/>
  </w:num>
  <w:num w:numId="49" w16cid:durableId="675229274">
    <w:abstractNumId w:val="21"/>
  </w:num>
  <w:num w:numId="50" w16cid:durableId="1918053211">
    <w:abstractNumId w:val="22"/>
  </w:num>
  <w:num w:numId="51" w16cid:durableId="2016610634">
    <w:abstractNumId w:val="44"/>
  </w:num>
  <w:num w:numId="52" w16cid:durableId="417488261">
    <w:abstractNumId w:val="17"/>
  </w:num>
  <w:num w:numId="53" w16cid:durableId="1156455348">
    <w:abstractNumId w:val="3"/>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7D"/>
    <w:rsid w:val="00000958"/>
    <w:rsid w:val="000013D6"/>
    <w:rsid w:val="000016BB"/>
    <w:rsid w:val="00002C23"/>
    <w:rsid w:val="000031E3"/>
    <w:rsid w:val="000033BC"/>
    <w:rsid w:val="00003DF0"/>
    <w:rsid w:val="00004ACA"/>
    <w:rsid w:val="0000511B"/>
    <w:rsid w:val="000058CF"/>
    <w:rsid w:val="00005D30"/>
    <w:rsid w:val="0000622A"/>
    <w:rsid w:val="000063FB"/>
    <w:rsid w:val="00006A31"/>
    <w:rsid w:val="000076A1"/>
    <w:rsid w:val="0000776B"/>
    <w:rsid w:val="0001020B"/>
    <w:rsid w:val="00010330"/>
    <w:rsid w:val="00010ECA"/>
    <w:rsid w:val="00011CB9"/>
    <w:rsid w:val="00012347"/>
    <w:rsid w:val="00012E2C"/>
    <w:rsid w:val="00013093"/>
    <w:rsid w:val="00013192"/>
    <w:rsid w:val="000132F3"/>
    <w:rsid w:val="00013C24"/>
    <w:rsid w:val="00016653"/>
    <w:rsid w:val="00016DFB"/>
    <w:rsid w:val="00017484"/>
    <w:rsid w:val="000202C3"/>
    <w:rsid w:val="000209D3"/>
    <w:rsid w:val="00020B2E"/>
    <w:rsid w:val="00020C83"/>
    <w:rsid w:val="00021876"/>
    <w:rsid w:val="00021C2E"/>
    <w:rsid w:val="00023384"/>
    <w:rsid w:val="000237B4"/>
    <w:rsid w:val="000238FE"/>
    <w:rsid w:val="00023AFA"/>
    <w:rsid w:val="00023E47"/>
    <w:rsid w:val="00023F8F"/>
    <w:rsid w:val="000246E6"/>
    <w:rsid w:val="00024B87"/>
    <w:rsid w:val="00025353"/>
    <w:rsid w:val="00025A85"/>
    <w:rsid w:val="00026351"/>
    <w:rsid w:val="00027166"/>
    <w:rsid w:val="000275BF"/>
    <w:rsid w:val="00027929"/>
    <w:rsid w:val="00030D40"/>
    <w:rsid w:val="000312D9"/>
    <w:rsid w:val="000313A6"/>
    <w:rsid w:val="000316DF"/>
    <w:rsid w:val="000320D9"/>
    <w:rsid w:val="00032D5D"/>
    <w:rsid w:val="000330A3"/>
    <w:rsid w:val="00033946"/>
    <w:rsid w:val="00033B20"/>
    <w:rsid w:val="00033C85"/>
    <w:rsid w:val="00033ED4"/>
    <w:rsid w:val="00034CED"/>
    <w:rsid w:val="0003776D"/>
    <w:rsid w:val="00037DDE"/>
    <w:rsid w:val="000408D8"/>
    <w:rsid w:val="00041366"/>
    <w:rsid w:val="000424BA"/>
    <w:rsid w:val="000429FE"/>
    <w:rsid w:val="00042BD4"/>
    <w:rsid w:val="00043225"/>
    <w:rsid w:val="0004387F"/>
    <w:rsid w:val="00046758"/>
    <w:rsid w:val="00046BAC"/>
    <w:rsid w:val="000473EF"/>
    <w:rsid w:val="00051225"/>
    <w:rsid w:val="00051490"/>
    <w:rsid w:val="00051504"/>
    <w:rsid w:val="0005165A"/>
    <w:rsid w:val="00051B7F"/>
    <w:rsid w:val="00051F89"/>
    <w:rsid w:val="00052084"/>
    <w:rsid w:val="0005217C"/>
    <w:rsid w:val="00052428"/>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220B"/>
    <w:rsid w:val="0006311D"/>
    <w:rsid w:val="00063AEF"/>
    <w:rsid w:val="00065C3B"/>
    <w:rsid w:val="0006703E"/>
    <w:rsid w:val="000702A0"/>
    <w:rsid w:val="000704B9"/>
    <w:rsid w:val="00070DBB"/>
    <w:rsid w:val="00070FFF"/>
    <w:rsid w:val="00071119"/>
    <w:rsid w:val="00071450"/>
    <w:rsid w:val="00071C65"/>
    <w:rsid w:val="00071D1C"/>
    <w:rsid w:val="00072775"/>
    <w:rsid w:val="00072BC8"/>
    <w:rsid w:val="00073430"/>
    <w:rsid w:val="00073484"/>
    <w:rsid w:val="000735B0"/>
    <w:rsid w:val="00073A04"/>
    <w:rsid w:val="00073A09"/>
    <w:rsid w:val="00073DA4"/>
    <w:rsid w:val="000743E1"/>
    <w:rsid w:val="00074992"/>
    <w:rsid w:val="00074CC1"/>
    <w:rsid w:val="000752B1"/>
    <w:rsid w:val="00075997"/>
    <w:rsid w:val="000763E5"/>
    <w:rsid w:val="00076EF4"/>
    <w:rsid w:val="00077062"/>
    <w:rsid w:val="00077BB9"/>
    <w:rsid w:val="00080C4E"/>
    <w:rsid w:val="00080E73"/>
    <w:rsid w:val="000811C1"/>
    <w:rsid w:val="000814B8"/>
    <w:rsid w:val="000816F8"/>
    <w:rsid w:val="0008198A"/>
    <w:rsid w:val="000820B2"/>
    <w:rsid w:val="000822C1"/>
    <w:rsid w:val="00082679"/>
    <w:rsid w:val="00082ADC"/>
    <w:rsid w:val="00082DE0"/>
    <w:rsid w:val="00083558"/>
    <w:rsid w:val="000836D9"/>
    <w:rsid w:val="000845F6"/>
    <w:rsid w:val="00084B51"/>
    <w:rsid w:val="000858EB"/>
    <w:rsid w:val="00085931"/>
    <w:rsid w:val="00087428"/>
    <w:rsid w:val="000878DB"/>
    <w:rsid w:val="00087A30"/>
    <w:rsid w:val="000901E4"/>
    <w:rsid w:val="00090699"/>
    <w:rsid w:val="000911CA"/>
    <w:rsid w:val="00091309"/>
    <w:rsid w:val="000918F5"/>
    <w:rsid w:val="00092D0A"/>
    <w:rsid w:val="00092E73"/>
    <w:rsid w:val="0009380C"/>
    <w:rsid w:val="000939C0"/>
    <w:rsid w:val="0009416C"/>
    <w:rsid w:val="0009449B"/>
    <w:rsid w:val="000946A3"/>
    <w:rsid w:val="00094ADE"/>
    <w:rsid w:val="00094CDD"/>
    <w:rsid w:val="00094F5C"/>
    <w:rsid w:val="00095885"/>
    <w:rsid w:val="00095EB1"/>
    <w:rsid w:val="000964F1"/>
    <w:rsid w:val="00096865"/>
    <w:rsid w:val="0009758F"/>
    <w:rsid w:val="00097DE8"/>
    <w:rsid w:val="000A07AF"/>
    <w:rsid w:val="000A0EED"/>
    <w:rsid w:val="000A15F9"/>
    <w:rsid w:val="000A1C94"/>
    <w:rsid w:val="000A214C"/>
    <w:rsid w:val="000A323C"/>
    <w:rsid w:val="000A359E"/>
    <w:rsid w:val="000A37CE"/>
    <w:rsid w:val="000A4B60"/>
    <w:rsid w:val="000A4FC5"/>
    <w:rsid w:val="000A504A"/>
    <w:rsid w:val="000A5316"/>
    <w:rsid w:val="000A5B16"/>
    <w:rsid w:val="000A679A"/>
    <w:rsid w:val="000A6B75"/>
    <w:rsid w:val="000A72AD"/>
    <w:rsid w:val="000A7528"/>
    <w:rsid w:val="000B033F"/>
    <w:rsid w:val="000B0B17"/>
    <w:rsid w:val="000B259E"/>
    <w:rsid w:val="000B269D"/>
    <w:rsid w:val="000B2958"/>
    <w:rsid w:val="000B2CFA"/>
    <w:rsid w:val="000B33B2"/>
    <w:rsid w:val="000B3864"/>
    <w:rsid w:val="000B4F91"/>
    <w:rsid w:val="000B5EDF"/>
    <w:rsid w:val="000B6A70"/>
    <w:rsid w:val="000B6C50"/>
    <w:rsid w:val="000B6E8D"/>
    <w:rsid w:val="000B700B"/>
    <w:rsid w:val="000B751B"/>
    <w:rsid w:val="000B7641"/>
    <w:rsid w:val="000B7C54"/>
    <w:rsid w:val="000C062F"/>
    <w:rsid w:val="000C0A9D"/>
    <w:rsid w:val="000C165F"/>
    <w:rsid w:val="000C1F01"/>
    <w:rsid w:val="000C2441"/>
    <w:rsid w:val="000C264F"/>
    <w:rsid w:val="000C36C6"/>
    <w:rsid w:val="000C37BD"/>
    <w:rsid w:val="000C3BD3"/>
    <w:rsid w:val="000C3F69"/>
    <w:rsid w:val="000C50AF"/>
    <w:rsid w:val="000C5A09"/>
    <w:rsid w:val="000C5CC1"/>
    <w:rsid w:val="000C5D3D"/>
    <w:rsid w:val="000C67E4"/>
    <w:rsid w:val="000C6BA1"/>
    <w:rsid w:val="000C6E1C"/>
    <w:rsid w:val="000C6F81"/>
    <w:rsid w:val="000C7C27"/>
    <w:rsid w:val="000D07E4"/>
    <w:rsid w:val="000D10F1"/>
    <w:rsid w:val="000D16B6"/>
    <w:rsid w:val="000D18B8"/>
    <w:rsid w:val="000D1BED"/>
    <w:rsid w:val="000D2527"/>
    <w:rsid w:val="000D273F"/>
    <w:rsid w:val="000D2D8A"/>
    <w:rsid w:val="000D3188"/>
    <w:rsid w:val="000D34C8"/>
    <w:rsid w:val="000D3B6D"/>
    <w:rsid w:val="000D4471"/>
    <w:rsid w:val="000D48B6"/>
    <w:rsid w:val="000D54CB"/>
    <w:rsid w:val="000D5756"/>
    <w:rsid w:val="000D5766"/>
    <w:rsid w:val="000D590A"/>
    <w:rsid w:val="000D6018"/>
    <w:rsid w:val="000D6A89"/>
    <w:rsid w:val="000D6C21"/>
    <w:rsid w:val="000D701E"/>
    <w:rsid w:val="000D77C1"/>
    <w:rsid w:val="000E0EEB"/>
    <w:rsid w:val="000E1C31"/>
    <w:rsid w:val="000E2427"/>
    <w:rsid w:val="000E267C"/>
    <w:rsid w:val="000E308B"/>
    <w:rsid w:val="000E317E"/>
    <w:rsid w:val="000E3D1E"/>
    <w:rsid w:val="000E3EFC"/>
    <w:rsid w:val="000E3F9A"/>
    <w:rsid w:val="000E4039"/>
    <w:rsid w:val="000E426E"/>
    <w:rsid w:val="000E4C35"/>
    <w:rsid w:val="000E4F90"/>
    <w:rsid w:val="000E5A91"/>
    <w:rsid w:val="000E5C19"/>
    <w:rsid w:val="000E624C"/>
    <w:rsid w:val="000E7612"/>
    <w:rsid w:val="000E7936"/>
    <w:rsid w:val="000E79BD"/>
    <w:rsid w:val="000F0B39"/>
    <w:rsid w:val="000F0B67"/>
    <w:rsid w:val="000F109E"/>
    <w:rsid w:val="000F1325"/>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90F"/>
    <w:rsid w:val="00100C10"/>
    <w:rsid w:val="00100C95"/>
    <w:rsid w:val="0010109E"/>
    <w:rsid w:val="001017E8"/>
    <w:rsid w:val="00101C9A"/>
    <w:rsid w:val="00101F06"/>
    <w:rsid w:val="0010213D"/>
    <w:rsid w:val="00102B32"/>
    <w:rsid w:val="0010323D"/>
    <w:rsid w:val="00103763"/>
    <w:rsid w:val="00103C05"/>
    <w:rsid w:val="00104071"/>
    <w:rsid w:val="00104861"/>
    <w:rsid w:val="0010519D"/>
    <w:rsid w:val="00105359"/>
    <w:rsid w:val="00106365"/>
    <w:rsid w:val="00106C7F"/>
    <w:rsid w:val="00106D44"/>
    <w:rsid w:val="00106DEE"/>
    <w:rsid w:val="00107136"/>
    <w:rsid w:val="00110330"/>
    <w:rsid w:val="00110534"/>
    <w:rsid w:val="00110C05"/>
    <w:rsid w:val="00110D13"/>
    <w:rsid w:val="00111FFB"/>
    <w:rsid w:val="001126EC"/>
    <w:rsid w:val="0011340E"/>
    <w:rsid w:val="00113F0D"/>
    <w:rsid w:val="0011423D"/>
    <w:rsid w:val="00115119"/>
    <w:rsid w:val="00115905"/>
    <w:rsid w:val="001159FA"/>
    <w:rsid w:val="0011611E"/>
    <w:rsid w:val="00116BD4"/>
    <w:rsid w:val="00117020"/>
    <w:rsid w:val="00117833"/>
    <w:rsid w:val="00117964"/>
    <w:rsid w:val="00117DAA"/>
    <w:rsid w:val="0012024E"/>
    <w:rsid w:val="00120B4A"/>
    <w:rsid w:val="00121F1F"/>
    <w:rsid w:val="00122FC9"/>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8C2"/>
    <w:rsid w:val="00132FA8"/>
    <w:rsid w:val="00133A5A"/>
    <w:rsid w:val="00133CE4"/>
    <w:rsid w:val="00134D6E"/>
    <w:rsid w:val="00134DC5"/>
    <w:rsid w:val="00134FE3"/>
    <w:rsid w:val="001355CF"/>
    <w:rsid w:val="001355F9"/>
    <w:rsid w:val="00135840"/>
    <w:rsid w:val="001361B2"/>
    <w:rsid w:val="001369CB"/>
    <w:rsid w:val="001377BA"/>
    <w:rsid w:val="00137A5C"/>
    <w:rsid w:val="0014000D"/>
    <w:rsid w:val="001403AE"/>
    <w:rsid w:val="001406F0"/>
    <w:rsid w:val="00140841"/>
    <w:rsid w:val="00142496"/>
    <w:rsid w:val="001439BD"/>
    <w:rsid w:val="00143BD7"/>
    <w:rsid w:val="00143E8C"/>
    <w:rsid w:val="00143E9D"/>
    <w:rsid w:val="0014472E"/>
    <w:rsid w:val="00144E38"/>
    <w:rsid w:val="00144F73"/>
    <w:rsid w:val="001458D6"/>
    <w:rsid w:val="00145CC3"/>
    <w:rsid w:val="0014610E"/>
    <w:rsid w:val="00146685"/>
    <w:rsid w:val="00146B69"/>
    <w:rsid w:val="00146FC5"/>
    <w:rsid w:val="00147CD0"/>
    <w:rsid w:val="00147F14"/>
    <w:rsid w:val="001504AC"/>
    <w:rsid w:val="001514D1"/>
    <w:rsid w:val="001515DE"/>
    <w:rsid w:val="001522CE"/>
    <w:rsid w:val="00152564"/>
    <w:rsid w:val="00152788"/>
    <w:rsid w:val="00153A85"/>
    <w:rsid w:val="00153B9F"/>
    <w:rsid w:val="00153C87"/>
    <w:rsid w:val="00155555"/>
    <w:rsid w:val="0015583C"/>
    <w:rsid w:val="0015589E"/>
    <w:rsid w:val="00155C35"/>
    <w:rsid w:val="001561A5"/>
    <w:rsid w:val="001568F2"/>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BBC"/>
    <w:rsid w:val="0016519F"/>
    <w:rsid w:val="00165A51"/>
    <w:rsid w:val="00166832"/>
    <w:rsid w:val="00166FA4"/>
    <w:rsid w:val="001675BD"/>
    <w:rsid w:val="00167898"/>
    <w:rsid w:val="001679A6"/>
    <w:rsid w:val="00171E80"/>
    <w:rsid w:val="001723D6"/>
    <w:rsid w:val="001724D7"/>
    <w:rsid w:val="00172B38"/>
    <w:rsid w:val="00172BC4"/>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C39"/>
    <w:rsid w:val="00180D64"/>
    <w:rsid w:val="00180EB9"/>
    <w:rsid w:val="00180EE9"/>
    <w:rsid w:val="00181C60"/>
    <w:rsid w:val="00181F0F"/>
    <w:rsid w:val="00181F75"/>
    <w:rsid w:val="00183004"/>
    <w:rsid w:val="0018301A"/>
    <w:rsid w:val="00183022"/>
    <w:rsid w:val="001831C4"/>
    <w:rsid w:val="00183536"/>
    <w:rsid w:val="00183DD8"/>
    <w:rsid w:val="00183FEA"/>
    <w:rsid w:val="00184D18"/>
    <w:rsid w:val="00184F17"/>
    <w:rsid w:val="00185684"/>
    <w:rsid w:val="0018591C"/>
    <w:rsid w:val="00185BB2"/>
    <w:rsid w:val="00185DF9"/>
    <w:rsid w:val="00186559"/>
    <w:rsid w:val="001878F0"/>
    <w:rsid w:val="00187EDB"/>
    <w:rsid w:val="00190792"/>
    <w:rsid w:val="0019134A"/>
    <w:rsid w:val="00191D27"/>
    <w:rsid w:val="00191D5F"/>
    <w:rsid w:val="001925CB"/>
    <w:rsid w:val="00192606"/>
    <w:rsid w:val="001926B2"/>
    <w:rsid w:val="00192A1C"/>
    <w:rsid w:val="001932A7"/>
    <w:rsid w:val="00193871"/>
    <w:rsid w:val="00194598"/>
    <w:rsid w:val="00195A47"/>
    <w:rsid w:val="00195F24"/>
    <w:rsid w:val="00196487"/>
    <w:rsid w:val="00196A56"/>
    <w:rsid w:val="00196F14"/>
    <w:rsid w:val="00197051"/>
    <w:rsid w:val="001A070B"/>
    <w:rsid w:val="001A1CC1"/>
    <w:rsid w:val="001A23A6"/>
    <w:rsid w:val="001A2474"/>
    <w:rsid w:val="001A2579"/>
    <w:rsid w:val="001A2F72"/>
    <w:rsid w:val="001A3FEC"/>
    <w:rsid w:val="001A43A4"/>
    <w:rsid w:val="001A4EF7"/>
    <w:rsid w:val="001A5BC8"/>
    <w:rsid w:val="001A5C02"/>
    <w:rsid w:val="001A6561"/>
    <w:rsid w:val="001A6994"/>
    <w:rsid w:val="001A6B31"/>
    <w:rsid w:val="001A77DF"/>
    <w:rsid w:val="001A7934"/>
    <w:rsid w:val="001B0D9A"/>
    <w:rsid w:val="001B1050"/>
    <w:rsid w:val="001B12B1"/>
    <w:rsid w:val="001B1370"/>
    <w:rsid w:val="001B1C67"/>
    <w:rsid w:val="001B1FC4"/>
    <w:rsid w:val="001B32D9"/>
    <w:rsid w:val="001B37D2"/>
    <w:rsid w:val="001B3DA7"/>
    <w:rsid w:val="001B40EF"/>
    <w:rsid w:val="001B45A9"/>
    <w:rsid w:val="001B478E"/>
    <w:rsid w:val="001B6087"/>
    <w:rsid w:val="001B6FCF"/>
    <w:rsid w:val="001B708D"/>
    <w:rsid w:val="001C0350"/>
    <w:rsid w:val="001C07C6"/>
    <w:rsid w:val="001C0849"/>
    <w:rsid w:val="001C1570"/>
    <w:rsid w:val="001C1C0C"/>
    <w:rsid w:val="001C301C"/>
    <w:rsid w:val="001C3ACB"/>
    <w:rsid w:val="001C3D83"/>
    <w:rsid w:val="001C3F6C"/>
    <w:rsid w:val="001C57DE"/>
    <w:rsid w:val="001C6221"/>
    <w:rsid w:val="001C6688"/>
    <w:rsid w:val="001C76F7"/>
    <w:rsid w:val="001D0249"/>
    <w:rsid w:val="001D0BA2"/>
    <w:rsid w:val="001D129F"/>
    <w:rsid w:val="001D179F"/>
    <w:rsid w:val="001D1D00"/>
    <w:rsid w:val="001D209D"/>
    <w:rsid w:val="001D2D62"/>
    <w:rsid w:val="001D4FB3"/>
    <w:rsid w:val="001D5785"/>
    <w:rsid w:val="001D5EBF"/>
    <w:rsid w:val="001D5FF7"/>
    <w:rsid w:val="001D6531"/>
    <w:rsid w:val="001D6627"/>
    <w:rsid w:val="001D7228"/>
    <w:rsid w:val="001D74FA"/>
    <w:rsid w:val="001D78C5"/>
    <w:rsid w:val="001E0216"/>
    <w:rsid w:val="001E06D6"/>
    <w:rsid w:val="001E0BC2"/>
    <w:rsid w:val="001E1B04"/>
    <w:rsid w:val="001E2794"/>
    <w:rsid w:val="001E2814"/>
    <w:rsid w:val="001E3D3F"/>
    <w:rsid w:val="001E47D5"/>
    <w:rsid w:val="001E4A24"/>
    <w:rsid w:val="001E5396"/>
    <w:rsid w:val="001E5412"/>
    <w:rsid w:val="001E55B2"/>
    <w:rsid w:val="001E5866"/>
    <w:rsid w:val="001E61E7"/>
    <w:rsid w:val="001E65D1"/>
    <w:rsid w:val="001E7733"/>
    <w:rsid w:val="001F0335"/>
    <w:rsid w:val="001F0371"/>
    <w:rsid w:val="001F0B18"/>
    <w:rsid w:val="001F0DD0"/>
    <w:rsid w:val="001F0EDC"/>
    <w:rsid w:val="001F0F81"/>
    <w:rsid w:val="001F1DF0"/>
    <w:rsid w:val="001F1DF7"/>
    <w:rsid w:val="001F2926"/>
    <w:rsid w:val="001F3237"/>
    <w:rsid w:val="001F3830"/>
    <w:rsid w:val="001F386B"/>
    <w:rsid w:val="001F3FAE"/>
    <w:rsid w:val="001F46DD"/>
    <w:rsid w:val="001F48B5"/>
    <w:rsid w:val="001F523A"/>
    <w:rsid w:val="001F5834"/>
    <w:rsid w:val="001F5C79"/>
    <w:rsid w:val="001F5FDE"/>
    <w:rsid w:val="001F6066"/>
    <w:rsid w:val="001F6578"/>
    <w:rsid w:val="001F6A95"/>
    <w:rsid w:val="001F6F04"/>
    <w:rsid w:val="001F760C"/>
    <w:rsid w:val="001F7821"/>
    <w:rsid w:val="001F7877"/>
    <w:rsid w:val="002003DE"/>
    <w:rsid w:val="002004DB"/>
    <w:rsid w:val="00201012"/>
    <w:rsid w:val="002017CB"/>
    <w:rsid w:val="0020195C"/>
    <w:rsid w:val="00201DA0"/>
    <w:rsid w:val="00201F2E"/>
    <w:rsid w:val="00202EB4"/>
    <w:rsid w:val="00202F4D"/>
    <w:rsid w:val="002032CE"/>
    <w:rsid w:val="00203917"/>
    <w:rsid w:val="002046BF"/>
    <w:rsid w:val="002047E4"/>
    <w:rsid w:val="00204B03"/>
    <w:rsid w:val="00204E53"/>
    <w:rsid w:val="00204EEA"/>
    <w:rsid w:val="00205689"/>
    <w:rsid w:val="0020590A"/>
    <w:rsid w:val="002069C9"/>
    <w:rsid w:val="00206AF8"/>
    <w:rsid w:val="0020701A"/>
    <w:rsid w:val="00207490"/>
    <w:rsid w:val="002100B3"/>
    <w:rsid w:val="002101F2"/>
    <w:rsid w:val="00210A9B"/>
    <w:rsid w:val="00210F0C"/>
    <w:rsid w:val="00211425"/>
    <w:rsid w:val="00212B71"/>
    <w:rsid w:val="002137E6"/>
    <w:rsid w:val="00213830"/>
    <w:rsid w:val="00213EB8"/>
    <w:rsid w:val="00214462"/>
    <w:rsid w:val="00215532"/>
    <w:rsid w:val="00215D0E"/>
    <w:rsid w:val="00216275"/>
    <w:rsid w:val="002166CE"/>
    <w:rsid w:val="00217344"/>
    <w:rsid w:val="00217710"/>
    <w:rsid w:val="00220ACB"/>
    <w:rsid w:val="00220C7C"/>
    <w:rsid w:val="00220CF6"/>
    <w:rsid w:val="002218FE"/>
    <w:rsid w:val="00221C7B"/>
    <w:rsid w:val="0022247D"/>
    <w:rsid w:val="002238E0"/>
    <w:rsid w:val="00223F35"/>
    <w:rsid w:val="002240AB"/>
    <w:rsid w:val="002250D8"/>
    <w:rsid w:val="0022515E"/>
    <w:rsid w:val="002252CD"/>
    <w:rsid w:val="00225B21"/>
    <w:rsid w:val="00225EB7"/>
    <w:rsid w:val="00226168"/>
    <w:rsid w:val="00226412"/>
    <w:rsid w:val="002273AD"/>
    <w:rsid w:val="0022770A"/>
    <w:rsid w:val="00227C9F"/>
    <w:rsid w:val="00230460"/>
    <w:rsid w:val="0023061D"/>
    <w:rsid w:val="00230B12"/>
    <w:rsid w:val="00230C8F"/>
    <w:rsid w:val="00230D36"/>
    <w:rsid w:val="00232E72"/>
    <w:rsid w:val="00232FE2"/>
    <w:rsid w:val="00233B5F"/>
    <w:rsid w:val="00233BB7"/>
    <w:rsid w:val="00233CE8"/>
    <w:rsid w:val="00234A2F"/>
    <w:rsid w:val="00235549"/>
    <w:rsid w:val="0023571C"/>
    <w:rsid w:val="00235D56"/>
    <w:rsid w:val="00235DAA"/>
    <w:rsid w:val="00236B75"/>
    <w:rsid w:val="00236B98"/>
    <w:rsid w:val="002370BC"/>
    <w:rsid w:val="00237C32"/>
    <w:rsid w:val="002400D8"/>
    <w:rsid w:val="0024027D"/>
    <w:rsid w:val="00240289"/>
    <w:rsid w:val="002406D8"/>
    <w:rsid w:val="002408DB"/>
    <w:rsid w:val="0024186B"/>
    <w:rsid w:val="00241C72"/>
    <w:rsid w:val="00241F05"/>
    <w:rsid w:val="0024205E"/>
    <w:rsid w:val="002430CB"/>
    <w:rsid w:val="002438EB"/>
    <w:rsid w:val="00243E78"/>
    <w:rsid w:val="00244401"/>
    <w:rsid w:val="00244B38"/>
    <w:rsid w:val="00246C8C"/>
    <w:rsid w:val="00247CB4"/>
    <w:rsid w:val="0025145E"/>
    <w:rsid w:val="00251CF9"/>
    <w:rsid w:val="00252C9C"/>
    <w:rsid w:val="002542AE"/>
    <w:rsid w:val="00254A26"/>
    <w:rsid w:val="00254A36"/>
    <w:rsid w:val="002554A3"/>
    <w:rsid w:val="002559B9"/>
    <w:rsid w:val="0025693E"/>
    <w:rsid w:val="00257773"/>
    <w:rsid w:val="00257D71"/>
    <w:rsid w:val="00257E76"/>
    <w:rsid w:val="00260122"/>
    <w:rsid w:val="00260163"/>
    <w:rsid w:val="00260739"/>
    <w:rsid w:val="00260E64"/>
    <w:rsid w:val="0026158D"/>
    <w:rsid w:val="00261A75"/>
    <w:rsid w:val="002626F7"/>
    <w:rsid w:val="00263035"/>
    <w:rsid w:val="00263094"/>
    <w:rsid w:val="002638A5"/>
    <w:rsid w:val="00263D72"/>
    <w:rsid w:val="00263E28"/>
    <w:rsid w:val="0026426F"/>
    <w:rsid w:val="00264532"/>
    <w:rsid w:val="00264B4D"/>
    <w:rsid w:val="002653D9"/>
    <w:rsid w:val="00265A4B"/>
    <w:rsid w:val="00265D18"/>
    <w:rsid w:val="00266522"/>
    <w:rsid w:val="002665A4"/>
    <w:rsid w:val="00266F2F"/>
    <w:rsid w:val="002674D5"/>
    <w:rsid w:val="0027022D"/>
    <w:rsid w:val="002704F9"/>
    <w:rsid w:val="0027052A"/>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441"/>
    <w:rsid w:val="00276B03"/>
    <w:rsid w:val="0027775F"/>
    <w:rsid w:val="00277791"/>
    <w:rsid w:val="00277F14"/>
    <w:rsid w:val="0028088D"/>
    <w:rsid w:val="00280E91"/>
    <w:rsid w:val="00281D16"/>
    <w:rsid w:val="00283198"/>
    <w:rsid w:val="00283E26"/>
    <w:rsid w:val="00283F0A"/>
    <w:rsid w:val="002845EA"/>
    <w:rsid w:val="002846B1"/>
    <w:rsid w:val="002849A6"/>
    <w:rsid w:val="00284C6E"/>
    <w:rsid w:val="00286CDB"/>
    <w:rsid w:val="0028726A"/>
    <w:rsid w:val="00290087"/>
    <w:rsid w:val="00290FFD"/>
    <w:rsid w:val="00291919"/>
    <w:rsid w:val="00291EFF"/>
    <w:rsid w:val="002920F1"/>
    <w:rsid w:val="002926D4"/>
    <w:rsid w:val="0029293C"/>
    <w:rsid w:val="002931A8"/>
    <w:rsid w:val="00293A25"/>
    <w:rsid w:val="00293A76"/>
    <w:rsid w:val="002941F2"/>
    <w:rsid w:val="00294BD5"/>
    <w:rsid w:val="00294F67"/>
    <w:rsid w:val="00294FFF"/>
    <w:rsid w:val="0029515A"/>
    <w:rsid w:val="0029691C"/>
    <w:rsid w:val="00297822"/>
    <w:rsid w:val="002A058F"/>
    <w:rsid w:val="002A0700"/>
    <w:rsid w:val="002A0C06"/>
    <w:rsid w:val="002A0F45"/>
    <w:rsid w:val="002A10B2"/>
    <w:rsid w:val="002A1FAC"/>
    <w:rsid w:val="002A2B6F"/>
    <w:rsid w:val="002A3375"/>
    <w:rsid w:val="002A3785"/>
    <w:rsid w:val="002A3FC1"/>
    <w:rsid w:val="002A4554"/>
    <w:rsid w:val="002A464D"/>
    <w:rsid w:val="002A4BE0"/>
    <w:rsid w:val="002A5288"/>
    <w:rsid w:val="002A5688"/>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398"/>
    <w:rsid w:val="002B372D"/>
    <w:rsid w:val="002B387A"/>
    <w:rsid w:val="002B3E53"/>
    <w:rsid w:val="002B4FD9"/>
    <w:rsid w:val="002B51FB"/>
    <w:rsid w:val="002B5F87"/>
    <w:rsid w:val="002B6548"/>
    <w:rsid w:val="002B7388"/>
    <w:rsid w:val="002B7594"/>
    <w:rsid w:val="002B7B7C"/>
    <w:rsid w:val="002B7F23"/>
    <w:rsid w:val="002C0665"/>
    <w:rsid w:val="002C071B"/>
    <w:rsid w:val="002C0CF4"/>
    <w:rsid w:val="002C0DD6"/>
    <w:rsid w:val="002C1050"/>
    <w:rsid w:val="002C12BB"/>
    <w:rsid w:val="002C1982"/>
    <w:rsid w:val="002C1AE5"/>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5B35"/>
    <w:rsid w:val="002C605B"/>
    <w:rsid w:val="002C6CF7"/>
    <w:rsid w:val="002C7037"/>
    <w:rsid w:val="002C74A3"/>
    <w:rsid w:val="002D02FE"/>
    <w:rsid w:val="002D0E82"/>
    <w:rsid w:val="002D156F"/>
    <w:rsid w:val="002D15CE"/>
    <w:rsid w:val="002D1AAA"/>
    <w:rsid w:val="002D1D46"/>
    <w:rsid w:val="002D207D"/>
    <w:rsid w:val="002D20E8"/>
    <w:rsid w:val="002D236D"/>
    <w:rsid w:val="002D3C61"/>
    <w:rsid w:val="002D4250"/>
    <w:rsid w:val="002D4575"/>
    <w:rsid w:val="002D4EEB"/>
    <w:rsid w:val="002D5580"/>
    <w:rsid w:val="002D5CF0"/>
    <w:rsid w:val="002D601F"/>
    <w:rsid w:val="002D6A4F"/>
    <w:rsid w:val="002D7881"/>
    <w:rsid w:val="002D7D70"/>
    <w:rsid w:val="002E069D"/>
    <w:rsid w:val="002E0768"/>
    <w:rsid w:val="002E0877"/>
    <w:rsid w:val="002E0F78"/>
    <w:rsid w:val="002E1E00"/>
    <w:rsid w:val="002E277C"/>
    <w:rsid w:val="002E3165"/>
    <w:rsid w:val="002E3258"/>
    <w:rsid w:val="002E361E"/>
    <w:rsid w:val="002E3DFA"/>
    <w:rsid w:val="002E413F"/>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5FE"/>
    <w:rsid w:val="002F3816"/>
    <w:rsid w:val="002F45B0"/>
    <w:rsid w:val="002F487F"/>
    <w:rsid w:val="002F49D9"/>
    <w:rsid w:val="002F4D67"/>
    <w:rsid w:val="002F5F71"/>
    <w:rsid w:val="002F6164"/>
    <w:rsid w:val="002F6C1E"/>
    <w:rsid w:val="002F6FA0"/>
    <w:rsid w:val="002F7000"/>
    <w:rsid w:val="002F7391"/>
    <w:rsid w:val="002F78B8"/>
    <w:rsid w:val="002F7A7E"/>
    <w:rsid w:val="002F7FB6"/>
    <w:rsid w:val="00300D3A"/>
    <w:rsid w:val="00301062"/>
    <w:rsid w:val="00301193"/>
    <w:rsid w:val="0030129D"/>
    <w:rsid w:val="003012ED"/>
    <w:rsid w:val="00301EBE"/>
    <w:rsid w:val="00303402"/>
    <w:rsid w:val="00303732"/>
    <w:rsid w:val="003041A8"/>
    <w:rsid w:val="00304237"/>
    <w:rsid w:val="00304436"/>
    <w:rsid w:val="00304D64"/>
    <w:rsid w:val="003053EF"/>
    <w:rsid w:val="00305944"/>
    <w:rsid w:val="00305E59"/>
    <w:rsid w:val="00305F6D"/>
    <w:rsid w:val="003061CB"/>
    <w:rsid w:val="003064D4"/>
    <w:rsid w:val="003065C4"/>
    <w:rsid w:val="00306C33"/>
    <w:rsid w:val="00307F3C"/>
    <w:rsid w:val="003101E4"/>
    <w:rsid w:val="00310A82"/>
    <w:rsid w:val="00310B6E"/>
    <w:rsid w:val="00310ED2"/>
    <w:rsid w:val="00311076"/>
    <w:rsid w:val="00311631"/>
    <w:rsid w:val="003117FE"/>
    <w:rsid w:val="00311C27"/>
    <w:rsid w:val="00312737"/>
    <w:rsid w:val="003141B6"/>
    <w:rsid w:val="00316381"/>
    <w:rsid w:val="003163A5"/>
    <w:rsid w:val="003169A4"/>
    <w:rsid w:val="00316A13"/>
    <w:rsid w:val="003172A5"/>
    <w:rsid w:val="00317BD2"/>
    <w:rsid w:val="0032071C"/>
    <w:rsid w:val="00321A56"/>
    <w:rsid w:val="00321B20"/>
    <w:rsid w:val="003240F7"/>
    <w:rsid w:val="00325043"/>
    <w:rsid w:val="00325546"/>
    <w:rsid w:val="003259C5"/>
    <w:rsid w:val="00325CC0"/>
    <w:rsid w:val="00326507"/>
    <w:rsid w:val="003267C8"/>
    <w:rsid w:val="00327436"/>
    <w:rsid w:val="00331472"/>
    <w:rsid w:val="0033253D"/>
    <w:rsid w:val="0033269B"/>
    <w:rsid w:val="00333314"/>
    <w:rsid w:val="00333AE7"/>
    <w:rsid w:val="00333B85"/>
    <w:rsid w:val="00334564"/>
    <w:rsid w:val="003347CE"/>
    <w:rsid w:val="0033541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5909"/>
    <w:rsid w:val="0034683C"/>
    <w:rsid w:val="003468B8"/>
    <w:rsid w:val="00346A23"/>
    <w:rsid w:val="00347499"/>
    <w:rsid w:val="003475E1"/>
    <w:rsid w:val="0034777A"/>
    <w:rsid w:val="003500D1"/>
    <w:rsid w:val="00350210"/>
    <w:rsid w:val="003508B8"/>
    <w:rsid w:val="00350B70"/>
    <w:rsid w:val="003529EA"/>
    <w:rsid w:val="00352DB8"/>
    <w:rsid w:val="0035369D"/>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152"/>
    <w:rsid w:val="0036520F"/>
    <w:rsid w:val="003653B7"/>
    <w:rsid w:val="0036570F"/>
    <w:rsid w:val="00365AD5"/>
    <w:rsid w:val="00366C4E"/>
    <w:rsid w:val="00367A9A"/>
    <w:rsid w:val="00367EDA"/>
    <w:rsid w:val="00367F26"/>
    <w:rsid w:val="00370ECD"/>
    <w:rsid w:val="00371681"/>
    <w:rsid w:val="0037177E"/>
    <w:rsid w:val="003717D2"/>
    <w:rsid w:val="00372C2B"/>
    <w:rsid w:val="00372C67"/>
    <w:rsid w:val="00372D7E"/>
    <w:rsid w:val="00372FAD"/>
    <w:rsid w:val="0037329F"/>
    <w:rsid w:val="00373EC9"/>
    <w:rsid w:val="003747F2"/>
    <w:rsid w:val="00374F4A"/>
    <w:rsid w:val="0037529F"/>
    <w:rsid w:val="003755FD"/>
    <w:rsid w:val="00375A71"/>
    <w:rsid w:val="00375C4E"/>
    <w:rsid w:val="00375D38"/>
    <w:rsid w:val="00375E5E"/>
    <w:rsid w:val="00375FD2"/>
    <w:rsid w:val="003760B7"/>
    <w:rsid w:val="00376924"/>
    <w:rsid w:val="00376A9D"/>
    <w:rsid w:val="00377976"/>
    <w:rsid w:val="003802B8"/>
    <w:rsid w:val="00380539"/>
    <w:rsid w:val="00380721"/>
    <w:rsid w:val="00381658"/>
    <w:rsid w:val="00381E92"/>
    <w:rsid w:val="00382B60"/>
    <w:rsid w:val="0038317B"/>
    <w:rsid w:val="00383467"/>
    <w:rsid w:val="0038400D"/>
    <w:rsid w:val="0038438D"/>
    <w:rsid w:val="0038517B"/>
    <w:rsid w:val="00385C27"/>
    <w:rsid w:val="00386E4B"/>
    <w:rsid w:val="003871DA"/>
    <w:rsid w:val="00387F87"/>
    <w:rsid w:val="00391276"/>
    <w:rsid w:val="0039134D"/>
    <w:rsid w:val="00391E56"/>
    <w:rsid w:val="00391F90"/>
    <w:rsid w:val="00392525"/>
    <w:rsid w:val="0039256D"/>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4431"/>
    <w:rsid w:val="003A5049"/>
    <w:rsid w:val="003A5533"/>
    <w:rsid w:val="003A58C4"/>
    <w:rsid w:val="003A62A4"/>
    <w:rsid w:val="003A645E"/>
    <w:rsid w:val="003A6791"/>
    <w:rsid w:val="003A734A"/>
    <w:rsid w:val="003B0D6E"/>
    <w:rsid w:val="003B173D"/>
    <w:rsid w:val="003B1BC5"/>
    <w:rsid w:val="003B1FC0"/>
    <w:rsid w:val="003B1FE5"/>
    <w:rsid w:val="003B3302"/>
    <w:rsid w:val="003B3A13"/>
    <w:rsid w:val="003B3E74"/>
    <w:rsid w:val="003B487D"/>
    <w:rsid w:val="003B4A74"/>
    <w:rsid w:val="003B5123"/>
    <w:rsid w:val="003B585C"/>
    <w:rsid w:val="003B60D5"/>
    <w:rsid w:val="003B644B"/>
    <w:rsid w:val="003B6791"/>
    <w:rsid w:val="003B681E"/>
    <w:rsid w:val="003B6B6A"/>
    <w:rsid w:val="003B7086"/>
    <w:rsid w:val="003B72E7"/>
    <w:rsid w:val="003B7D9D"/>
    <w:rsid w:val="003B7FEC"/>
    <w:rsid w:val="003C09CC"/>
    <w:rsid w:val="003C1095"/>
    <w:rsid w:val="003C11FC"/>
    <w:rsid w:val="003C1322"/>
    <w:rsid w:val="003C14BE"/>
    <w:rsid w:val="003C202C"/>
    <w:rsid w:val="003C29C6"/>
    <w:rsid w:val="003C2B7E"/>
    <w:rsid w:val="003C2BAE"/>
    <w:rsid w:val="003C2BDB"/>
    <w:rsid w:val="003C2BDC"/>
    <w:rsid w:val="003C3660"/>
    <w:rsid w:val="003C3E7A"/>
    <w:rsid w:val="003C3F6A"/>
    <w:rsid w:val="003C4278"/>
    <w:rsid w:val="003C53D4"/>
    <w:rsid w:val="003C5795"/>
    <w:rsid w:val="003C57CD"/>
    <w:rsid w:val="003C5E16"/>
    <w:rsid w:val="003C61D5"/>
    <w:rsid w:val="003C664F"/>
    <w:rsid w:val="003C670C"/>
    <w:rsid w:val="003C6A92"/>
    <w:rsid w:val="003C6C6F"/>
    <w:rsid w:val="003C6F3A"/>
    <w:rsid w:val="003C7160"/>
    <w:rsid w:val="003C7D12"/>
    <w:rsid w:val="003D0029"/>
    <w:rsid w:val="003D0075"/>
    <w:rsid w:val="003D0BE0"/>
    <w:rsid w:val="003D0E3C"/>
    <w:rsid w:val="003D1153"/>
    <w:rsid w:val="003D14E9"/>
    <w:rsid w:val="003D1CF4"/>
    <w:rsid w:val="003D2146"/>
    <w:rsid w:val="003D256D"/>
    <w:rsid w:val="003D2FE2"/>
    <w:rsid w:val="003D3794"/>
    <w:rsid w:val="003D395E"/>
    <w:rsid w:val="003D3964"/>
    <w:rsid w:val="003D3EB8"/>
    <w:rsid w:val="003D40F2"/>
    <w:rsid w:val="003D4FD0"/>
    <w:rsid w:val="003D56A5"/>
    <w:rsid w:val="003D6519"/>
    <w:rsid w:val="003D7338"/>
    <w:rsid w:val="003D7720"/>
    <w:rsid w:val="003D7F8E"/>
    <w:rsid w:val="003E01D5"/>
    <w:rsid w:val="003E029A"/>
    <w:rsid w:val="003E077D"/>
    <w:rsid w:val="003E0A5B"/>
    <w:rsid w:val="003E1283"/>
    <w:rsid w:val="003E135E"/>
    <w:rsid w:val="003E1421"/>
    <w:rsid w:val="003E194D"/>
    <w:rsid w:val="003E1BE2"/>
    <w:rsid w:val="003E1D76"/>
    <w:rsid w:val="003E1D9D"/>
    <w:rsid w:val="003E1FF9"/>
    <w:rsid w:val="003E2931"/>
    <w:rsid w:val="003E3996"/>
    <w:rsid w:val="003E3B26"/>
    <w:rsid w:val="003E3FD0"/>
    <w:rsid w:val="003E40A7"/>
    <w:rsid w:val="003E4184"/>
    <w:rsid w:val="003E42F9"/>
    <w:rsid w:val="003E5D5B"/>
    <w:rsid w:val="003E6971"/>
    <w:rsid w:val="003E7802"/>
    <w:rsid w:val="003F04E2"/>
    <w:rsid w:val="003F0741"/>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0838"/>
    <w:rsid w:val="00400DB5"/>
    <w:rsid w:val="0040112D"/>
    <w:rsid w:val="0040140A"/>
    <w:rsid w:val="00401B30"/>
    <w:rsid w:val="00401BA5"/>
    <w:rsid w:val="00402941"/>
    <w:rsid w:val="00402A13"/>
    <w:rsid w:val="00402BC3"/>
    <w:rsid w:val="00403109"/>
    <w:rsid w:val="0040323A"/>
    <w:rsid w:val="0040346A"/>
    <w:rsid w:val="00404B20"/>
    <w:rsid w:val="00405194"/>
    <w:rsid w:val="004055C1"/>
    <w:rsid w:val="00405996"/>
    <w:rsid w:val="00405F21"/>
    <w:rsid w:val="004064BA"/>
    <w:rsid w:val="0040687D"/>
    <w:rsid w:val="004068F5"/>
    <w:rsid w:val="00406DC2"/>
    <w:rsid w:val="004072C8"/>
    <w:rsid w:val="0040761D"/>
    <w:rsid w:val="0041023E"/>
    <w:rsid w:val="004110AC"/>
    <w:rsid w:val="004116A0"/>
    <w:rsid w:val="00411D9D"/>
    <w:rsid w:val="00412C15"/>
    <w:rsid w:val="00413390"/>
    <w:rsid w:val="00413595"/>
    <w:rsid w:val="004153E3"/>
    <w:rsid w:val="00416905"/>
    <w:rsid w:val="00416F1E"/>
    <w:rsid w:val="0041739A"/>
    <w:rsid w:val="004175B6"/>
    <w:rsid w:val="00417E48"/>
    <w:rsid w:val="00417F33"/>
    <w:rsid w:val="004216C5"/>
    <w:rsid w:val="00421A16"/>
    <w:rsid w:val="00421AEB"/>
    <w:rsid w:val="00422802"/>
    <w:rsid w:val="00422F57"/>
    <w:rsid w:val="00424E1F"/>
    <w:rsid w:val="0042712B"/>
    <w:rsid w:val="00427AAE"/>
    <w:rsid w:val="00427EAA"/>
    <w:rsid w:val="00430296"/>
    <w:rsid w:val="00431998"/>
    <w:rsid w:val="00431FFB"/>
    <w:rsid w:val="004320F2"/>
    <w:rsid w:val="00434D1C"/>
    <w:rsid w:val="0043558D"/>
    <w:rsid w:val="004361D6"/>
    <w:rsid w:val="0043641B"/>
    <w:rsid w:val="0043645C"/>
    <w:rsid w:val="0043662A"/>
    <w:rsid w:val="00436DF8"/>
    <w:rsid w:val="004373E3"/>
    <w:rsid w:val="0043761C"/>
    <w:rsid w:val="00437CDB"/>
    <w:rsid w:val="00440390"/>
    <w:rsid w:val="004403A7"/>
    <w:rsid w:val="004409B1"/>
    <w:rsid w:val="00441011"/>
    <w:rsid w:val="004412E1"/>
    <w:rsid w:val="004413A5"/>
    <w:rsid w:val="0044160F"/>
    <w:rsid w:val="00441CC1"/>
    <w:rsid w:val="00442510"/>
    <w:rsid w:val="00442C48"/>
    <w:rsid w:val="00442ED8"/>
    <w:rsid w:val="00442FBA"/>
    <w:rsid w:val="00443208"/>
    <w:rsid w:val="00443302"/>
    <w:rsid w:val="00443317"/>
    <w:rsid w:val="004439FE"/>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BB"/>
    <w:rsid w:val="00452896"/>
    <w:rsid w:val="00453575"/>
    <w:rsid w:val="0045412F"/>
    <w:rsid w:val="00454BBB"/>
    <w:rsid w:val="00454D73"/>
    <w:rsid w:val="0045525D"/>
    <w:rsid w:val="004553CA"/>
    <w:rsid w:val="0045669A"/>
    <w:rsid w:val="00456B02"/>
    <w:rsid w:val="00457745"/>
    <w:rsid w:val="00460824"/>
    <w:rsid w:val="00460CA5"/>
    <w:rsid w:val="0046186C"/>
    <w:rsid w:val="0046188C"/>
    <w:rsid w:val="004623A3"/>
    <w:rsid w:val="00462C90"/>
    <w:rsid w:val="00462E00"/>
    <w:rsid w:val="00462E98"/>
    <w:rsid w:val="00463606"/>
    <w:rsid w:val="004636DA"/>
    <w:rsid w:val="00463B0B"/>
    <w:rsid w:val="0046481A"/>
    <w:rsid w:val="00464D3A"/>
    <w:rsid w:val="00464DA7"/>
    <w:rsid w:val="0046522E"/>
    <w:rsid w:val="0046586E"/>
    <w:rsid w:val="004658EC"/>
    <w:rsid w:val="00466714"/>
    <w:rsid w:val="00466F7A"/>
    <w:rsid w:val="004672FC"/>
    <w:rsid w:val="004677EF"/>
    <w:rsid w:val="004678B4"/>
    <w:rsid w:val="00467B47"/>
    <w:rsid w:val="00467E75"/>
    <w:rsid w:val="0047117B"/>
    <w:rsid w:val="00471867"/>
    <w:rsid w:val="004722BC"/>
    <w:rsid w:val="0047258C"/>
    <w:rsid w:val="00472743"/>
    <w:rsid w:val="00472963"/>
    <w:rsid w:val="00472E68"/>
    <w:rsid w:val="00473C49"/>
    <w:rsid w:val="00473CF5"/>
    <w:rsid w:val="004745AB"/>
    <w:rsid w:val="004749BD"/>
    <w:rsid w:val="00475591"/>
    <w:rsid w:val="00475DA7"/>
    <w:rsid w:val="0047619C"/>
    <w:rsid w:val="00476A47"/>
    <w:rsid w:val="004775ED"/>
    <w:rsid w:val="00477E9F"/>
    <w:rsid w:val="00480162"/>
    <w:rsid w:val="0048059F"/>
    <w:rsid w:val="00480914"/>
    <w:rsid w:val="004811C0"/>
    <w:rsid w:val="004813B3"/>
    <w:rsid w:val="004834BA"/>
    <w:rsid w:val="00483944"/>
    <w:rsid w:val="0048419C"/>
    <w:rsid w:val="00484FED"/>
    <w:rsid w:val="00485531"/>
    <w:rsid w:val="004859E2"/>
    <w:rsid w:val="004865CE"/>
    <w:rsid w:val="00486B55"/>
    <w:rsid w:val="00487402"/>
    <w:rsid w:val="004874D6"/>
    <w:rsid w:val="004874EC"/>
    <w:rsid w:val="0049031F"/>
    <w:rsid w:val="00490743"/>
    <w:rsid w:val="00491B1B"/>
    <w:rsid w:val="0049236F"/>
    <w:rsid w:val="004929E4"/>
    <w:rsid w:val="0049374F"/>
    <w:rsid w:val="00493AF9"/>
    <w:rsid w:val="00493CC7"/>
    <w:rsid w:val="0049623A"/>
    <w:rsid w:val="0049655D"/>
    <w:rsid w:val="0049697A"/>
    <w:rsid w:val="004974D8"/>
    <w:rsid w:val="004975D5"/>
    <w:rsid w:val="004A0302"/>
    <w:rsid w:val="004A0321"/>
    <w:rsid w:val="004A1734"/>
    <w:rsid w:val="004A1BBC"/>
    <w:rsid w:val="004A1C5D"/>
    <w:rsid w:val="004A20A1"/>
    <w:rsid w:val="004A3051"/>
    <w:rsid w:val="004A51CE"/>
    <w:rsid w:val="004A5748"/>
    <w:rsid w:val="004A6204"/>
    <w:rsid w:val="004A712A"/>
    <w:rsid w:val="004A7722"/>
    <w:rsid w:val="004A798D"/>
    <w:rsid w:val="004A7C2E"/>
    <w:rsid w:val="004B10C8"/>
    <w:rsid w:val="004B13F4"/>
    <w:rsid w:val="004B1ADC"/>
    <w:rsid w:val="004B1E2F"/>
    <w:rsid w:val="004B2363"/>
    <w:rsid w:val="004B2714"/>
    <w:rsid w:val="004B28E1"/>
    <w:rsid w:val="004B2F56"/>
    <w:rsid w:val="004B383E"/>
    <w:rsid w:val="004B4580"/>
    <w:rsid w:val="004B4A95"/>
    <w:rsid w:val="004B4B72"/>
    <w:rsid w:val="004B5522"/>
    <w:rsid w:val="004B60F5"/>
    <w:rsid w:val="004B61C2"/>
    <w:rsid w:val="004B6A49"/>
    <w:rsid w:val="004B6D52"/>
    <w:rsid w:val="004B753B"/>
    <w:rsid w:val="004B7B69"/>
    <w:rsid w:val="004C0BE2"/>
    <w:rsid w:val="004C17D2"/>
    <w:rsid w:val="004C1D9B"/>
    <w:rsid w:val="004C217A"/>
    <w:rsid w:val="004C2EEA"/>
    <w:rsid w:val="004C3803"/>
    <w:rsid w:val="004C4CC7"/>
    <w:rsid w:val="004C5C21"/>
    <w:rsid w:val="004C5CF3"/>
    <w:rsid w:val="004C78E7"/>
    <w:rsid w:val="004D0281"/>
    <w:rsid w:val="004D04F1"/>
    <w:rsid w:val="004D0AE2"/>
    <w:rsid w:val="004D0D74"/>
    <w:rsid w:val="004D0EA7"/>
    <w:rsid w:val="004D1C32"/>
    <w:rsid w:val="004D1C68"/>
    <w:rsid w:val="004D1E87"/>
    <w:rsid w:val="004D2727"/>
    <w:rsid w:val="004D28BA"/>
    <w:rsid w:val="004D2B0B"/>
    <w:rsid w:val="004D2B4B"/>
    <w:rsid w:val="004D5671"/>
    <w:rsid w:val="004D5A00"/>
    <w:rsid w:val="004D5FF6"/>
    <w:rsid w:val="004D6073"/>
    <w:rsid w:val="004D64A9"/>
    <w:rsid w:val="004D7784"/>
    <w:rsid w:val="004D77AD"/>
    <w:rsid w:val="004E037F"/>
    <w:rsid w:val="004E0B7B"/>
    <w:rsid w:val="004E13D3"/>
    <w:rsid w:val="004E144F"/>
    <w:rsid w:val="004E1503"/>
    <w:rsid w:val="004E17EA"/>
    <w:rsid w:val="004E1977"/>
    <w:rsid w:val="004E1B0A"/>
    <w:rsid w:val="004E1C69"/>
    <w:rsid w:val="004E1C8E"/>
    <w:rsid w:val="004E27C5"/>
    <w:rsid w:val="004E2FC6"/>
    <w:rsid w:val="004E442C"/>
    <w:rsid w:val="004E54F5"/>
    <w:rsid w:val="004E5843"/>
    <w:rsid w:val="004E63C8"/>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4133"/>
    <w:rsid w:val="005047E3"/>
    <w:rsid w:val="0050520C"/>
    <w:rsid w:val="00506667"/>
    <w:rsid w:val="00506832"/>
    <w:rsid w:val="00506873"/>
    <w:rsid w:val="00507FEA"/>
    <w:rsid w:val="00510110"/>
    <w:rsid w:val="00510159"/>
    <w:rsid w:val="00510176"/>
    <w:rsid w:val="00510625"/>
    <w:rsid w:val="005106CC"/>
    <w:rsid w:val="00510C3D"/>
    <w:rsid w:val="00510CB7"/>
    <w:rsid w:val="005111C3"/>
    <w:rsid w:val="005114D0"/>
    <w:rsid w:val="005116B5"/>
    <w:rsid w:val="00511941"/>
    <w:rsid w:val="00511966"/>
    <w:rsid w:val="00511D8D"/>
    <w:rsid w:val="0051223D"/>
    <w:rsid w:val="00512292"/>
    <w:rsid w:val="00512D1F"/>
    <w:rsid w:val="00512DDB"/>
    <w:rsid w:val="00513803"/>
    <w:rsid w:val="00513C9C"/>
    <w:rsid w:val="005143CD"/>
    <w:rsid w:val="00514466"/>
    <w:rsid w:val="005144A4"/>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1B73"/>
    <w:rsid w:val="005230A8"/>
    <w:rsid w:val="00523563"/>
    <w:rsid w:val="0052367F"/>
    <w:rsid w:val="005236FD"/>
    <w:rsid w:val="005242F9"/>
    <w:rsid w:val="0052471B"/>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262C"/>
    <w:rsid w:val="00532EDD"/>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BAE"/>
    <w:rsid w:val="00544728"/>
    <w:rsid w:val="00544D9F"/>
    <w:rsid w:val="00545144"/>
    <w:rsid w:val="005457B4"/>
    <w:rsid w:val="00545F4E"/>
    <w:rsid w:val="00546AA0"/>
    <w:rsid w:val="00546DF3"/>
    <w:rsid w:val="005473A5"/>
    <w:rsid w:val="0054752B"/>
    <w:rsid w:val="00547BAF"/>
    <w:rsid w:val="005500CE"/>
    <w:rsid w:val="00550A62"/>
    <w:rsid w:val="0055174F"/>
    <w:rsid w:val="00551891"/>
    <w:rsid w:val="005525A4"/>
    <w:rsid w:val="00552934"/>
    <w:rsid w:val="00552D6E"/>
    <w:rsid w:val="00553DFD"/>
    <w:rsid w:val="005544AC"/>
    <w:rsid w:val="0055623A"/>
    <w:rsid w:val="005563D9"/>
    <w:rsid w:val="00557E3D"/>
    <w:rsid w:val="005601FE"/>
    <w:rsid w:val="00560F47"/>
    <w:rsid w:val="005613D6"/>
    <w:rsid w:val="00561817"/>
    <w:rsid w:val="00561AD9"/>
    <w:rsid w:val="00562EB1"/>
    <w:rsid w:val="0056331A"/>
    <w:rsid w:val="00563362"/>
    <w:rsid w:val="005639B0"/>
    <w:rsid w:val="005646FC"/>
    <w:rsid w:val="0056625A"/>
    <w:rsid w:val="00567040"/>
    <w:rsid w:val="00567893"/>
    <w:rsid w:val="00570E84"/>
    <w:rsid w:val="005716B8"/>
    <w:rsid w:val="00571702"/>
    <w:rsid w:val="00571F29"/>
    <w:rsid w:val="00572A57"/>
    <w:rsid w:val="005739AB"/>
    <w:rsid w:val="005744FC"/>
    <w:rsid w:val="005755B0"/>
    <w:rsid w:val="005757D1"/>
    <w:rsid w:val="00575C75"/>
    <w:rsid w:val="00576B25"/>
    <w:rsid w:val="00577582"/>
    <w:rsid w:val="00580F33"/>
    <w:rsid w:val="00581057"/>
    <w:rsid w:val="0058298C"/>
    <w:rsid w:val="00582B2A"/>
    <w:rsid w:val="00582E63"/>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0134"/>
    <w:rsid w:val="0059159E"/>
    <w:rsid w:val="0059189E"/>
    <w:rsid w:val="005918A4"/>
    <w:rsid w:val="00591EB1"/>
    <w:rsid w:val="0059250B"/>
    <w:rsid w:val="00592A50"/>
    <w:rsid w:val="00592F35"/>
    <w:rsid w:val="005939DE"/>
    <w:rsid w:val="00593B80"/>
    <w:rsid w:val="00593E76"/>
    <w:rsid w:val="00594C31"/>
    <w:rsid w:val="00594D27"/>
    <w:rsid w:val="00594FEE"/>
    <w:rsid w:val="005953F4"/>
    <w:rsid w:val="005960B4"/>
    <w:rsid w:val="0059636E"/>
    <w:rsid w:val="005972CF"/>
    <w:rsid w:val="005A0192"/>
    <w:rsid w:val="005A1236"/>
    <w:rsid w:val="005A159E"/>
    <w:rsid w:val="005A17BE"/>
    <w:rsid w:val="005A2D0A"/>
    <w:rsid w:val="005A3009"/>
    <w:rsid w:val="005A3362"/>
    <w:rsid w:val="005A3A35"/>
    <w:rsid w:val="005A3D17"/>
    <w:rsid w:val="005A3D72"/>
    <w:rsid w:val="005A3DC6"/>
    <w:rsid w:val="005A3EB8"/>
    <w:rsid w:val="005A3EDC"/>
    <w:rsid w:val="005A405F"/>
    <w:rsid w:val="005A4324"/>
    <w:rsid w:val="005A46E2"/>
    <w:rsid w:val="005A57B8"/>
    <w:rsid w:val="005A6435"/>
    <w:rsid w:val="005A6587"/>
    <w:rsid w:val="005A6E91"/>
    <w:rsid w:val="005A79EE"/>
    <w:rsid w:val="005A7A04"/>
    <w:rsid w:val="005A7FD2"/>
    <w:rsid w:val="005B0ADA"/>
    <w:rsid w:val="005B1797"/>
    <w:rsid w:val="005B18D8"/>
    <w:rsid w:val="005B1CFC"/>
    <w:rsid w:val="005B1DD6"/>
    <w:rsid w:val="005B1E95"/>
    <w:rsid w:val="005B20E7"/>
    <w:rsid w:val="005B2723"/>
    <w:rsid w:val="005B2896"/>
    <w:rsid w:val="005B2A24"/>
    <w:rsid w:val="005B3A59"/>
    <w:rsid w:val="005B4254"/>
    <w:rsid w:val="005B4A53"/>
    <w:rsid w:val="005B598A"/>
    <w:rsid w:val="005B6593"/>
    <w:rsid w:val="005B6B3E"/>
    <w:rsid w:val="005B6B51"/>
    <w:rsid w:val="005B6DCF"/>
    <w:rsid w:val="005B6F10"/>
    <w:rsid w:val="005B796C"/>
    <w:rsid w:val="005C0666"/>
    <w:rsid w:val="005C0D39"/>
    <w:rsid w:val="005C1981"/>
    <w:rsid w:val="005C1BF7"/>
    <w:rsid w:val="005C1C00"/>
    <w:rsid w:val="005C1C99"/>
    <w:rsid w:val="005C42E1"/>
    <w:rsid w:val="005C4C12"/>
    <w:rsid w:val="005C4C37"/>
    <w:rsid w:val="005C615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71EF"/>
    <w:rsid w:val="005D7469"/>
    <w:rsid w:val="005D7731"/>
    <w:rsid w:val="005D7813"/>
    <w:rsid w:val="005D7FA6"/>
    <w:rsid w:val="005E019C"/>
    <w:rsid w:val="005E0725"/>
    <w:rsid w:val="005E0E50"/>
    <w:rsid w:val="005E18B7"/>
    <w:rsid w:val="005E1F72"/>
    <w:rsid w:val="005E24FD"/>
    <w:rsid w:val="005E2F4D"/>
    <w:rsid w:val="005E2FA5"/>
    <w:rsid w:val="005E3501"/>
    <w:rsid w:val="005E3FC4"/>
    <w:rsid w:val="005E4ADE"/>
    <w:rsid w:val="005E4C8D"/>
    <w:rsid w:val="005E4DDB"/>
    <w:rsid w:val="005E52ED"/>
    <w:rsid w:val="005E573E"/>
    <w:rsid w:val="005E6606"/>
    <w:rsid w:val="005E6D42"/>
    <w:rsid w:val="005E7AC1"/>
    <w:rsid w:val="005E7DD1"/>
    <w:rsid w:val="005F0715"/>
    <w:rsid w:val="005F09CE"/>
    <w:rsid w:val="005F0F8B"/>
    <w:rsid w:val="005F1514"/>
    <w:rsid w:val="005F1793"/>
    <w:rsid w:val="005F1CC0"/>
    <w:rsid w:val="005F1DBB"/>
    <w:rsid w:val="005F1F95"/>
    <w:rsid w:val="005F25EF"/>
    <w:rsid w:val="005F2C25"/>
    <w:rsid w:val="005F2F3B"/>
    <w:rsid w:val="005F34E9"/>
    <w:rsid w:val="005F53F2"/>
    <w:rsid w:val="005F581A"/>
    <w:rsid w:val="005F6312"/>
    <w:rsid w:val="005F6DED"/>
    <w:rsid w:val="005F7C1D"/>
    <w:rsid w:val="00601148"/>
    <w:rsid w:val="006015A5"/>
    <w:rsid w:val="00601797"/>
    <w:rsid w:val="00605075"/>
    <w:rsid w:val="0060526C"/>
    <w:rsid w:val="00605382"/>
    <w:rsid w:val="00606328"/>
    <w:rsid w:val="0060652B"/>
    <w:rsid w:val="00606B84"/>
    <w:rsid w:val="00607120"/>
    <w:rsid w:val="00607F7B"/>
    <w:rsid w:val="006105DA"/>
    <w:rsid w:val="00610F61"/>
    <w:rsid w:val="00611998"/>
    <w:rsid w:val="006132E7"/>
    <w:rsid w:val="006132ED"/>
    <w:rsid w:val="00614934"/>
    <w:rsid w:val="0061522D"/>
    <w:rsid w:val="006154C5"/>
    <w:rsid w:val="00615570"/>
    <w:rsid w:val="00615B35"/>
    <w:rsid w:val="0061671E"/>
    <w:rsid w:val="00616AAA"/>
    <w:rsid w:val="00616DD1"/>
    <w:rsid w:val="00617764"/>
    <w:rsid w:val="0061787C"/>
    <w:rsid w:val="00617A6E"/>
    <w:rsid w:val="00617E3A"/>
    <w:rsid w:val="006202D4"/>
    <w:rsid w:val="00621255"/>
    <w:rsid w:val="00621D3B"/>
    <w:rsid w:val="006220CA"/>
    <w:rsid w:val="00623038"/>
    <w:rsid w:val="006237BD"/>
    <w:rsid w:val="00623998"/>
    <w:rsid w:val="00623F24"/>
    <w:rsid w:val="00624725"/>
    <w:rsid w:val="00624E49"/>
    <w:rsid w:val="00625529"/>
    <w:rsid w:val="00626835"/>
    <w:rsid w:val="0062795D"/>
    <w:rsid w:val="00627BE1"/>
    <w:rsid w:val="00627E00"/>
    <w:rsid w:val="0063094A"/>
    <w:rsid w:val="00630BF1"/>
    <w:rsid w:val="00630CC3"/>
    <w:rsid w:val="0063101C"/>
    <w:rsid w:val="00631432"/>
    <w:rsid w:val="00631744"/>
    <w:rsid w:val="00631785"/>
    <w:rsid w:val="00631C2B"/>
    <w:rsid w:val="00632211"/>
    <w:rsid w:val="00632AC2"/>
    <w:rsid w:val="00632EAC"/>
    <w:rsid w:val="00633389"/>
    <w:rsid w:val="006333F6"/>
    <w:rsid w:val="00633E1E"/>
    <w:rsid w:val="0063461E"/>
    <w:rsid w:val="00634DC9"/>
    <w:rsid w:val="00635D52"/>
    <w:rsid w:val="00636A8E"/>
    <w:rsid w:val="006371D0"/>
    <w:rsid w:val="00637DAB"/>
    <w:rsid w:val="006402EA"/>
    <w:rsid w:val="006417C7"/>
    <w:rsid w:val="00641D5C"/>
    <w:rsid w:val="00642172"/>
    <w:rsid w:val="006422E0"/>
    <w:rsid w:val="00642EFE"/>
    <w:rsid w:val="00643C0B"/>
    <w:rsid w:val="0064415D"/>
    <w:rsid w:val="0064473D"/>
    <w:rsid w:val="00644850"/>
    <w:rsid w:val="00644CE2"/>
    <w:rsid w:val="00644DB0"/>
    <w:rsid w:val="00645866"/>
    <w:rsid w:val="006458AE"/>
    <w:rsid w:val="00647074"/>
    <w:rsid w:val="00650073"/>
    <w:rsid w:val="00650458"/>
    <w:rsid w:val="006505D2"/>
    <w:rsid w:val="0065124D"/>
    <w:rsid w:val="00651408"/>
    <w:rsid w:val="006519EF"/>
    <w:rsid w:val="00651E02"/>
    <w:rsid w:val="006521E5"/>
    <w:rsid w:val="006527F8"/>
    <w:rsid w:val="006530AC"/>
    <w:rsid w:val="00653418"/>
    <w:rsid w:val="00653939"/>
    <w:rsid w:val="00654013"/>
    <w:rsid w:val="00654A51"/>
    <w:rsid w:val="00654ADD"/>
    <w:rsid w:val="00654B3F"/>
    <w:rsid w:val="006558B2"/>
    <w:rsid w:val="0065599D"/>
    <w:rsid w:val="00655E71"/>
    <w:rsid w:val="00655EBD"/>
    <w:rsid w:val="00656EB4"/>
    <w:rsid w:val="00657A45"/>
    <w:rsid w:val="00660138"/>
    <w:rsid w:val="00660717"/>
    <w:rsid w:val="006607D5"/>
    <w:rsid w:val="006608AD"/>
    <w:rsid w:val="00660F52"/>
    <w:rsid w:val="00661E7D"/>
    <w:rsid w:val="00662165"/>
    <w:rsid w:val="00662623"/>
    <w:rsid w:val="0066349B"/>
    <w:rsid w:val="00664BFB"/>
    <w:rsid w:val="00665120"/>
    <w:rsid w:val="006657A3"/>
    <w:rsid w:val="006657EE"/>
    <w:rsid w:val="006658C2"/>
    <w:rsid w:val="0066621D"/>
    <w:rsid w:val="006672E6"/>
    <w:rsid w:val="00667A56"/>
    <w:rsid w:val="00667C83"/>
    <w:rsid w:val="0067066B"/>
    <w:rsid w:val="0067102D"/>
    <w:rsid w:val="00671313"/>
    <w:rsid w:val="00671A82"/>
    <w:rsid w:val="006725DE"/>
    <w:rsid w:val="0067389F"/>
    <w:rsid w:val="00673BD3"/>
    <w:rsid w:val="00673D0A"/>
    <w:rsid w:val="00674B23"/>
    <w:rsid w:val="00674F4F"/>
    <w:rsid w:val="00675684"/>
    <w:rsid w:val="00675740"/>
    <w:rsid w:val="0067579A"/>
    <w:rsid w:val="00675873"/>
    <w:rsid w:val="00676178"/>
    <w:rsid w:val="00676BAE"/>
    <w:rsid w:val="00677499"/>
    <w:rsid w:val="00677658"/>
    <w:rsid w:val="00681F45"/>
    <w:rsid w:val="0068264F"/>
    <w:rsid w:val="00682E8D"/>
    <w:rsid w:val="00683E0A"/>
    <w:rsid w:val="0068400C"/>
    <w:rsid w:val="006844DF"/>
    <w:rsid w:val="00685962"/>
    <w:rsid w:val="00685A30"/>
    <w:rsid w:val="00685C48"/>
    <w:rsid w:val="00687D28"/>
    <w:rsid w:val="00687E34"/>
    <w:rsid w:val="006906E8"/>
    <w:rsid w:val="00691009"/>
    <w:rsid w:val="006912BB"/>
    <w:rsid w:val="00692C09"/>
    <w:rsid w:val="00692FA3"/>
    <w:rsid w:val="00693101"/>
    <w:rsid w:val="00693ACD"/>
    <w:rsid w:val="00693C4E"/>
    <w:rsid w:val="006953B6"/>
    <w:rsid w:val="0069574A"/>
    <w:rsid w:val="006968E8"/>
    <w:rsid w:val="00697031"/>
    <w:rsid w:val="00697C38"/>
    <w:rsid w:val="00697C9B"/>
    <w:rsid w:val="006A0321"/>
    <w:rsid w:val="006A0323"/>
    <w:rsid w:val="006A0D8B"/>
    <w:rsid w:val="006A134C"/>
    <w:rsid w:val="006A13FB"/>
    <w:rsid w:val="006A14B3"/>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588"/>
    <w:rsid w:val="006B572D"/>
    <w:rsid w:val="006B5849"/>
    <w:rsid w:val="006B5893"/>
    <w:rsid w:val="006B6337"/>
    <w:rsid w:val="006B6546"/>
    <w:rsid w:val="006B6951"/>
    <w:rsid w:val="006C00C9"/>
    <w:rsid w:val="006C0236"/>
    <w:rsid w:val="006C08B6"/>
    <w:rsid w:val="006C0E3B"/>
    <w:rsid w:val="006C1293"/>
    <w:rsid w:val="006C12EC"/>
    <w:rsid w:val="006C15F1"/>
    <w:rsid w:val="006C1D25"/>
    <w:rsid w:val="006C229E"/>
    <w:rsid w:val="006C28F5"/>
    <w:rsid w:val="006C2B56"/>
    <w:rsid w:val="006C2C13"/>
    <w:rsid w:val="006C2F98"/>
    <w:rsid w:val="006C3068"/>
    <w:rsid w:val="006C3115"/>
    <w:rsid w:val="006C312E"/>
    <w:rsid w:val="006C330D"/>
    <w:rsid w:val="006C47F0"/>
    <w:rsid w:val="006C4E1B"/>
    <w:rsid w:val="006C679A"/>
    <w:rsid w:val="006C7FD7"/>
    <w:rsid w:val="006D055E"/>
    <w:rsid w:val="006D0B02"/>
    <w:rsid w:val="006D0D6F"/>
    <w:rsid w:val="006D0E83"/>
    <w:rsid w:val="006D1196"/>
    <w:rsid w:val="006D1826"/>
    <w:rsid w:val="006D1BA0"/>
    <w:rsid w:val="006D22CA"/>
    <w:rsid w:val="006D2DF7"/>
    <w:rsid w:val="006D32C0"/>
    <w:rsid w:val="006D3EDB"/>
    <w:rsid w:val="006D42EB"/>
    <w:rsid w:val="006D4448"/>
    <w:rsid w:val="006D4E1D"/>
    <w:rsid w:val="006D5516"/>
    <w:rsid w:val="006D5D09"/>
    <w:rsid w:val="006D6150"/>
    <w:rsid w:val="006D619D"/>
    <w:rsid w:val="006D684E"/>
    <w:rsid w:val="006D7219"/>
    <w:rsid w:val="006E022E"/>
    <w:rsid w:val="006E025F"/>
    <w:rsid w:val="006E15CD"/>
    <w:rsid w:val="006E1E8F"/>
    <w:rsid w:val="006E35A0"/>
    <w:rsid w:val="006E49D7"/>
    <w:rsid w:val="006E50E4"/>
    <w:rsid w:val="006E51B0"/>
    <w:rsid w:val="006E5904"/>
    <w:rsid w:val="006E5CC5"/>
    <w:rsid w:val="006E6903"/>
    <w:rsid w:val="006E732A"/>
    <w:rsid w:val="006E73AC"/>
    <w:rsid w:val="006E7845"/>
    <w:rsid w:val="006E7900"/>
    <w:rsid w:val="006E7947"/>
    <w:rsid w:val="006E7AF9"/>
    <w:rsid w:val="006E7F44"/>
    <w:rsid w:val="006F012B"/>
    <w:rsid w:val="006F02F7"/>
    <w:rsid w:val="006F0F00"/>
    <w:rsid w:val="006F1542"/>
    <w:rsid w:val="006F1805"/>
    <w:rsid w:val="006F1A8E"/>
    <w:rsid w:val="006F1FF9"/>
    <w:rsid w:val="006F246F"/>
    <w:rsid w:val="006F2702"/>
    <w:rsid w:val="006F2817"/>
    <w:rsid w:val="006F297B"/>
    <w:rsid w:val="006F2C05"/>
    <w:rsid w:val="006F2D9C"/>
    <w:rsid w:val="006F2EF5"/>
    <w:rsid w:val="006F3372"/>
    <w:rsid w:val="006F3B78"/>
    <w:rsid w:val="006F49AA"/>
    <w:rsid w:val="006F58E6"/>
    <w:rsid w:val="006F6413"/>
    <w:rsid w:val="006F69A0"/>
    <w:rsid w:val="006F6C8A"/>
    <w:rsid w:val="006F7964"/>
    <w:rsid w:val="00700398"/>
    <w:rsid w:val="007006D6"/>
    <w:rsid w:val="00700C81"/>
    <w:rsid w:val="00701157"/>
    <w:rsid w:val="007014DE"/>
    <w:rsid w:val="007017E0"/>
    <w:rsid w:val="007019EA"/>
    <w:rsid w:val="00702A06"/>
    <w:rsid w:val="007032AC"/>
    <w:rsid w:val="007035C9"/>
    <w:rsid w:val="00703BF6"/>
    <w:rsid w:val="00703DAB"/>
    <w:rsid w:val="00704898"/>
    <w:rsid w:val="00705492"/>
    <w:rsid w:val="00705706"/>
    <w:rsid w:val="00705B55"/>
    <w:rsid w:val="007066AC"/>
    <w:rsid w:val="00707201"/>
    <w:rsid w:val="007072C5"/>
    <w:rsid w:val="0070731F"/>
    <w:rsid w:val="00707B86"/>
    <w:rsid w:val="00707E0C"/>
    <w:rsid w:val="00710C1B"/>
    <w:rsid w:val="00710DC2"/>
    <w:rsid w:val="00712311"/>
    <w:rsid w:val="0071252A"/>
    <w:rsid w:val="00712DB8"/>
    <w:rsid w:val="007131F4"/>
    <w:rsid w:val="00713746"/>
    <w:rsid w:val="00713A8E"/>
    <w:rsid w:val="00716488"/>
    <w:rsid w:val="0071687B"/>
    <w:rsid w:val="0071689A"/>
    <w:rsid w:val="00716B45"/>
    <w:rsid w:val="00716F47"/>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30197"/>
    <w:rsid w:val="00731129"/>
    <w:rsid w:val="00731B85"/>
    <w:rsid w:val="00731BD1"/>
    <w:rsid w:val="00731D26"/>
    <w:rsid w:val="00731F31"/>
    <w:rsid w:val="00733993"/>
    <w:rsid w:val="00735365"/>
    <w:rsid w:val="0073607E"/>
    <w:rsid w:val="00736959"/>
    <w:rsid w:val="00736A43"/>
    <w:rsid w:val="00737986"/>
    <w:rsid w:val="00737AC3"/>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D01"/>
    <w:rsid w:val="00744EF0"/>
    <w:rsid w:val="00745561"/>
    <w:rsid w:val="00746774"/>
    <w:rsid w:val="00747566"/>
    <w:rsid w:val="007477E0"/>
    <w:rsid w:val="00747893"/>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CCC"/>
    <w:rsid w:val="00760E9B"/>
    <w:rsid w:val="0076119F"/>
    <w:rsid w:val="0076159E"/>
    <w:rsid w:val="00761A4D"/>
    <w:rsid w:val="00761EC8"/>
    <w:rsid w:val="00762026"/>
    <w:rsid w:val="0076257C"/>
    <w:rsid w:val="0076368E"/>
    <w:rsid w:val="0076384C"/>
    <w:rsid w:val="007642C2"/>
    <w:rsid w:val="007646F8"/>
    <w:rsid w:val="00764AAD"/>
    <w:rsid w:val="00766702"/>
    <w:rsid w:val="0076724B"/>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E6C"/>
    <w:rsid w:val="007803B3"/>
    <w:rsid w:val="00780D00"/>
    <w:rsid w:val="00780D44"/>
    <w:rsid w:val="007811AE"/>
    <w:rsid w:val="007813EB"/>
    <w:rsid w:val="007814A5"/>
    <w:rsid w:val="00781688"/>
    <w:rsid w:val="007827C7"/>
    <w:rsid w:val="00782D3C"/>
    <w:rsid w:val="00782D60"/>
    <w:rsid w:val="00782FDC"/>
    <w:rsid w:val="0078387F"/>
    <w:rsid w:val="007839E7"/>
    <w:rsid w:val="00783AA5"/>
    <w:rsid w:val="00784CB7"/>
    <w:rsid w:val="007854B2"/>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A58"/>
    <w:rsid w:val="00793C55"/>
    <w:rsid w:val="00793DC2"/>
    <w:rsid w:val="00793E8B"/>
    <w:rsid w:val="00794790"/>
    <w:rsid w:val="0079574B"/>
    <w:rsid w:val="00795AF8"/>
    <w:rsid w:val="00795CAB"/>
    <w:rsid w:val="00796008"/>
    <w:rsid w:val="00796076"/>
    <w:rsid w:val="00796161"/>
    <w:rsid w:val="007961A6"/>
    <w:rsid w:val="007965E0"/>
    <w:rsid w:val="007966BA"/>
    <w:rsid w:val="007968A3"/>
    <w:rsid w:val="00796D4A"/>
    <w:rsid w:val="00797722"/>
    <w:rsid w:val="007A08E5"/>
    <w:rsid w:val="007A0FC0"/>
    <w:rsid w:val="007A12AE"/>
    <w:rsid w:val="007A16FB"/>
    <w:rsid w:val="007A2020"/>
    <w:rsid w:val="007A2E03"/>
    <w:rsid w:val="007A2FC9"/>
    <w:rsid w:val="007A3487"/>
    <w:rsid w:val="007A34A6"/>
    <w:rsid w:val="007A3EE6"/>
    <w:rsid w:val="007A40C1"/>
    <w:rsid w:val="007A4BB9"/>
    <w:rsid w:val="007A5F50"/>
    <w:rsid w:val="007A6841"/>
    <w:rsid w:val="007A7D44"/>
    <w:rsid w:val="007A7D71"/>
    <w:rsid w:val="007A7DEB"/>
    <w:rsid w:val="007B00E3"/>
    <w:rsid w:val="007B02EE"/>
    <w:rsid w:val="007B0562"/>
    <w:rsid w:val="007B057C"/>
    <w:rsid w:val="007B0CBD"/>
    <w:rsid w:val="007B188A"/>
    <w:rsid w:val="007B1AFA"/>
    <w:rsid w:val="007B207A"/>
    <w:rsid w:val="007B29F6"/>
    <w:rsid w:val="007B2EA4"/>
    <w:rsid w:val="007B36E4"/>
    <w:rsid w:val="007B38F0"/>
    <w:rsid w:val="007B3A2A"/>
    <w:rsid w:val="007B3F5F"/>
    <w:rsid w:val="007B6811"/>
    <w:rsid w:val="007C0397"/>
    <w:rsid w:val="007C081F"/>
    <w:rsid w:val="007C0837"/>
    <w:rsid w:val="007C0C4C"/>
    <w:rsid w:val="007C0DF0"/>
    <w:rsid w:val="007C13B3"/>
    <w:rsid w:val="007C15C5"/>
    <w:rsid w:val="007C1825"/>
    <w:rsid w:val="007C1D08"/>
    <w:rsid w:val="007C274E"/>
    <w:rsid w:val="007C2A31"/>
    <w:rsid w:val="007C2B15"/>
    <w:rsid w:val="007C2EE2"/>
    <w:rsid w:val="007C3977"/>
    <w:rsid w:val="007C3D16"/>
    <w:rsid w:val="007C3FF3"/>
    <w:rsid w:val="007C45C6"/>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92"/>
    <w:rsid w:val="007D24E2"/>
    <w:rsid w:val="007D2B56"/>
    <w:rsid w:val="007D2D1D"/>
    <w:rsid w:val="007D3E45"/>
    <w:rsid w:val="007D4017"/>
    <w:rsid w:val="007D4470"/>
    <w:rsid w:val="007D4E09"/>
    <w:rsid w:val="007D52DB"/>
    <w:rsid w:val="007D57BA"/>
    <w:rsid w:val="007D6227"/>
    <w:rsid w:val="007D6F8E"/>
    <w:rsid w:val="007D716A"/>
    <w:rsid w:val="007D7707"/>
    <w:rsid w:val="007D7807"/>
    <w:rsid w:val="007D7A9C"/>
    <w:rsid w:val="007D7F96"/>
    <w:rsid w:val="007E009D"/>
    <w:rsid w:val="007E0B42"/>
    <w:rsid w:val="007E0E5F"/>
    <w:rsid w:val="007E0E94"/>
    <w:rsid w:val="007E0EA0"/>
    <w:rsid w:val="007E0EB8"/>
    <w:rsid w:val="007E0EE4"/>
    <w:rsid w:val="007E15A7"/>
    <w:rsid w:val="007E1C5F"/>
    <w:rsid w:val="007E238F"/>
    <w:rsid w:val="007E31D9"/>
    <w:rsid w:val="007E3AEE"/>
    <w:rsid w:val="007E4355"/>
    <w:rsid w:val="007E439C"/>
    <w:rsid w:val="007E46FE"/>
    <w:rsid w:val="007E4B42"/>
    <w:rsid w:val="007E6636"/>
    <w:rsid w:val="007E6804"/>
    <w:rsid w:val="007E6E01"/>
    <w:rsid w:val="007E7A22"/>
    <w:rsid w:val="007F10AE"/>
    <w:rsid w:val="007F12DE"/>
    <w:rsid w:val="007F1314"/>
    <w:rsid w:val="007F1C07"/>
    <w:rsid w:val="007F281F"/>
    <w:rsid w:val="007F44EE"/>
    <w:rsid w:val="007F495A"/>
    <w:rsid w:val="007F503F"/>
    <w:rsid w:val="007F5A5F"/>
    <w:rsid w:val="007F6722"/>
    <w:rsid w:val="007F7FBA"/>
    <w:rsid w:val="00800B26"/>
    <w:rsid w:val="0080112C"/>
    <w:rsid w:val="008013BF"/>
    <w:rsid w:val="008013DA"/>
    <w:rsid w:val="00801AC7"/>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F23"/>
    <w:rsid w:val="00811D16"/>
    <w:rsid w:val="00813485"/>
    <w:rsid w:val="00813CE0"/>
    <w:rsid w:val="00814DBD"/>
    <w:rsid w:val="0081568C"/>
    <w:rsid w:val="00816381"/>
    <w:rsid w:val="008164BA"/>
    <w:rsid w:val="00816505"/>
    <w:rsid w:val="00816B3C"/>
    <w:rsid w:val="00816BEB"/>
    <w:rsid w:val="0081738C"/>
    <w:rsid w:val="00820257"/>
    <w:rsid w:val="00820BA4"/>
    <w:rsid w:val="0082102B"/>
    <w:rsid w:val="008218B4"/>
    <w:rsid w:val="00821921"/>
    <w:rsid w:val="008223F5"/>
    <w:rsid w:val="00822942"/>
    <w:rsid w:val="008229D3"/>
    <w:rsid w:val="00822E50"/>
    <w:rsid w:val="00823044"/>
    <w:rsid w:val="0082440E"/>
    <w:rsid w:val="00824F68"/>
    <w:rsid w:val="0082522B"/>
    <w:rsid w:val="008258A1"/>
    <w:rsid w:val="00825AAE"/>
    <w:rsid w:val="00826193"/>
    <w:rsid w:val="008264EB"/>
    <w:rsid w:val="008269CF"/>
    <w:rsid w:val="00830036"/>
    <w:rsid w:val="00830445"/>
    <w:rsid w:val="00830AD3"/>
    <w:rsid w:val="00830D4D"/>
    <w:rsid w:val="008311FF"/>
    <w:rsid w:val="00831C52"/>
    <w:rsid w:val="00831DC3"/>
    <w:rsid w:val="008326D8"/>
    <w:rsid w:val="0083296C"/>
    <w:rsid w:val="0083475E"/>
    <w:rsid w:val="008348C6"/>
    <w:rsid w:val="00834CD0"/>
    <w:rsid w:val="00835374"/>
    <w:rsid w:val="00835822"/>
    <w:rsid w:val="00835B80"/>
    <w:rsid w:val="00835DAE"/>
    <w:rsid w:val="00836400"/>
    <w:rsid w:val="008365E4"/>
    <w:rsid w:val="00836C9C"/>
    <w:rsid w:val="00836E1C"/>
    <w:rsid w:val="00837337"/>
    <w:rsid w:val="00837F16"/>
    <w:rsid w:val="00840327"/>
    <w:rsid w:val="008404E2"/>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B77"/>
    <w:rsid w:val="00851C89"/>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7BA"/>
    <w:rsid w:val="00861BEB"/>
    <w:rsid w:val="00861D7B"/>
    <w:rsid w:val="00861EC8"/>
    <w:rsid w:val="00862230"/>
    <w:rsid w:val="008626E5"/>
    <w:rsid w:val="008628CD"/>
    <w:rsid w:val="00863197"/>
    <w:rsid w:val="00863687"/>
    <w:rsid w:val="00863E4D"/>
    <w:rsid w:val="008642B0"/>
    <w:rsid w:val="008657F2"/>
    <w:rsid w:val="00865E9B"/>
    <w:rsid w:val="008676F6"/>
    <w:rsid w:val="00867FC3"/>
    <w:rsid w:val="008702CB"/>
    <w:rsid w:val="008713C4"/>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F09"/>
    <w:rsid w:val="0087667F"/>
    <w:rsid w:val="0087685D"/>
    <w:rsid w:val="008769B4"/>
    <w:rsid w:val="00876D7D"/>
    <w:rsid w:val="0087711E"/>
    <w:rsid w:val="00877658"/>
    <w:rsid w:val="008777E0"/>
    <w:rsid w:val="00877B26"/>
    <w:rsid w:val="00877F1C"/>
    <w:rsid w:val="0088001E"/>
    <w:rsid w:val="00880500"/>
    <w:rsid w:val="0088061A"/>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EFF"/>
    <w:rsid w:val="008B1233"/>
    <w:rsid w:val="008B12AF"/>
    <w:rsid w:val="008B1605"/>
    <w:rsid w:val="008B314A"/>
    <w:rsid w:val="008B332C"/>
    <w:rsid w:val="008B3E12"/>
    <w:rsid w:val="008B4DB1"/>
    <w:rsid w:val="008B4FDA"/>
    <w:rsid w:val="008B56A4"/>
    <w:rsid w:val="008B6288"/>
    <w:rsid w:val="008B66F3"/>
    <w:rsid w:val="008B73CD"/>
    <w:rsid w:val="008B7BE2"/>
    <w:rsid w:val="008B7F88"/>
    <w:rsid w:val="008C16C2"/>
    <w:rsid w:val="008C17DA"/>
    <w:rsid w:val="008C208B"/>
    <w:rsid w:val="008C28C9"/>
    <w:rsid w:val="008C343E"/>
    <w:rsid w:val="008C3509"/>
    <w:rsid w:val="008C353D"/>
    <w:rsid w:val="008C417C"/>
    <w:rsid w:val="008C5402"/>
    <w:rsid w:val="008C56FA"/>
    <w:rsid w:val="008C5A17"/>
    <w:rsid w:val="008C5F2A"/>
    <w:rsid w:val="008C5FC1"/>
    <w:rsid w:val="008C6800"/>
    <w:rsid w:val="008C6886"/>
    <w:rsid w:val="008C6A78"/>
    <w:rsid w:val="008C6C54"/>
    <w:rsid w:val="008C750C"/>
    <w:rsid w:val="008D0121"/>
    <w:rsid w:val="008D0995"/>
    <w:rsid w:val="008D0A48"/>
    <w:rsid w:val="008D0BCF"/>
    <w:rsid w:val="008D0FB6"/>
    <w:rsid w:val="008D10C8"/>
    <w:rsid w:val="008D24C2"/>
    <w:rsid w:val="008D262F"/>
    <w:rsid w:val="008D294A"/>
    <w:rsid w:val="008D2B99"/>
    <w:rsid w:val="008D341B"/>
    <w:rsid w:val="008D352C"/>
    <w:rsid w:val="008D3ECC"/>
    <w:rsid w:val="008D3FD5"/>
    <w:rsid w:val="008D4137"/>
    <w:rsid w:val="008D4370"/>
    <w:rsid w:val="008D493D"/>
    <w:rsid w:val="008D5016"/>
    <w:rsid w:val="008D5489"/>
    <w:rsid w:val="008D5704"/>
    <w:rsid w:val="008D5808"/>
    <w:rsid w:val="008D5BD3"/>
    <w:rsid w:val="008D67EF"/>
    <w:rsid w:val="008D68DB"/>
    <w:rsid w:val="008D6A46"/>
    <w:rsid w:val="008D77B2"/>
    <w:rsid w:val="008D7CAC"/>
    <w:rsid w:val="008D7FF8"/>
    <w:rsid w:val="008E00F2"/>
    <w:rsid w:val="008E0C98"/>
    <w:rsid w:val="008E1E6E"/>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732"/>
    <w:rsid w:val="008F1F9B"/>
    <w:rsid w:val="008F2148"/>
    <w:rsid w:val="008F2365"/>
    <w:rsid w:val="008F2917"/>
    <w:rsid w:val="008F2B76"/>
    <w:rsid w:val="008F527F"/>
    <w:rsid w:val="008F5600"/>
    <w:rsid w:val="008F695D"/>
    <w:rsid w:val="008F69B6"/>
    <w:rsid w:val="008F6B74"/>
    <w:rsid w:val="008F7908"/>
    <w:rsid w:val="00902101"/>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1042F"/>
    <w:rsid w:val="0091064F"/>
    <w:rsid w:val="00910938"/>
    <w:rsid w:val="00910A15"/>
    <w:rsid w:val="00910F71"/>
    <w:rsid w:val="009114A5"/>
    <w:rsid w:val="00911F57"/>
    <w:rsid w:val="009123CA"/>
    <w:rsid w:val="009134AF"/>
    <w:rsid w:val="009141E0"/>
    <w:rsid w:val="00914B4A"/>
    <w:rsid w:val="00915104"/>
    <w:rsid w:val="00915337"/>
    <w:rsid w:val="00915A97"/>
    <w:rsid w:val="009160C2"/>
    <w:rsid w:val="00916A53"/>
    <w:rsid w:val="00916E77"/>
    <w:rsid w:val="00917234"/>
    <w:rsid w:val="00917FAA"/>
    <w:rsid w:val="00920009"/>
    <w:rsid w:val="0092041F"/>
    <w:rsid w:val="009215EA"/>
    <w:rsid w:val="009229DF"/>
    <w:rsid w:val="009230C2"/>
    <w:rsid w:val="00923711"/>
    <w:rsid w:val="00924434"/>
    <w:rsid w:val="00926470"/>
    <w:rsid w:val="00926875"/>
    <w:rsid w:val="0092717E"/>
    <w:rsid w:val="00927888"/>
    <w:rsid w:val="00930D97"/>
    <w:rsid w:val="00931A1F"/>
    <w:rsid w:val="00932115"/>
    <w:rsid w:val="009321EA"/>
    <w:rsid w:val="0093354D"/>
    <w:rsid w:val="0093355C"/>
    <w:rsid w:val="009335A0"/>
    <w:rsid w:val="0093396A"/>
    <w:rsid w:val="0093460D"/>
    <w:rsid w:val="00934B33"/>
    <w:rsid w:val="00934E51"/>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C2A"/>
    <w:rsid w:val="009414B2"/>
    <w:rsid w:val="00941728"/>
    <w:rsid w:val="009418AC"/>
    <w:rsid w:val="00941924"/>
    <w:rsid w:val="00941E17"/>
    <w:rsid w:val="009424EE"/>
    <w:rsid w:val="00942E32"/>
    <w:rsid w:val="00943D49"/>
    <w:rsid w:val="009440A2"/>
    <w:rsid w:val="00944C2A"/>
    <w:rsid w:val="0094515C"/>
    <w:rsid w:val="00945D31"/>
    <w:rsid w:val="0094684E"/>
    <w:rsid w:val="009471C4"/>
    <w:rsid w:val="009475F4"/>
    <w:rsid w:val="00947B00"/>
    <w:rsid w:val="00947D03"/>
    <w:rsid w:val="0095003E"/>
    <w:rsid w:val="009508DF"/>
    <w:rsid w:val="0095176C"/>
    <w:rsid w:val="0095199F"/>
    <w:rsid w:val="00951CE5"/>
    <w:rsid w:val="00952531"/>
    <w:rsid w:val="00953ADF"/>
    <w:rsid w:val="00953F12"/>
    <w:rsid w:val="00954425"/>
    <w:rsid w:val="009548D2"/>
    <w:rsid w:val="009549D9"/>
    <w:rsid w:val="00954C8E"/>
    <w:rsid w:val="00955135"/>
    <w:rsid w:val="009554F6"/>
    <w:rsid w:val="00955A04"/>
    <w:rsid w:val="00955A1E"/>
    <w:rsid w:val="00955E87"/>
    <w:rsid w:val="009561F1"/>
    <w:rsid w:val="00956D11"/>
    <w:rsid w:val="009574CD"/>
    <w:rsid w:val="009577E7"/>
    <w:rsid w:val="00957ABD"/>
    <w:rsid w:val="00960802"/>
    <w:rsid w:val="0096124E"/>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5BF"/>
    <w:rsid w:val="009666E0"/>
    <w:rsid w:val="009673B8"/>
    <w:rsid w:val="00967680"/>
    <w:rsid w:val="00967BD5"/>
    <w:rsid w:val="00970000"/>
    <w:rsid w:val="0097080F"/>
    <w:rsid w:val="00971CAE"/>
    <w:rsid w:val="00971F12"/>
    <w:rsid w:val="00971F4A"/>
    <w:rsid w:val="00972AC5"/>
    <w:rsid w:val="00972C1A"/>
    <w:rsid w:val="009732B6"/>
    <w:rsid w:val="00973601"/>
    <w:rsid w:val="0097362A"/>
    <w:rsid w:val="00973BAB"/>
    <w:rsid w:val="00973FB1"/>
    <w:rsid w:val="009771B9"/>
    <w:rsid w:val="009775DB"/>
    <w:rsid w:val="00981214"/>
    <w:rsid w:val="009813C4"/>
    <w:rsid w:val="00981540"/>
    <w:rsid w:val="0098244A"/>
    <w:rsid w:val="00983A27"/>
    <w:rsid w:val="00983AF5"/>
    <w:rsid w:val="00984456"/>
    <w:rsid w:val="00984BDB"/>
    <w:rsid w:val="00985291"/>
    <w:rsid w:val="009865B0"/>
    <w:rsid w:val="00986774"/>
    <w:rsid w:val="009873F3"/>
    <w:rsid w:val="009874C7"/>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789"/>
    <w:rsid w:val="009A0BDF"/>
    <w:rsid w:val="009A171D"/>
    <w:rsid w:val="009A172A"/>
    <w:rsid w:val="009A2838"/>
    <w:rsid w:val="009A2CF5"/>
    <w:rsid w:val="009A2FDE"/>
    <w:rsid w:val="009A3961"/>
    <w:rsid w:val="009A4351"/>
    <w:rsid w:val="009A5190"/>
    <w:rsid w:val="009A5D94"/>
    <w:rsid w:val="009A5FA2"/>
    <w:rsid w:val="009A73D5"/>
    <w:rsid w:val="009A7400"/>
    <w:rsid w:val="009A796C"/>
    <w:rsid w:val="009B0273"/>
    <w:rsid w:val="009B081B"/>
    <w:rsid w:val="009B0824"/>
    <w:rsid w:val="009B0DA1"/>
    <w:rsid w:val="009B0EA4"/>
    <w:rsid w:val="009B127B"/>
    <w:rsid w:val="009B13C3"/>
    <w:rsid w:val="009B173C"/>
    <w:rsid w:val="009B18AF"/>
    <w:rsid w:val="009B3CA3"/>
    <w:rsid w:val="009B4F57"/>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5A1D"/>
    <w:rsid w:val="009C5CF1"/>
    <w:rsid w:val="009C6103"/>
    <w:rsid w:val="009C751A"/>
    <w:rsid w:val="009C7913"/>
    <w:rsid w:val="009D0916"/>
    <w:rsid w:val="009D0D6E"/>
    <w:rsid w:val="009D0DB0"/>
    <w:rsid w:val="009D158E"/>
    <w:rsid w:val="009D1704"/>
    <w:rsid w:val="009D2AE5"/>
    <w:rsid w:val="009D352B"/>
    <w:rsid w:val="009D3F0E"/>
    <w:rsid w:val="009D47AF"/>
    <w:rsid w:val="009D55A4"/>
    <w:rsid w:val="009D6D1A"/>
    <w:rsid w:val="009D71F8"/>
    <w:rsid w:val="009D78BC"/>
    <w:rsid w:val="009D7EFF"/>
    <w:rsid w:val="009E07EE"/>
    <w:rsid w:val="009E0C7F"/>
    <w:rsid w:val="009E0D20"/>
    <w:rsid w:val="009E0E87"/>
    <w:rsid w:val="009E1181"/>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C63"/>
    <w:rsid w:val="009F0E95"/>
    <w:rsid w:val="009F10E4"/>
    <w:rsid w:val="009F18D0"/>
    <w:rsid w:val="009F1FF7"/>
    <w:rsid w:val="009F26C1"/>
    <w:rsid w:val="009F2B6F"/>
    <w:rsid w:val="009F2C5D"/>
    <w:rsid w:val="009F30E4"/>
    <w:rsid w:val="009F337A"/>
    <w:rsid w:val="009F3DC0"/>
    <w:rsid w:val="009F4638"/>
    <w:rsid w:val="009F5D9B"/>
    <w:rsid w:val="009F64A7"/>
    <w:rsid w:val="009F7683"/>
    <w:rsid w:val="009F7BD5"/>
    <w:rsid w:val="009F7C54"/>
    <w:rsid w:val="009F7D78"/>
    <w:rsid w:val="00A00A1F"/>
    <w:rsid w:val="00A00BCA"/>
    <w:rsid w:val="00A00E74"/>
    <w:rsid w:val="00A01157"/>
    <w:rsid w:val="00A01C73"/>
    <w:rsid w:val="00A02830"/>
    <w:rsid w:val="00A0285A"/>
    <w:rsid w:val="00A02BF9"/>
    <w:rsid w:val="00A03791"/>
    <w:rsid w:val="00A03FEC"/>
    <w:rsid w:val="00A04202"/>
    <w:rsid w:val="00A04DB0"/>
    <w:rsid w:val="00A04E56"/>
    <w:rsid w:val="00A0551D"/>
    <w:rsid w:val="00A06CC8"/>
    <w:rsid w:val="00A0752B"/>
    <w:rsid w:val="00A104D1"/>
    <w:rsid w:val="00A10D1E"/>
    <w:rsid w:val="00A10D1F"/>
    <w:rsid w:val="00A112E2"/>
    <w:rsid w:val="00A11E49"/>
    <w:rsid w:val="00A11F49"/>
    <w:rsid w:val="00A1275F"/>
    <w:rsid w:val="00A12A5E"/>
    <w:rsid w:val="00A12C95"/>
    <w:rsid w:val="00A1306D"/>
    <w:rsid w:val="00A134CC"/>
    <w:rsid w:val="00A144DE"/>
    <w:rsid w:val="00A14672"/>
    <w:rsid w:val="00A14685"/>
    <w:rsid w:val="00A14ED9"/>
    <w:rsid w:val="00A150A9"/>
    <w:rsid w:val="00A150D1"/>
    <w:rsid w:val="00A1596B"/>
    <w:rsid w:val="00A1623D"/>
    <w:rsid w:val="00A17ABE"/>
    <w:rsid w:val="00A20240"/>
    <w:rsid w:val="00A205BF"/>
    <w:rsid w:val="00A2065C"/>
    <w:rsid w:val="00A20B69"/>
    <w:rsid w:val="00A21022"/>
    <w:rsid w:val="00A21F21"/>
    <w:rsid w:val="00A21F69"/>
    <w:rsid w:val="00A22062"/>
    <w:rsid w:val="00A222D7"/>
    <w:rsid w:val="00A22548"/>
    <w:rsid w:val="00A225D9"/>
    <w:rsid w:val="00A22EB5"/>
    <w:rsid w:val="00A23554"/>
    <w:rsid w:val="00A23E7B"/>
    <w:rsid w:val="00A240D8"/>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B46"/>
    <w:rsid w:val="00A31DCA"/>
    <w:rsid w:val="00A31F51"/>
    <w:rsid w:val="00A32D42"/>
    <w:rsid w:val="00A33444"/>
    <w:rsid w:val="00A34587"/>
    <w:rsid w:val="00A3469E"/>
    <w:rsid w:val="00A34892"/>
    <w:rsid w:val="00A34DFE"/>
    <w:rsid w:val="00A35FB1"/>
    <w:rsid w:val="00A36591"/>
    <w:rsid w:val="00A36F0F"/>
    <w:rsid w:val="00A37070"/>
    <w:rsid w:val="00A37BFD"/>
    <w:rsid w:val="00A4028C"/>
    <w:rsid w:val="00A40446"/>
    <w:rsid w:val="00A4067E"/>
    <w:rsid w:val="00A412F1"/>
    <w:rsid w:val="00A4137D"/>
    <w:rsid w:val="00A41F94"/>
    <w:rsid w:val="00A429AA"/>
    <w:rsid w:val="00A42E71"/>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2EF"/>
    <w:rsid w:val="00A524AC"/>
    <w:rsid w:val="00A5306D"/>
    <w:rsid w:val="00A530B3"/>
    <w:rsid w:val="00A5432F"/>
    <w:rsid w:val="00A5482B"/>
    <w:rsid w:val="00A5512C"/>
    <w:rsid w:val="00A55E59"/>
    <w:rsid w:val="00A55FEE"/>
    <w:rsid w:val="00A56536"/>
    <w:rsid w:val="00A56773"/>
    <w:rsid w:val="00A572D8"/>
    <w:rsid w:val="00A6067F"/>
    <w:rsid w:val="00A60D0F"/>
    <w:rsid w:val="00A60D60"/>
    <w:rsid w:val="00A61746"/>
    <w:rsid w:val="00A619F2"/>
    <w:rsid w:val="00A62933"/>
    <w:rsid w:val="00A63445"/>
    <w:rsid w:val="00A63968"/>
    <w:rsid w:val="00A63D83"/>
    <w:rsid w:val="00A63EB8"/>
    <w:rsid w:val="00A64339"/>
    <w:rsid w:val="00A65307"/>
    <w:rsid w:val="00A65C38"/>
    <w:rsid w:val="00A6609C"/>
    <w:rsid w:val="00A660E4"/>
    <w:rsid w:val="00A66431"/>
    <w:rsid w:val="00A66E37"/>
    <w:rsid w:val="00A6756D"/>
    <w:rsid w:val="00A677CD"/>
    <w:rsid w:val="00A67C15"/>
    <w:rsid w:val="00A67EAC"/>
    <w:rsid w:val="00A7010C"/>
    <w:rsid w:val="00A70355"/>
    <w:rsid w:val="00A71173"/>
    <w:rsid w:val="00A7178B"/>
    <w:rsid w:val="00A71BBC"/>
    <w:rsid w:val="00A71EFF"/>
    <w:rsid w:val="00A728A9"/>
    <w:rsid w:val="00A731B5"/>
    <w:rsid w:val="00A738F6"/>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35E3"/>
    <w:rsid w:val="00A83C2B"/>
    <w:rsid w:val="00A84A34"/>
    <w:rsid w:val="00A85AD8"/>
    <w:rsid w:val="00A86287"/>
    <w:rsid w:val="00A863CC"/>
    <w:rsid w:val="00A863E1"/>
    <w:rsid w:val="00A86D6F"/>
    <w:rsid w:val="00A86F00"/>
    <w:rsid w:val="00A9038F"/>
    <w:rsid w:val="00A90E28"/>
    <w:rsid w:val="00A90FCD"/>
    <w:rsid w:val="00A921FF"/>
    <w:rsid w:val="00A93710"/>
    <w:rsid w:val="00A948DF"/>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675"/>
    <w:rsid w:val="00AA1842"/>
    <w:rsid w:val="00AA1BBF"/>
    <w:rsid w:val="00AA233A"/>
    <w:rsid w:val="00AA2488"/>
    <w:rsid w:val="00AA270B"/>
    <w:rsid w:val="00AA2A86"/>
    <w:rsid w:val="00AA2C2F"/>
    <w:rsid w:val="00AA3297"/>
    <w:rsid w:val="00AA489F"/>
    <w:rsid w:val="00AA4DC0"/>
    <w:rsid w:val="00AA5305"/>
    <w:rsid w:val="00AA5B4E"/>
    <w:rsid w:val="00AA5B57"/>
    <w:rsid w:val="00AA632C"/>
    <w:rsid w:val="00AA6959"/>
    <w:rsid w:val="00AA697C"/>
    <w:rsid w:val="00AA6F53"/>
    <w:rsid w:val="00AA7117"/>
    <w:rsid w:val="00AA75FA"/>
    <w:rsid w:val="00AA7805"/>
    <w:rsid w:val="00AB0304"/>
    <w:rsid w:val="00AB14F4"/>
    <w:rsid w:val="00AB16AE"/>
    <w:rsid w:val="00AB1CD0"/>
    <w:rsid w:val="00AB2618"/>
    <w:rsid w:val="00AB2648"/>
    <w:rsid w:val="00AB2E1E"/>
    <w:rsid w:val="00AB2F8A"/>
    <w:rsid w:val="00AB3267"/>
    <w:rsid w:val="00AB3FFE"/>
    <w:rsid w:val="00AB4EAB"/>
    <w:rsid w:val="00AB54C3"/>
    <w:rsid w:val="00AB5AF2"/>
    <w:rsid w:val="00AB5D5B"/>
    <w:rsid w:val="00AB5E50"/>
    <w:rsid w:val="00AB64C0"/>
    <w:rsid w:val="00AB65DB"/>
    <w:rsid w:val="00AB7629"/>
    <w:rsid w:val="00AB77E2"/>
    <w:rsid w:val="00AB7D2E"/>
    <w:rsid w:val="00AC0541"/>
    <w:rsid w:val="00AC082E"/>
    <w:rsid w:val="00AC2B65"/>
    <w:rsid w:val="00AC309E"/>
    <w:rsid w:val="00AC30D5"/>
    <w:rsid w:val="00AC3B57"/>
    <w:rsid w:val="00AC3F2F"/>
    <w:rsid w:val="00AC4EAF"/>
    <w:rsid w:val="00AC5807"/>
    <w:rsid w:val="00AC6523"/>
    <w:rsid w:val="00AC743C"/>
    <w:rsid w:val="00AC7A2E"/>
    <w:rsid w:val="00AD0BEB"/>
    <w:rsid w:val="00AD1066"/>
    <w:rsid w:val="00AD199C"/>
    <w:rsid w:val="00AD1BFE"/>
    <w:rsid w:val="00AD1CBA"/>
    <w:rsid w:val="00AD2081"/>
    <w:rsid w:val="00AD220A"/>
    <w:rsid w:val="00AD305B"/>
    <w:rsid w:val="00AD34C9"/>
    <w:rsid w:val="00AD3669"/>
    <w:rsid w:val="00AD36CA"/>
    <w:rsid w:val="00AD3AA4"/>
    <w:rsid w:val="00AD471E"/>
    <w:rsid w:val="00AD522C"/>
    <w:rsid w:val="00AD5625"/>
    <w:rsid w:val="00AD5D68"/>
    <w:rsid w:val="00AD6738"/>
    <w:rsid w:val="00AD7B20"/>
    <w:rsid w:val="00AD7D93"/>
    <w:rsid w:val="00AE00B8"/>
    <w:rsid w:val="00AE0514"/>
    <w:rsid w:val="00AE1606"/>
    <w:rsid w:val="00AE224E"/>
    <w:rsid w:val="00AE26C8"/>
    <w:rsid w:val="00AE30B2"/>
    <w:rsid w:val="00AE3135"/>
    <w:rsid w:val="00AE3822"/>
    <w:rsid w:val="00AE3B58"/>
    <w:rsid w:val="00AE3BE6"/>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1C5"/>
    <w:rsid w:val="00AF4211"/>
    <w:rsid w:val="00AF4E1A"/>
    <w:rsid w:val="00AF564E"/>
    <w:rsid w:val="00AF582B"/>
    <w:rsid w:val="00AF591C"/>
    <w:rsid w:val="00AF5B0F"/>
    <w:rsid w:val="00AF5CA3"/>
    <w:rsid w:val="00AF5D5F"/>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5DC9"/>
    <w:rsid w:val="00B07942"/>
    <w:rsid w:val="00B07955"/>
    <w:rsid w:val="00B07E76"/>
    <w:rsid w:val="00B07EEC"/>
    <w:rsid w:val="00B101FF"/>
    <w:rsid w:val="00B105A4"/>
    <w:rsid w:val="00B110DE"/>
    <w:rsid w:val="00B1119D"/>
    <w:rsid w:val="00B11297"/>
    <w:rsid w:val="00B11432"/>
    <w:rsid w:val="00B11808"/>
    <w:rsid w:val="00B11B38"/>
    <w:rsid w:val="00B12288"/>
    <w:rsid w:val="00B12330"/>
    <w:rsid w:val="00B12C72"/>
    <w:rsid w:val="00B1352B"/>
    <w:rsid w:val="00B138F3"/>
    <w:rsid w:val="00B13E10"/>
    <w:rsid w:val="00B14473"/>
    <w:rsid w:val="00B14486"/>
    <w:rsid w:val="00B14E56"/>
    <w:rsid w:val="00B152CE"/>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B1B"/>
    <w:rsid w:val="00B237B4"/>
    <w:rsid w:val="00B23E00"/>
    <w:rsid w:val="00B240E6"/>
    <w:rsid w:val="00B250B1"/>
    <w:rsid w:val="00B25447"/>
    <w:rsid w:val="00B2561E"/>
    <w:rsid w:val="00B2572B"/>
    <w:rsid w:val="00B25FC4"/>
    <w:rsid w:val="00B2681D"/>
    <w:rsid w:val="00B2713D"/>
    <w:rsid w:val="00B2752E"/>
    <w:rsid w:val="00B30130"/>
    <w:rsid w:val="00B304E3"/>
    <w:rsid w:val="00B305F9"/>
    <w:rsid w:val="00B30994"/>
    <w:rsid w:val="00B31DFD"/>
    <w:rsid w:val="00B32124"/>
    <w:rsid w:val="00B324D5"/>
    <w:rsid w:val="00B326B3"/>
    <w:rsid w:val="00B32C46"/>
    <w:rsid w:val="00B32D39"/>
    <w:rsid w:val="00B333DF"/>
    <w:rsid w:val="00B33451"/>
    <w:rsid w:val="00B34D92"/>
    <w:rsid w:val="00B351F5"/>
    <w:rsid w:val="00B352C1"/>
    <w:rsid w:val="00B3612B"/>
    <w:rsid w:val="00B36765"/>
    <w:rsid w:val="00B369D8"/>
    <w:rsid w:val="00B37250"/>
    <w:rsid w:val="00B4006E"/>
    <w:rsid w:val="00B40233"/>
    <w:rsid w:val="00B405C1"/>
    <w:rsid w:val="00B413A8"/>
    <w:rsid w:val="00B425F0"/>
    <w:rsid w:val="00B42842"/>
    <w:rsid w:val="00B4364F"/>
    <w:rsid w:val="00B4374E"/>
    <w:rsid w:val="00B44A67"/>
    <w:rsid w:val="00B4517A"/>
    <w:rsid w:val="00B45B39"/>
    <w:rsid w:val="00B46279"/>
    <w:rsid w:val="00B46874"/>
    <w:rsid w:val="00B46D58"/>
    <w:rsid w:val="00B4794D"/>
    <w:rsid w:val="00B47B3A"/>
    <w:rsid w:val="00B50054"/>
    <w:rsid w:val="00B5087B"/>
    <w:rsid w:val="00B50EF8"/>
    <w:rsid w:val="00B50F8D"/>
    <w:rsid w:val="00B514E8"/>
    <w:rsid w:val="00B51D9F"/>
    <w:rsid w:val="00B5219E"/>
    <w:rsid w:val="00B52987"/>
    <w:rsid w:val="00B52C16"/>
    <w:rsid w:val="00B5319F"/>
    <w:rsid w:val="00B5353D"/>
    <w:rsid w:val="00B53650"/>
    <w:rsid w:val="00B53B93"/>
    <w:rsid w:val="00B53D73"/>
    <w:rsid w:val="00B5443D"/>
    <w:rsid w:val="00B54C65"/>
    <w:rsid w:val="00B54F63"/>
    <w:rsid w:val="00B55057"/>
    <w:rsid w:val="00B553D4"/>
    <w:rsid w:val="00B554B3"/>
    <w:rsid w:val="00B5562A"/>
    <w:rsid w:val="00B57948"/>
    <w:rsid w:val="00B57D12"/>
    <w:rsid w:val="00B61677"/>
    <w:rsid w:val="00B62020"/>
    <w:rsid w:val="00B62122"/>
    <w:rsid w:val="00B62C57"/>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D60"/>
    <w:rsid w:val="00B71D73"/>
    <w:rsid w:val="00B73109"/>
    <w:rsid w:val="00B73AB8"/>
    <w:rsid w:val="00B73DE0"/>
    <w:rsid w:val="00B74013"/>
    <w:rsid w:val="00B744F6"/>
    <w:rsid w:val="00B74B63"/>
    <w:rsid w:val="00B75687"/>
    <w:rsid w:val="00B77FA6"/>
    <w:rsid w:val="00B8038B"/>
    <w:rsid w:val="00B81AD3"/>
    <w:rsid w:val="00B843BE"/>
    <w:rsid w:val="00B847B6"/>
    <w:rsid w:val="00B848EB"/>
    <w:rsid w:val="00B84983"/>
    <w:rsid w:val="00B853BF"/>
    <w:rsid w:val="00B8636F"/>
    <w:rsid w:val="00B86BCB"/>
    <w:rsid w:val="00B86C5F"/>
    <w:rsid w:val="00B90C52"/>
    <w:rsid w:val="00B9100A"/>
    <w:rsid w:val="00B925B0"/>
    <w:rsid w:val="00B92A57"/>
    <w:rsid w:val="00B92CA7"/>
    <w:rsid w:val="00B92CCA"/>
    <w:rsid w:val="00B932B8"/>
    <w:rsid w:val="00B93DA8"/>
    <w:rsid w:val="00B93F9F"/>
    <w:rsid w:val="00B941D0"/>
    <w:rsid w:val="00B94D6E"/>
    <w:rsid w:val="00B95C59"/>
    <w:rsid w:val="00B95FE0"/>
    <w:rsid w:val="00B96317"/>
    <w:rsid w:val="00B96B73"/>
    <w:rsid w:val="00B975FA"/>
    <w:rsid w:val="00B9778A"/>
    <w:rsid w:val="00B97877"/>
    <w:rsid w:val="00B9796D"/>
    <w:rsid w:val="00BA1336"/>
    <w:rsid w:val="00BA17C2"/>
    <w:rsid w:val="00BA2853"/>
    <w:rsid w:val="00BA3554"/>
    <w:rsid w:val="00BA4026"/>
    <w:rsid w:val="00BA58C0"/>
    <w:rsid w:val="00BA632C"/>
    <w:rsid w:val="00BA6E63"/>
    <w:rsid w:val="00BA6FB2"/>
    <w:rsid w:val="00BA7128"/>
    <w:rsid w:val="00BB035A"/>
    <w:rsid w:val="00BB16F8"/>
    <w:rsid w:val="00BB1C9B"/>
    <w:rsid w:val="00BB21EC"/>
    <w:rsid w:val="00BB28C8"/>
    <w:rsid w:val="00BB3575"/>
    <w:rsid w:val="00BB3618"/>
    <w:rsid w:val="00BB3A31"/>
    <w:rsid w:val="00BB4ADD"/>
    <w:rsid w:val="00BB500A"/>
    <w:rsid w:val="00BB50D0"/>
    <w:rsid w:val="00BB52F9"/>
    <w:rsid w:val="00BB5B81"/>
    <w:rsid w:val="00BB6372"/>
    <w:rsid w:val="00BB67B5"/>
    <w:rsid w:val="00BB682B"/>
    <w:rsid w:val="00BB6F45"/>
    <w:rsid w:val="00BB74CF"/>
    <w:rsid w:val="00BB7673"/>
    <w:rsid w:val="00BB7860"/>
    <w:rsid w:val="00BC0BAC"/>
    <w:rsid w:val="00BC1555"/>
    <w:rsid w:val="00BC15AF"/>
    <w:rsid w:val="00BC1804"/>
    <w:rsid w:val="00BC2255"/>
    <w:rsid w:val="00BC256B"/>
    <w:rsid w:val="00BC2A05"/>
    <w:rsid w:val="00BC2E4D"/>
    <w:rsid w:val="00BC354F"/>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50E7"/>
    <w:rsid w:val="00BD572E"/>
    <w:rsid w:val="00BD5F94"/>
    <w:rsid w:val="00BD6BED"/>
    <w:rsid w:val="00BD6BF7"/>
    <w:rsid w:val="00BD6E80"/>
    <w:rsid w:val="00BD72E6"/>
    <w:rsid w:val="00BE01AE"/>
    <w:rsid w:val="00BE1C5E"/>
    <w:rsid w:val="00BE2236"/>
    <w:rsid w:val="00BE2572"/>
    <w:rsid w:val="00BE29F2"/>
    <w:rsid w:val="00BE34AF"/>
    <w:rsid w:val="00BE40B1"/>
    <w:rsid w:val="00BE439E"/>
    <w:rsid w:val="00BE45B6"/>
    <w:rsid w:val="00BE4FD1"/>
    <w:rsid w:val="00BE5381"/>
    <w:rsid w:val="00BE54A9"/>
    <w:rsid w:val="00BE5525"/>
    <w:rsid w:val="00BE557F"/>
    <w:rsid w:val="00BE558C"/>
    <w:rsid w:val="00BE6363"/>
    <w:rsid w:val="00BE6F5D"/>
    <w:rsid w:val="00BE7FE1"/>
    <w:rsid w:val="00BF06D5"/>
    <w:rsid w:val="00BF06F8"/>
    <w:rsid w:val="00BF0913"/>
    <w:rsid w:val="00BF09F8"/>
    <w:rsid w:val="00BF0BF6"/>
    <w:rsid w:val="00BF1D90"/>
    <w:rsid w:val="00BF270F"/>
    <w:rsid w:val="00BF46D6"/>
    <w:rsid w:val="00BF4D4C"/>
    <w:rsid w:val="00BF4E90"/>
    <w:rsid w:val="00BF4FFD"/>
    <w:rsid w:val="00BF5421"/>
    <w:rsid w:val="00BF603D"/>
    <w:rsid w:val="00BF6D64"/>
    <w:rsid w:val="00BF7253"/>
    <w:rsid w:val="00BF762F"/>
    <w:rsid w:val="00BF79C6"/>
    <w:rsid w:val="00BF7B09"/>
    <w:rsid w:val="00C008F7"/>
    <w:rsid w:val="00C00E33"/>
    <w:rsid w:val="00C010D8"/>
    <w:rsid w:val="00C021EC"/>
    <w:rsid w:val="00C024D3"/>
    <w:rsid w:val="00C029B6"/>
    <w:rsid w:val="00C031D0"/>
    <w:rsid w:val="00C0337E"/>
    <w:rsid w:val="00C03431"/>
    <w:rsid w:val="00C0413D"/>
    <w:rsid w:val="00C04176"/>
    <w:rsid w:val="00C061D3"/>
    <w:rsid w:val="00C061DC"/>
    <w:rsid w:val="00C06409"/>
    <w:rsid w:val="00C07676"/>
    <w:rsid w:val="00C07F24"/>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207A1"/>
    <w:rsid w:val="00C21394"/>
    <w:rsid w:val="00C214F7"/>
    <w:rsid w:val="00C2151D"/>
    <w:rsid w:val="00C21B46"/>
    <w:rsid w:val="00C22421"/>
    <w:rsid w:val="00C231A0"/>
    <w:rsid w:val="00C232E0"/>
    <w:rsid w:val="00C23B1B"/>
    <w:rsid w:val="00C23D48"/>
    <w:rsid w:val="00C23F1D"/>
    <w:rsid w:val="00C24256"/>
    <w:rsid w:val="00C24CA6"/>
    <w:rsid w:val="00C253B3"/>
    <w:rsid w:val="00C253EC"/>
    <w:rsid w:val="00C25BF1"/>
    <w:rsid w:val="00C26B4D"/>
    <w:rsid w:val="00C26CF7"/>
    <w:rsid w:val="00C27A88"/>
    <w:rsid w:val="00C27BA4"/>
    <w:rsid w:val="00C3050C"/>
    <w:rsid w:val="00C3071E"/>
    <w:rsid w:val="00C30BFB"/>
    <w:rsid w:val="00C30E3A"/>
    <w:rsid w:val="00C3130B"/>
    <w:rsid w:val="00C31373"/>
    <w:rsid w:val="00C31861"/>
    <w:rsid w:val="00C324F0"/>
    <w:rsid w:val="00C32A6D"/>
    <w:rsid w:val="00C32B5B"/>
    <w:rsid w:val="00C33115"/>
    <w:rsid w:val="00C33B05"/>
    <w:rsid w:val="00C33B35"/>
    <w:rsid w:val="00C3421C"/>
    <w:rsid w:val="00C34296"/>
    <w:rsid w:val="00C34414"/>
    <w:rsid w:val="00C3484C"/>
    <w:rsid w:val="00C349EC"/>
    <w:rsid w:val="00C34AFD"/>
    <w:rsid w:val="00C34C57"/>
    <w:rsid w:val="00C35487"/>
    <w:rsid w:val="00C358EA"/>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87D"/>
    <w:rsid w:val="00C44AE7"/>
    <w:rsid w:val="00C45620"/>
    <w:rsid w:val="00C45778"/>
    <w:rsid w:val="00C45B20"/>
    <w:rsid w:val="00C464BA"/>
    <w:rsid w:val="00C47000"/>
    <w:rsid w:val="00C47315"/>
    <w:rsid w:val="00C47611"/>
    <w:rsid w:val="00C4795F"/>
    <w:rsid w:val="00C47A9F"/>
    <w:rsid w:val="00C47C21"/>
    <w:rsid w:val="00C47D55"/>
    <w:rsid w:val="00C503B2"/>
    <w:rsid w:val="00C50D71"/>
    <w:rsid w:val="00C51512"/>
    <w:rsid w:val="00C5180C"/>
    <w:rsid w:val="00C527F9"/>
    <w:rsid w:val="00C5310C"/>
    <w:rsid w:val="00C53219"/>
    <w:rsid w:val="00C53926"/>
    <w:rsid w:val="00C539C4"/>
    <w:rsid w:val="00C53D1C"/>
    <w:rsid w:val="00C54CEE"/>
    <w:rsid w:val="00C54FF1"/>
    <w:rsid w:val="00C5571F"/>
    <w:rsid w:val="00C5588A"/>
    <w:rsid w:val="00C5590F"/>
    <w:rsid w:val="00C56BBA"/>
    <w:rsid w:val="00C570D9"/>
    <w:rsid w:val="00C57D7E"/>
    <w:rsid w:val="00C6034A"/>
    <w:rsid w:val="00C6054D"/>
    <w:rsid w:val="00C611EE"/>
    <w:rsid w:val="00C61443"/>
    <w:rsid w:val="00C617D9"/>
    <w:rsid w:val="00C61F21"/>
    <w:rsid w:val="00C624E6"/>
    <w:rsid w:val="00C6256F"/>
    <w:rsid w:val="00C6329E"/>
    <w:rsid w:val="00C6467B"/>
    <w:rsid w:val="00C647D8"/>
    <w:rsid w:val="00C648B6"/>
    <w:rsid w:val="00C648DF"/>
    <w:rsid w:val="00C64BF0"/>
    <w:rsid w:val="00C64C63"/>
    <w:rsid w:val="00C65A75"/>
    <w:rsid w:val="00C65CC5"/>
    <w:rsid w:val="00C65D59"/>
    <w:rsid w:val="00C66474"/>
    <w:rsid w:val="00C66A65"/>
    <w:rsid w:val="00C67E80"/>
    <w:rsid w:val="00C67FAB"/>
    <w:rsid w:val="00C706F4"/>
    <w:rsid w:val="00C70C1A"/>
    <w:rsid w:val="00C71222"/>
    <w:rsid w:val="00C715FB"/>
    <w:rsid w:val="00C71E26"/>
    <w:rsid w:val="00C72606"/>
    <w:rsid w:val="00C7261B"/>
    <w:rsid w:val="00C72668"/>
    <w:rsid w:val="00C72D0E"/>
    <w:rsid w:val="00C72E21"/>
    <w:rsid w:val="00C73E62"/>
    <w:rsid w:val="00C7412D"/>
    <w:rsid w:val="00C748B5"/>
    <w:rsid w:val="00C752FC"/>
    <w:rsid w:val="00C803F8"/>
    <w:rsid w:val="00C8055A"/>
    <w:rsid w:val="00C806B2"/>
    <w:rsid w:val="00C807D9"/>
    <w:rsid w:val="00C80B25"/>
    <w:rsid w:val="00C81187"/>
    <w:rsid w:val="00C81316"/>
    <w:rsid w:val="00C813A9"/>
    <w:rsid w:val="00C816CA"/>
    <w:rsid w:val="00C819E8"/>
    <w:rsid w:val="00C81FE2"/>
    <w:rsid w:val="00C82BD2"/>
    <w:rsid w:val="00C83042"/>
    <w:rsid w:val="00C83D8F"/>
    <w:rsid w:val="00C84419"/>
    <w:rsid w:val="00C844B8"/>
    <w:rsid w:val="00C85FFA"/>
    <w:rsid w:val="00C861E9"/>
    <w:rsid w:val="00C864DC"/>
    <w:rsid w:val="00C86AB3"/>
    <w:rsid w:val="00C8738E"/>
    <w:rsid w:val="00C90796"/>
    <w:rsid w:val="00C90AA2"/>
    <w:rsid w:val="00C90BCA"/>
    <w:rsid w:val="00C90D3E"/>
    <w:rsid w:val="00C9153B"/>
    <w:rsid w:val="00C91F69"/>
    <w:rsid w:val="00C94323"/>
    <w:rsid w:val="00C94AA4"/>
    <w:rsid w:val="00C967F5"/>
    <w:rsid w:val="00C970BB"/>
    <w:rsid w:val="00C978AF"/>
    <w:rsid w:val="00C97ABE"/>
    <w:rsid w:val="00CA0015"/>
    <w:rsid w:val="00CA0668"/>
    <w:rsid w:val="00CA0A33"/>
    <w:rsid w:val="00CA1123"/>
    <w:rsid w:val="00CA11F2"/>
    <w:rsid w:val="00CA169D"/>
    <w:rsid w:val="00CA1747"/>
    <w:rsid w:val="00CA1827"/>
    <w:rsid w:val="00CA1C11"/>
    <w:rsid w:val="00CA1F39"/>
    <w:rsid w:val="00CA2207"/>
    <w:rsid w:val="00CA2227"/>
    <w:rsid w:val="00CA2E3E"/>
    <w:rsid w:val="00CA39AF"/>
    <w:rsid w:val="00CA4510"/>
    <w:rsid w:val="00CA485E"/>
    <w:rsid w:val="00CA4AB2"/>
    <w:rsid w:val="00CA4E48"/>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9DC"/>
    <w:rsid w:val="00CC28E2"/>
    <w:rsid w:val="00CC3BAC"/>
    <w:rsid w:val="00CC518E"/>
    <w:rsid w:val="00CC6362"/>
    <w:rsid w:val="00CC69D0"/>
    <w:rsid w:val="00CC71A1"/>
    <w:rsid w:val="00CC73F0"/>
    <w:rsid w:val="00CD01CC"/>
    <w:rsid w:val="00CD043A"/>
    <w:rsid w:val="00CD1E50"/>
    <w:rsid w:val="00CD2B4E"/>
    <w:rsid w:val="00CD3548"/>
    <w:rsid w:val="00CD3A66"/>
    <w:rsid w:val="00CD4190"/>
    <w:rsid w:val="00CD435C"/>
    <w:rsid w:val="00CD4898"/>
    <w:rsid w:val="00CD6708"/>
    <w:rsid w:val="00CD6B60"/>
    <w:rsid w:val="00CD7A4F"/>
    <w:rsid w:val="00CE0D95"/>
    <w:rsid w:val="00CE10B2"/>
    <w:rsid w:val="00CE18BF"/>
    <w:rsid w:val="00CE1F1B"/>
    <w:rsid w:val="00CE2264"/>
    <w:rsid w:val="00CE23B1"/>
    <w:rsid w:val="00CE296E"/>
    <w:rsid w:val="00CE4D1D"/>
    <w:rsid w:val="00CE4D2F"/>
    <w:rsid w:val="00CE4E4D"/>
    <w:rsid w:val="00CE56FD"/>
    <w:rsid w:val="00CE5812"/>
    <w:rsid w:val="00CE5E70"/>
    <w:rsid w:val="00CE5F93"/>
    <w:rsid w:val="00CE6113"/>
    <w:rsid w:val="00CE75A2"/>
    <w:rsid w:val="00CE7B83"/>
    <w:rsid w:val="00CE7BF1"/>
    <w:rsid w:val="00CF0D0D"/>
    <w:rsid w:val="00CF15EC"/>
    <w:rsid w:val="00CF1653"/>
    <w:rsid w:val="00CF1742"/>
    <w:rsid w:val="00CF2304"/>
    <w:rsid w:val="00CF2692"/>
    <w:rsid w:val="00CF2EFB"/>
    <w:rsid w:val="00CF32E8"/>
    <w:rsid w:val="00CF34D0"/>
    <w:rsid w:val="00CF34DE"/>
    <w:rsid w:val="00CF3B1A"/>
    <w:rsid w:val="00CF4D19"/>
    <w:rsid w:val="00CF58B0"/>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677B"/>
    <w:rsid w:val="00D06AAC"/>
    <w:rsid w:val="00D07367"/>
    <w:rsid w:val="00D10298"/>
    <w:rsid w:val="00D104E6"/>
    <w:rsid w:val="00D10D06"/>
    <w:rsid w:val="00D11611"/>
    <w:rsid w:val="00D11703"/>
    <w:rsid w:val="00D12548"/>
    <w:rsid w:val="00D132BC"/>
    <w:rsid w:val="00D13662"/>
    <w:rsid w:val="00D13E20"/>
    <w:rsid w:val="00D14FAA"/>
    <w:rsid w:val="00D150B0"/>
    <w:rsid w:val="00D15272"/>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30487"/>
    <w:rsid w:val="00D30F7E"/>
    <w:rsid w:val="00D310B4"/>
    <w:rsid w:val="00D31759"/>
    <w:rsid w:val="00D32092"/>
    <w:rsid w:val="00D320A2"/>
    <w:rsid w:val="00D326C7"/>
    <w:rsid w:val="00D32870"/>
    <w:rsid w:val="00D32DD8"/>
    <w:rsid w:val="00D32F51"/>
    <w:rsid w:val="00D3345E"/>
    <w:rsid w:val="00D33481"/>
    <w:rsid w:val="00D334B6"/>
    <w:rsid w:val="00D3423E"/>
    <w:rsid w:val="00D3436F"/>
    <w:rsid w:val="00D356C3"/>
    <w:rsid w:val="00D359EB"/>
    <w:rsid w:val="00D35B5A"/>
    <w:rsid w:val="00D362DB"/>
    <w:rsid w:val="00D36D97"/>
    <w:rsid w:val="00D411B6"/>
    <w:rsid w:val="00D4164A"/>
    <w:rsid w:val="00D41AE8"/>
    <w:rsid w:val="00D41DE8"/>
    <w:rsid w:val="00D41F7D"/>
    <w:rsid w:val="00D42D33"/>
    <w:rsid w:val="00D42E80"/>
    <w:rsid w:val="00D433D6"/>
    <w:rsid w:val="00D43420"/>
    <w:rsid w:val="00D44829"/>
    <w:rsid w:val="00D4557B"/>
    <w:rsid w:val="00D463EA"/>
    <w:rsid w:val="00D46D5B"/>
    <w:rsid w:val="00D47316"/>
    <w:rsid w:val="00D47541"/>
    <w:rsid w:val="00D47545"/>
    <w:rsid w:val="00D4795D"/>
    <w:rsid w:val="00D47A5B"/>
    <w:rsid w:val="00D47A9C"/>
    <w:rsid w:val="00D50B56"/>
    <w:rsid w:val="00D50D36"/>
    <w:rsid w:val="00D510AC"/>
    <w:rsid w:val="00D51669"/>
    <w:rsid w:val="00D516B6"/>
    <w:rsid w:val="00D516BE"/>
    <w:rsid w:val="00D523EF"/>
    <w:rsid w:val="00D52566"/>
    <w:rsid w:val="00D52CC7"/>
    <w:rsid w:val="00D52D0B"/>
    <w:rsid w:val="00D52D82"/>
    <w:rsid w:val="00D53408"/>
    <w:rsid w:val="00D53FEB"/>
    <w:rsid w:val="00D5440E"/>
    <w:rsid w:val="00D5443D"/>
    <w:rsid w:val="00D544A3"/>
    <w:rsid w:val="00D54E6F"/>
    <w:rsid w:val="00D5541F"/>
    <w:rsid w:val="00D5674E"/>
    <w:rsid w:val="00D56D2A"/>
    <w:rsid w:val="00D57126"/>
    <w:rsid w:val="00D57531"/>
    <w:rsid w:val="00D60E8B"/>
    <w:rsid w:val="00D612BC"/>
    <w:rsid w:val="00D61D87"/>
    <w:rsid w:val="00D62855"/>
    <w:rsid w:val="00D62A25"/>
    <w:rsid w:val="00D62C0F"/>
    <w:rsid w:val="00D63151"/>
    <w:rsid w:val="00D63D97"/>
    <w:rsid w:val="00D644EE"/>
    <w:rsid w:val="00D659B3"/>
    <w:rsid w:val="00D65BF2"/>
    <w:rsid w:val="00D65E4E"/>
    <w:rsid w:val="00D65EBA"/>
    <w:rsid w:val="00D70ABA"/>
    <w:rsid w:val="00D710BC"/>
    <w:rsid w:val="00D71259"/>
    <w:rsid w:val="00D714FF"/>
    <w:rsid w:val="00D7354F"/>
    <w:rsid w:val="00D7435F"/>
    <w:rsid w:val="00D7436B"/>
    <w:rsid w:val="00D746A9"/>
    <w:rsid w:val="00D74CCE"/>
    <w:rsid w:val="00D7504A"/>
    <w:rsid w:val="00D758CA"/>
    <w:rsid w:val="00D75F27"/>
    <w:rsid w:val="00D76453"/>
    <w:rsid w:val="00D76BBA"/>
    <w:rsid w:val="00D770E9"/>
    <w:rsid w:val="00D77ADB"/>
    <w:rsid w:val="00D77EF7"/>
    <w:rsid w:val="00D805B3"/>
    <w:rsid w:val="00D80916"/>
    <w:rsid w:val="00D80FD6"/>
    <w:rsid w:val="00D815D1"/>
    <w:rsid w:val="00D81660"/>
    <w:rsid w:val="00D81962"/>
    <w:rsid w:val="00D820D2"/>
    <w:rsid w:val="00D82DAD"/>
    <w:rsid w:val="00D82E27"/>
    <w:rsid w:val="00D83043"/>
    <w:rsid w:val="00D8313C"/>
    <w:rsid w:val="00D83462"/>
    <w:rsid w:val="00D835F1"/>
    <w:rsid w:val="00D83BA9"/>
    <w:rsid w:val="00D847AB"/>
    <w:rsid w:val="00D84988"/>
    <w:rsid w:val="00D860D7"/>
    <w:rsid w:val="00D86538"/>
    <w:rsid w:val="00D8675B"/>
    <w:rsid w:val="00D867C2"/>
    <w:rsid w:val="00D867E0"/>
    <w:rsid w:val="00D86A06"/>
    <w:rsid w:val="00D871FE"/>
    <w:rsid w:val="00D873FE"/>
    <w:rsid w:val="00D875CB"/>
    <w:rsid w:val="00D877C5"/>
    <w:rsid w:val="00D90640"/>
    <w:rsid w:val="00D90CA1"/>
    <w:rsid w:val="00D91277"/>
    <w:rsid w:val="00D91940"/>
    <w:rsid w:val="00D91C7E"/>
    <w:rsid w:val="00D927EB"/>
    <w:rsid w:val="00D95F89"/>
    <w:rsid w:val="00D9703C"/>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5D3D"/>
    <w:rsid w:val="00DA5E55"/>
    <w:rsid w:val="00DA687B"/>
    <w:rsid w:val="00DA6C97"/>
    <w:rsid w:val="00DB01A7"/>
    <w:rsid w:val="00DB14F9"/>
    <w:rsid w:val="00DB2BCC"/>
    <w:rsid w:val="00DB2D89"/>
    <w:rsid w:val="00DB3E17"/>
    <w:rsid w:val="00DB40C0"/>
    <w:rsid w:val="00DB41B7"/>
    <w:rsid w:val="00DB4273"/>
    <w:rsid w:val="00DB474F"/>
    <w:rsid w:val="00DB4CC7"/>
    <w:rsid w:val="00DB64C8"/>
    <w:rsid w:val="00DB6629"/>
    <w:rsid w:val="00DB68BF"/>
    <w:rsid w:val="00DB6D02"/>
    <w:rsid w:val="00DB7289"/>
    <w:rsid w:val="00DC0D74"/>
    <w:rsid w:val="00DC14CE"/>
    <w:rsid w:val="00DC1AC4"/>
    <w:rsid w:val="00DC1B3F"/>
    <w:rsid w:val="00DC243E"/>
    <w:rsid w:val="00DC30CC"/>
    <w:rsid w:val="00DC3494"/>
    <w:rsid w:val="00DC375D"/>
    <w:rsid w:val="00DC3C2E"/>
    <w:rsid w:val="00DC49CB"/>
    <w:rsid w:val="00DC5332"/>
    <w:rsid w:val="00DC567F"/>
    <w:rsid w:val="00DC59F5"/>
    <w:rsid w:val="00DC619D"/>
    <w:rsid w:val="00DC64B5"/>
    <w:rsid w:val="00DC64D2"/>
    <w:rsid w:val="00DC66CD"/>
    <w:rsid w:val="00DC6FEB"/>
    <w:rsid w:val="00DC769E"/>
    <w:rsid w:val="00DD0158"/>
    <w:rsid w:val="00DD0737"/>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E06C5"/>
    <w:rsid w:val="00DE1323"/>
    <w:rsid w:val="00DE134D"/>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066"/>
    <w:rsid w:val="00DF2686"/>
    <w:rsid w:val="00DF2F68"/>
    <w:rsid w:val="00DF2FB8"/>
    <w:rsid w:val="00DF3688"/>
    <w:rsid w:val="00DF44E3"/>
    <w:rsid w:val="00DF4D4B"/>
    <w:rsid w:val="00DF5182"/>
    <w:rsid w:val="00DF6C95"/>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E9D"/>
    <w:rsid w:val="00E070E6"/>
    <w:rsid w:val="00E10031"/>
    <w:rsid w:val="00E10991"/>
    <w:rsid w:val="00E10BB7"/>
    <w:rsid w:val="00E123CE"/>
    <w:rsid w:val="00E12F7E"/>
    <w:rsid w:val="00E1385B"/>
    <w:rsid w:val="00E141C7"/>
    <w:rsid w:val="00E14672"/>
    <w:rsid w:val="00E14EF5"/>
    <w:rsid w:val="00E153F0"/>
    <w:rsid w:val="00E161F1"/>
    <w:rsid w:val="00E17450"/>
    <w:rsid w:val="00E17B7F"/>
    <w:rsid w:val="00E20011"/>
    <w:rsid w:val="00E207EB"/>
    <w:rsid w:val="00E20B3E"/>
    <w:rsid w:val="00E20E95"/>
    <w:rsid w:val="00E21547"/>
    <w:rsid w:val="00E2217F"/>
    <w:rsid w:val="00E222A7"/>
    <w:rsid w:val="00E22E51"/>
    <w:rsid w:val="00E23325"/>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30E2D"/>
    <w:rsid w:val="00E30F0C"/>
    <w:rsid w:val="00E31A0F"/>
    <w:rsid w:val="00E326DD"/>
    <w:rsid w:val="00E327B8"/>
    <w:rsid w:val="00E32CC2"/>
    <w:rsid w:val="00E32D5B"/>
    <w:rsid w:val="00E33157"/>
    <w:rsid w:val="00E333E5"/>
    <w:rsid w:val="00E3357F"/>
    <w:rsid w:val="00E33599"/>
    <w:rsid w:val="00E33E6B"/>
    <w:rsid w:val="00E343E7"/>
    <w:rsid w:val="00E3606B"/>
    <w:rsid w:val="00E36368"/>
    <w:rsid w:val="00E36717"/>
    <w:rsid w:val="00E36A86"/>
    <w:rsid w:val="00E37916"/>
    <w:rsid w:val="00E40A90"/>
    <w:rsid w:val="00E40DE2"/>
    <w:rsid w:val="00E41156"/>
    <w:rsid w:val="00E41620"/>
    <w:rsid w:val="00E41F2B"/>
    <w:rsid w:val="00E4239E"/>
    <w:rsid w:val="00E42668"/>
    <w:rsid w:val="00E426B9"/>
    <w:rsid w:val="00E42A80"/>
    <w:rsid w:val="00E42FEB"/>
    <w:rsid w:val="00E430BF"/>
    <w:rsid w:val="00E43CEB"/>
    <w:rsid w:val="00E43DFB"/>
    <w:rsid w:val="00E44D86"/>
    <w:rsid w:val="00E45007"/>
    <w:rsid w:val="00E45ACA"/>
    <w:rsid w:val="00E45C7F"/>
    <w:rsid w:val="00E46422"/>
    <w:rsid w:val="00E46DBA"/>
    <w:rsid w:val="00E51055"/>
    <w:rsid w:val="00E51117"/>
    <w:rsid w:val="00E51CD0"/>
    <w:rsid w:val="00E51D3B"/>
    <w:rsid w:val="00E51D78"/>
    <w:rsid w:val="00E51EEA"/>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288F"/>
    <w:rsid w:val="00E63619"/>
    <w:rsid w:val="00E6367A"/>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16FA"/>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1D4D"/>
    <w:rsid w:val="00E84171"/>
    <w:rsid w:val="00E8425F"/>
    <w:rsid w:val="00E85A49"/>
    <w:rsid w:val="00E861BF"/>
    <w:rsid w:val="00E8719E"/>
    <w:rsid w:val="00E87574"/>
    <w:rsid w:val="00E90CF6"/>
    <w:rsid w:val="00E90E72"/>
    <w:rsid w:val="00E90FD0"/>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7048"/>
    <w:rsid w:val="00E9746B"/>
    <w:rsid w:val="00EA059F"/>
    <w:rsid w:val="00EA06E9"/>
    <w:rsid w:val="00EA0AEE"/>
    <w:rsid w:val="00EA0D10"/>
    <w:rsid w:val="00EA140F"/>
    <w:rsid w:val="00EA150B"/>
    <w:rsid w:val="00EA1765"/>
    <w:rsid w:val="00EA31E0"/>
    <w:rsid w:val="00EA3E33"/>
    <w:rsid w:val="00EA3FD0"/>
    <w:rsid w:val="00EA40DF"/>
    <w:rsid w:val="00EA4A71"/>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1"/>
    <w:rsid w:val="00EB2387"/>
    <w:rsid w:val="00EB2AE8"/>
    <w:rsid w:val="00EB37A2"/>
    <w:rsid w:val="00EB395D"/>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B6C"/>
    <w:rsid w:val="00EC1F84"/>
    <w:rsid w:val="00EC22F7"/>
    <w:rsid w:val="00EC2345"/>
    <w:rsid w:val="00EC243E"/>
    <w:rsid w:val="00EC2586"/>
    <w:rsid w:val="00EC2CDE"/>
    <w:rsid w:val="00EC3064"/>
    <w:rsid w:val="00EC362B"/>
    <w:rsid w:val="00EC400D"/>
    <w:rsid w:val="00EC4580"/>
    <w:rsid w:val="00EC5C41"/>
    <w:rsid w:val="00EC6F0E"/>
    <w:rsid w:val="00EC7188"/>
    <w:rsid w:val="00EC759E"/>
    <w:rsid w:val="00EC7897"/>
    <w:rsid w:val="00ED0338"/>
    <w:rsid w:val="00ED07B1"/>
    <w:rsid w:val="00ED0BF3"/>
    <w:rsid w:val="00ED0DE3"/>
    <w:rsid w:val="00ED1142"/>
    <w:rsid w:val="00ED1170"/>
    <w:rsid w:val="00ED2352"/>
    <w:rsid w:val="00ED2462"/>
    <w:rsid w:val="00ED33B3"/>
    <w:rsid w:val="00ED3BA4"/>
    <w:rsid w:val="00ED437B"/>
    <w:rsid w:val="00ED4719"/>
    <w:rsid w:val="00ED4C1D"/>
    <w:rsid w:val="00ED5972"/>
    <w:rsid w:val="00ED5C1C"/>
    <w:rsid w:val="00ED615F"/>
    <w:rsid w:val="00ED6836"/>
    <w:rsid w:val="00ED6A38"/>
    <w:rsid w:val="00ED7BC9"/>
    <w:rsid w:val="00EE09A4"/>
    <w:rsid w:val="00EE0CB1"/>
    <w:rsid w:val="00EE0E70"/>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04E3"/>
    <w:rsid w:val="00EF11FF"/>
    <w:rsid w:val="00EF24C7"/>
    <w:rsid w:val="00EF25F5"/>
    <w:rsid w:val="00EF273B"/>
    <w:rsid w:val="00EF2954"/>
    <w:rsid w:val="00EF2B43"/>
    <w:rsid w:val="00EF352E"/>
    <w:rsid w:val="00EF3639"/>
    <w:rsid w:val="00EF3662"/>
    <w:rsid w:val="00EF3867"/>
    <w:rsid w:val="00EF491F"/>
    <w:rsid w:val="00EF548A"/>
    <w:rsid w:val="00EF5EF7"/>
    <w:rsid w:val="00EF6526"/>
    <w:rsid w:val="00EF6CF5"/>
    <w:rsid w:val="00EF6EB4"/>
    <w:rsid w:val="00EF7868"/>
    <w:rsid w:val="00F00565"/>
    <w:rsid w:val="00F005EE"/>
    <w:rsid w:val="00F00C96"/>
    <w:rsid w:val="00F00F71"/>
    <w:rsid w:val="00F01D1E"/>
    <w:rsid w:val="00F02639"/>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6DB"/>
    <w:rsid w:val="00F17B6A"/>
    <w:rsid w:val="00F17C19"/>
    <w:rsid w:val="00F205A7"/>
    <w:rsid w:val="00F20B78"/>
    <w:rsid w:val="00F20CF5"/>
    <w:rsid w:val="00F20DA5"/>
    <w:rsid w:val="00F20EA8"/>
    <w:rsid w:val="00F21564"/>
    <w:rsid w:val="00F215E2"/>
    <w:rsid w:val="00F21A87"/>
    <w:rsid w:val="00F21C25"/>
    <w:rsid w:val="00F21FE8"/>
    <w:rsid w:val="00F22027"/>
    <w:rsid w:val="00F23100"/>
    <w:rsid w:val="00F23A51"/>
    <w:rsid w:val="00F23CD8"/>
    <w:rsid w:val="00F242D7"/>
    <w:rsid w:val="00F24327"/>
    <w:rsid w:val="00F246CA"/>
    <w:rsid w:val="00F24A51"/>
    <w:rsid w:val="00F24C2B"/>
    <w:rsid w:val="00F24E9E"/>
    <w:rsid w:val="00F25220"/>
    <w:rsid w:val="00F25525"/>
    <w:rsid w:val="00F25B39"/>
    <w:rsid w:val="00F26162"/>
    <w:rsid w:val="00F263B3"/>
    <w:rsid w:val="00F26445"/>
    <w:rsid w:val="00F26A4C"/>
    <w:rsid w:val="00F26B08"/>
    <w:rsid w:val="00F274C5"/>
    <w:rsid w:val="00F27A50"/>
    <w:rsid w:val="00F30D3B"/>
    <w:rsid w:val="00F32128"/>
    <w:rsid w:val="00F325A7"/>
    <w:rsid w:val="00F329B2"/>
    <w:rsid w:val="00F331AD"/>
    <w:rsid w:val="00F332DF"/>
    <w:rsid w:val="00F333A9"/>
    <w:rsid w:val="00F33976"/>
    <w:rsid w:val="00F339E3"/>
    <w:rsid w:val="00F34417"/>
    <w:rsid w:val="00F35CFA"/>
    <w:rsid w:val="00F36AD3"/>
    <w:rsid w:val="00F36E1F"/>
    <w:rsid w:val="00F377C0"/>
    <w:rsid w:val="00F37C10"/>
    <w:rsid w:val="00F37F2C"/>
    <w:rsid w:val="00F40235"/>
    <w:rsid w:val="00F403A5"/>
    <w:rsid w:val="00F406AC"/>
    <w:rsid w:val="00F40D4D"/>
    <w:rsid w:val="00F41347"/>
    <w:rsid w:val="00F4140F"/>
    <w:rsid w:val="00F41477"/>
    <w:rsid w:val="00F41D1E"/>
    <w:rsid w:val="00F4264D"/>
    <w:rsid w:val="00F42A40"/>
    <w:rsid w:val="00F4348E"/>
    <w:rsid w:val="00F4395E"/>
    <w:rsid w:val="00F43A66"/>
    <w:rsid w:val="00F43DE4"/>
    <w:rsid w:val="00F43FFD"/>
    <w:rsid w:val="00F449C0"/>
    <w:rsid w:val="00F44B31"/>
    <w:rsid w:val="00F453C2"/>
    <w:rsid w:val="00F45B4D"/>
    <w:rsid w:val="00F45B8B"/>
    <w:rsid w:val="00F460E3"/>
    <w:rsid w:val="00F50A7A"/>
    <w:rsid w:val="00F5108A"/>
    <w:rsid w:val="00F5168A"/>
    <w:rsid w:val="00F52EDD"/>
    <w:rsid w:val="00F53D4F"/>
    <w:rsid w:val="00F53DF8"/>
    <w:rsid w:val="00F546F2"/>
    <w:rsid w:val="00F5526F"/>
    <w:rsid w:val="00F55654"/>
    <w:rsid w:val="00F556B0"/>
    <w:rsid w:val="00F55752"/>
    <w:rsid w:val="00F55DC9"/>
    <w:rsid w:val="00F55EC3"/>
    <w:rsid w:val="00F55ECA"/>
    <w:rsid w:val="00F55F17"/>
    <w:rsid w:val="00F5625A"/>
    <w:rsid w:val="00F5644B"/>
    <w:rsid w:val="00F5653D"/>
    <w:rsid w:val="00F567E4"/>
    <w:rsid w:val="00F570C2"/>
    <w:rsid w:val="00F575C1"/>
    <w:rsid w:val="00F57C96"/>
    <w:rsid w:val="00F57E8E"/>
    <w:rsid w:val="00F60675"/>
    <w:rsid w:val="00F607C7"/>
    <w:rsid w:val="00F6084A"/>
    <w:rsid w:val="00F60A05"/>
    <w:rsid w:val="00F61196"/>
    <w:rsid w:val="00F614DD"/>
    <w:rsid w:val="00F615F1"/>
    <w:rsid w:val="00F61898"/>
    <w:rsid w:val="00F61A9D"/>
    <w:rsid w:val="00F61D7A"/>
    <w:rsid w:val="00F62714"/>
    <w:rsid w:val="00F63223"/>
    <w:rsid w:val="00F63464"/>
    <w:rsid w:val="00F63BBB"/>
    <w:rsid w:val="00F64BF8"/>
    <w:rsid w:val="00F64DF9"/>
    <w:rsid w:val="00F65659"/>
    <w:rsid w:val="00F658E7"/>
    <w:rsid w:val="00F667B5"/>
    <w:rsid w:val="00F6697F"/>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541A"/>
    <w:rsid w:val="00F7609B"/>
    <w:rsid w:val="00F763EC"/>
    <w:rsid w:val="00F7682C"/>
    <w:rsid w:val="00F775CA"/>
    <w:rsid w:val="00F7768F"/>
    <w:rsid w:val="00F77F4C"/>
    <w:rsid w:val="00F80698"/>
    <w:rsid w:val="00F80761"/>
    <w:rsid w:val="00F80C6A"/>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818"/>
    <w:rsid w:val="00F9206A"/>
    <w:rsid w:val="00F92A53"/>
    <w:rsid w:val="00F92AC4"/>
    <w:rsid w:val="00F930CD"/>
    <w:rsid w:val="00F932ED"/>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2B47"/>
    <w:rsid w:val="00FA2BFA"/>
    <w:rsid w:val="00FA2C2D"/>
    <w:rsid w:val="00FA2CF4"/>
    <w:rsid w:val="00FA2DBA"/>
    <w:rsid w:val="00FA2F7C"/>
    <w:rsid w:val="00FA2FB6"/>
    <w:rsid w:val="00FA37C3"/>
    <w:rsid w:val="00FA3D8E"/>
    <w:rsid w:val="00FA409E"/>
    <w:rsid w:val="00FA4725"/>
    <w:rsid w:val="00FA4F9D"/>
    <w:rsid w:val="00FA5B17"/>
    <w:rsid w:val="00FA5CBD"/>
    <w:rsid w:val="00FA6B94"/>
    <w:rsid w:val="00FA6F47"/>
    <w:rsid w:val="00FA7EAA"/>
    <w:rsid w:val="00FB068C"/>
    <w:rsid w:val="00FB12F4"/>
    <w:rsid w:val="00FB1530"/>
    <w:rsid w:val="00FB15D0"/>
    <w:rsid w:val="00FB35D5"/>
    <w:rsid w:val="00FB3AE9"/>
    <w:rsid w:val="00FB3AFB"/>
    <w:rsid w:val="00FB3CC9"/>
    <w:rsid w:val="00FB4ACF"/>
    <w:rsid w:val="00FB4AFE"/>
    <w:rsid w:val="00FB622C"/>
    <w:rsid w:val="00FB72F4"/>
    <w:rsid w:val="00FB7583"/>
    <w:rsid w:val="00FB7792"/>
    <w:rsid w:val="00FB7899"/>
    <w:rsid w:val="00FB78E7"/>
    <w:rsid w:val="00FB796B"/>
    <w:rsid w:val="00FC016A"/>
    <w:rsid w:val="00FC096C"/>
    <w:rsid w:val="00FC0FDC"/>
    <w:rsid w:val="00FC22F4"/>
    <w:rsid w:val="00FC283C"/>
    <w:rsid w:val="00FC2FB3"/>
    <w:rsid w:val="00FC3A49"/>
    <w:rsid w:val="00FC4412"/>
    <w:rsid w:val="00FC4515"/>
    <w:rsid w:val="00FC4B16"/>
    <w:rsid w:val="00FC5DD5"/>
    <w:rsid w:val="00FC5DF2"/>
    <w:rsid w:val="00FC6150"/>
    <w:rsid w:val="00FC69A8"/>
    <w:rsid w:val="00FC6B2B"/>
    <w:rsid w:val="00FC7014"/>
    <w:rsid w:val="00FC78DC"/>
    <w:rsid w:val="00FD06E3"/>
    <w:rsid w:val="00FD0747"/>
    <w:rsid w:val="00FD0B1A"/>
    <w:rsid w:val="00FD0DBE"/>
    <w:rsid w:val="00FD1148"/>
    <w:rsid w:val="00FD1288"/>
    <w:rsid w:val="00FD1AAF"/>
    <w:rsid w:val="00FD26FA"/>
    <w:rsid w:val="00FD2748"/>
    <w:rsid w:val="00FD2843"/>
    <w:rsid w:val="00FD2B51"/>
    <w:rsid w:val="00FD2C88"/>
    <w:rsid w:val="00FD369B"/>
    <w:rsid w:val="00FD37CF"/>
    <w:rsid w:val="00FD4DA5"/>
    <w:rsid w:val="00FD4DBF"/>
    <w:rsid w:val="00FD57B8"/>
    <w:rsid w:val="00FD7291"/>
    <w:rsid w:val="00FD7772"/>
    <w:rsid w:val="00FD7958"/>
    <w:rsid w:val="00FE0CF3"/>
    <w:rsid w:val="00FE0FD2"/>
    <w:rsid w:val="00FE1316"/>
    <w:rsid w:val="00FE1FAB"/>
    <w:rsid w:val="00FE2044"/>
    <w:rsid w:val="00FE2AA4"/>
    <w:rsid w:val="00FE2DB6"/>
    <w:rsid w:val="00FE3DC2"/>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3FD8"/>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CA3FD"/>
  <w15:docId w15:val="{CF9AA68C-8B82-47A2-8485-9AD4C3F8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qFormat/>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uiPriority w:val="99"/>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113">
    <w:name w:val="xl113"/>
    <w:basedOn w:val="Normal"/>
    <w:rsid w:val="00220CF6"/>
    <w:pPr>
      <w:spacing w:before="100" w:beforeAutospacing="1" w:after="100" w:afterAutospacing="1"/>
    </w:pPr>
    <w:rPr>
      <w:rFonts w:ascii="Arial Armenian" w:hAnsi="Arial Armenian"/>
      <w:lang w:val="en-US" w:eastAsia="en-US" w:bidi="ar-SA"/>
    </w:rPr>
  </w:style>
  <w:style w:type="paragraph" w:customStyle="1" w:styleId="xl114">
    <w:name w:val="xl114"/>
    <w:basedOn w:val="Normal"/>
    <w:rsid w:val="00220CF6"/>
    <w:pPr>
      <w:spacing w:before="100" w:beforeAutospacing="1" w:after="100" w:afterAutospacing="1"/>
      <w:jc w:val="center"/>
    </w:pPr>
    <w:rPr>
      <w:rFonts w:ascii="Arial Armenian" w:hAnsi="Arial Armenian"/>
      <w:lang w:val="en-US" w:eastAsia="en-US" w:bidi="ar-SA"/>
    </w:rPr>
  </w:style>
  <w:style w:type="paragraph" w:customStyle="1" w:styleId="xl115">
    <w:name w:val="xl115"/>
    <w:basedOn w:val="Normal"/>
    <w:rsid w:val="00220CF6"/>
    <w:pPr>
      <w:spacing w:before="100" w:beforeAutospacing="1" w:after="100" w:afterAutospacing="1"/>
      <w:jc w:val="center"/>
      <w:textAlignment w:val="center"/>
    </w:pPr>
    <w:rPr>
      <w:rFonts w:ascii="Arial Armenian" w:hAnsi="Arial Armenian"/>
      <w:sz w:val="32"/>
      <w:szCs w:val="32"/>
      <w:lang w:val="en-US" w:eastAsia="en-US" w:bidi="ar-SA"/>
    </w:rPr>
  </w:style>
  <w:style w:type="paragraph" w:customStyle="1" w:styleId="xl116">
    <w:name w:val="xl11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7">
    <w:name w:val="xl11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8">
    <w:name w:val="xl11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9">
    <w:name w:val="xl11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20">
    <w:name w:val="xl12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1">
    <w:name w:val="xl12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2">
    <w:name w:val="xl122"/>
    <w:basedOn w:val="Normal"/>
    <w:rsid w:val="00220CF6"/>
    <w:pPr>
      <w:spacing w:before="100" w:beforeAutospacing="1" w:after="100" w:afterAutospacing="1"/>
    </w:pPr>
    <w:rPr>
      <w:rFonts w:ascii="Arial Armenian" w:hAnsi="Arial Armenian"/>
      <w:color w:val="FF0000"/>
      <w:lang w:val="en-US" w:eastAsia="en-US" w:bidi="ar-SA"/>
    </w:rPr>
  </w:style>
  <w:style w:type="paragraph" w:customStyle="1" w:styleId="xl123">
    <w:name w:val="xl123"/>
    <w:basedOn w:val="Normal"/>
    <w:rsid w:val="00220CF6"/>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4">
    <w:name w:val="xl12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lang w:val="en-US" w:eastAsia="en-US" w:bidi="ar-SA"/>
    </w:rPr>
  </w:style>
  <w:style w:type="paragraph" w:customStyle="1" w:styleId="xl125">
    <w:name w:val="xl12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6">
    <w:name w:val="xl12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7">
    <w:name w:val="xl12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8">
    <w:name w:val="xl128"/>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9">
    <w:name w:val="xl129"/>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30">
    <w:name w:val="xl13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31">
    <w:name w:val="xl131"/>
    <w:basedOn w:val="Normal"/>
    <w:rsid w:val="00220CF6"/>
    <w:pPr>
      <w:spacing w:before="100" w:beforeAutospacing="1" w:after="100" w:afterAutospacing="1"/>
      <w:jc w:val="center"/>
      <w:textAlignment w:val="center"/>
    </w:pPr>
    <w:rPr>
      <w:rFonts w:ascii="Arial Armenian" w:hAnsi="Arial Armenian"/>
      <w:b/>
      <w:bCs/>
      <w:lang w:val="en-US" w:eastAsia="en-US" w:bidi="ar-SA"/>
    </w:rPr>
  </w:style>
  <w:style w:type="paragraph" w:customStyle="1" w:styleId="xl132">
    <w:name w:val="xl132"/>
    <w:basedOn w:val="Normal"/>
    <w:rsid w:val="00220CF6"/>
    <w:pPr>
      <w:spacing w:before="100" w:beforeAutospacing="1" w:after="100" w:afterAutospacing="1"/>
      <w:jc w:val="right"/>
    </w:pPr>
    <w:rPr>
      <w:rFonts w:ascii="Arial Armenian" w:hAnsi="Arial Armenian"/>
      <w:lang w:val="en-US" w:eastAsia="en-US" w:bidi="ar-SA"/>
    </w:rPr>
  </w:style>
  <w:style w:type="paragraph" w:customStyle="1" w:styleId="xl133">
    <w:name w:val="xl13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4">
    <w:name w:val="xl134"/>
    <w:basedOn w:val="Normal"/>
    <w:rsid w:val="00220CF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5">
    <w:name w:val="xl135"/>
    <w:basedOn w:val="Normal"/>
    <w:rsid w:val="00220CF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6">
    <w:name w:val="xl13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7">
    <w:name w:val="xl13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38">
    <w:name w:val="xl138"/>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9">
    <w:name w:val="xl139"/>
    <w:basedOn w:val="Normal"/>
    <w:rsid w:val="00220C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0">
    <w:name w:val="xl140"/>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1">
    <w:name w:val="xl14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2">
    <w:name w:val="xl14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3">
    <w:name w:val="xl143"/>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4">
    <w:name w:val="xl14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45">
    <w:name w:val="xl14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6">
    <w:name w:val="xl146"/>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7">
    <w:name w:val="xl147"/>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8">
    <w:name w:val="xl148"/>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9">
    <w:name w:val="xl149"/>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0">
    <w:name w:val="xl150"/>
    <w:basedOn w:val="Normal"/>
    <w:rsid w:val="00220CF6"/>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1">
    <w:name w:val="xl151"/>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76">
    <w:name w:val="xl7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7">
    <w:name w:val="xl7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8">
    <w:name w:val="xl7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9">
    <w:name w:val="xl7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0">
    <w:name w:val="xl8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1">
    <w:name w:val="xl8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82">
    <w:name w:val="xl8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3">
    <w:name w:val="xl8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lang w:val="en-US" w:eastAsia="en-US" w:bidi="ar-SA"/>
    </w:rPr>
  </w:style>
  <w:style w:type="paragraph" w:customStyle="1" w:styleId="xl84">
    <w:name w:val="xl8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5">
    <w:name w:val="xl8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6">
    <w:name w:val="xl8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7">
    <w:name w:val="xl8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8">
    <w:name w:val="xl8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9">
    <w:name w:val="xl89"/>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0">
    <w:name w:val="xl90"/>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1">
    <w:name w:val="xl91"/>
    <w:basedOn w:val="Normal"/>
    <w:rsid w:val="00220CF6"/>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2">
    <w:name w:val="xl92"/>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3">
    <w:name w:val="xl93"/>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4">
    <w:name w:val="xl9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95">
    <w:name w:val="xl9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6">
    <w:name w:val="xl96"/>
    <w:basedOn w:val="Normal"/>
    <w:rsid w:val="00220CF6"/>
    <w:pPr>
      <w:spacing w:before="100" w:beforeAutospacing="1" w:after="100" w:afterAutospacing="1"/>
    </w:pPr>
    <w:rPr>
      <w:rFonts w:ascii="GHEA Grapalat" w:hAnsi="GHEA Grapalat"/>
      <w:color w:val="000000"/>
      <w:lang w:val="en-US" w:eastAsia="en-US" w:bidi="ar-SA"/>
    </w:rPr>
  </w:style>
  <w:style w:type="paragraph" w:customStyle="1" w:styleId="xl97">
    <w:name w:val="xl9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lang w:val="en-US" w:eastAsia="en-US" w:bidi="ar-SA"/>
    </w:rPr>
  </w:style>
  <w:style w:type="paragraph" w:customStyle="1" w:styleId="xl98">
    <w:name w:val="xl9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99">
    <w:name w:val="xl9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0">
    <w:name w:val="xl10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1">
    <w:name w:val="xl101"/>
    <w:basedOn w:val="Normal"/>
    <w:rsid w:val="00220CF6"/>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2">
    <w:name w:val="xl102"/>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lang w:val="en-US" w:eastAsia="en-US" w:bidi="ar-SA"/>
    </w:rPr>
  </w:style>
  <w:style w:type="paragraph" w:customStyle="1" w:styleId="xl103">
    <w:name w:val="xl103"/>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lang w:val="en-US" w:eastAsia="en-US" w:bidi="ar-SA"/>
    </w:rPr>
  </w:style>
  <w:style w:type="paragraph" w:customStyle="1" w:styleId="xl104">
    <w:name w:val="xl104"/>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5">
    <w:name w:val="xl105"/>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6">
    <w:name w:val="xl106"/>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lang w:val="en-US" w:eastAsia="en-US" w:bidi="ar-SA"/>
    </w:rPr>
  </w:style>
  <w:style w:type="paragraph" w:customStyle="1" w:styleId="xl107">
    <w:name w:val="xl107"/>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lang w:val="en-US" w:eastAsia="en-US" w:bidi="ar-SA"/>
    </w:rPr>
  </w:style>
  <w:style w:type="paragraph" w:customStyle="1" w:styleId="xl108">
    <w:name w:val="xl108"/>
    <w:basedOn w:val="Normal"/>
    <w:rsid w:val="00220CF6"/>
    <w:pPr>
      <w:shd w:val="clear" w:color="000000" w:fill="D9D9D9"/>
      <w:spacing w:before="100" w:beforeAutospacing="1" w:after="100" w:afterAutospacing="1"/>
    </w:pPr>
    <w:rPr>
      <w:lang w:val="en-US" w:eastAsia="en-US" w:bidi="ar-SA"/>
    </w:rPr>
  </w:style>
  <w:style w:type="paragraph" w:customStyle="1" w:styleId="xl109">
    <w:name w:val="xl109"/>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lang w:val="en-US" w:eastAsia="en-US" w:bidi="ar-SA"/>
    </w:rPr>
  </w:style>
  <w:style w:type="paragraph" w:customStyle="1" w:styleId="xl110">
    <w:name w:val="xl110"/>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lang w:val="en-US" w:eastAsia="en-US" w:bidi="ar-SA"/>
    </w:rPr>
  </w:style>
  <w:style w:type="paragraph" w:customStyle="1" w:styleId="xl111">
    <w:name w:val="xl111"/>
    <w:basedOn w:val="Normal"/>
    <w:rsid w:val="00220CF6"/>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lang w:val="en-US" w:eastAsia="en-US" w:bidi="ar-SA"/>
    </w:rPr>
  </w:style>
  <w:style w:type="paragraph" w:customStyle="1" w:styleId="xl112">
    <w:name w:val="xl112"/>
    <w:basedOn w:val="Normal"/>
    <w:rsid w:val="00220CF6"/>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lang w:val="en-US" w:eastAsia="en-US" w:bidi="ar-SA"/>
    </w:rPr>
  </w:style>
  <w:style w:type="paragraph" w:customStyle="1" w:styleId="xl152">
    <w:name w:val="xl15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val="en-US" w:eastAsia="en-US" w:bidi="ar-SA"/>
    </w:rPr>
  </w:style>
  <w:style w:type="paragraph" w:customStyle="1" w:styleId="xl153">
    <w:name w:val="xl153"/>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lang w:val="en-US" w:eastAsia="en-US" w:bidi="ar-SA"/>
    </w:rPr>
  </w:style>
  <w:style w:type="paragraph" w:customStyle="1" w:styleId="xl154">
    <w:name w:val="xl15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55">
    <w:name w:val="xl15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en-US" w:eastAsia="en-US" w:bidi="ar-SA"/>
    </w:rPr>
  </w:style>
  <w:style w:type="paragraph" w:customStyle="1" w:styleId="xl156">
    <w:name w:val="xl156"/>
    <w:basedOn w:val="Normal"/>
    <w:rsid w:val="00220CF6"/>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lang w:val="en-US" w:eastAsia="en-US" w:bidi="ar-SA"/>
    </w:rPr>
  </w:style>
  <w:style w:type="paragraph" w:customStyle="1" w:styleId="xl157">
    <w:name w:val="xl15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58">
    <w:name w:val="xl158"/>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9">
    <w:name w:val="xl15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0">
    <w:name w:val="xl16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val="en-US" w:eastAsia="en-US" w:bidi="ar-SA"/>
    </w:rPr>
  </w:style>
  <w:style w:type="paragraph" w:customStyle="1" w:styleId="xl161">
    <w:name w:val="xl16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lang w:val="en-US" w:eastAsia="en-US" w:bidi="ar-SA"/>
    </w:rPr>
  </w:style>
  <w:style w:type="paragraph" w:customStyle="1" w:styleId="xl162">
    <w:name w:val="xl16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3">
    <w:name w:val="xl16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lang w:val="en-US" w:eastAsia="en-US" w:bidi="ar-SA"/>
    </w:rPr>
  </w:style>
  <w:style w:type="paragraph" w:styleId="HTMLPreformatted">
    <w:name w:val="HTML Preformatted"/>
    <w:basedOn w:val="Normal"/>
    <w:link w:val="HTMLPreformattedChar"/>
    <w:uiPriority w:val="99"/>
    <w:unhideWhenUsed/>
    <w:rsid w:val="006C0E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6C0E3B"/>
    <w:rPr>
      <w:rFonts w:ascii="Courier New" w:hAnsi="Courier New" w:cs="Courier New"/>
      <w:lang w:val="en-US" w:eastAsia="en-US" w:bidi="ar-SA"/>
    </w:rPr>
  </w:style>
  <w:style w:type="character" w:customStyle="1" w:styleId="y2iqfc">
    <w:name w:val="y2iqfc"/>
    <w:basedOn w:val="DefaultParagraphFont"/>
    <w:rsid w:val="006C0E3B"/>
  </w:style>
  <w:style w:type="character" w:customStyle="1" w:styleId="ezkurwreuab5ozgtqnkl">
    <w:name w:val="ezkurwreuab5ozgtqnkl"/>
    <w:basedOn w:val="DefaultParagraphFont"/>
    <w:rsid w:val="00A1306D"/>
  </w:style>
  <w:style w:type="character" w:customStyle="1" w:styleId="UnresolvedMention1">
    <w:name w:val="Unresolved Mention1"/>
    <w:uiPriority w:val="99"/>
    <w:semiHidden/>
    <w:unhideWhenUsed/>
    <w:rsid w:val="0059189E"/>
    <w:rPr>
      <w:color w:val="605E5C"/>
      <w:shd w:val="clear" w:color="auto" w:fill="E1DFDD"/>
    </w:rPr>
  </w:style>
  <w:style w:type="paragraph" w:customStyle="1" w:styleId="AutoCorrect">
    <w:name w:val="AutoCorrect"/>
    <w:uiPriority w:val="99"/>
    <w:qFormat/>
    <w:rsid w:val="0059189E"/>
    <w:rPr>
      <w:sz w:val="24"/>
      <w:szCs w:val="24"/>
      <w:lang w:val="en-US" w:eastAsia="en-US" w:bidi="ar-SA"/>
    </w:rPr>
  </w:style>
  <w:style w:type="numbering" w:customStyle="1" w:styleId="NoList1">
    <w:name w:val="No List1"/>
    <w:next w:val="NoList"/>
    <w:uiPriority w:val="99"/>
    <w:semiHidden/>
    <w:unhideWhenUsed/>
    <w:rsid w:val="0059189E"/>
  </w:style>
  <w:style w:type="numbering" w:customStyle="1" w:styleId="NoList2">
    <w:name w:val="No List2"/>
    <w:next w:val="NoList"/>
    <w:uiPriority w:val="99"/>
    <w:semiHidden/>
    <w:unhideWhenUsed/>
    <w:rsid w:val="0059189E"/>
  </w:style>
  <w:style w:type="paragraph" w:customStyle="1" w:styleId="msonormal0">
    <w:name w:val="msonormal"/>
    <w:basedOn w:val="Normal"/>
    <w:rsid w:val="0059189E"/>
    <w:pPr>
      <w:spacing w:before="100" w:beforeAutospacing="1" w:after="100" w:afterAutospacing="1"/>
    </w:pPr>
    <w:rPr>
      <w:lang w:val="en-US" w:eastAsia="en-US" w:bidi="ar-SA"/>
    </w:rPr>
  </w:style>
  <w:style w:type="paragraph" w:customStyle="1" w:styleId="xl164">
    <w:name w:val="xl164"/>
    <w:basedOn w:val="Normal"/>
    <w:rsid w:val="00A67C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65">
    <w:name w:val="xl165"/>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66">
    <w:name w:val="xl166"/>
    <w:basedOn w:val="Normal"/>
    <w:rsid w:val="00A67C1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67">
    <w:name w:val="xl167"/>
    <w:basedOn w:val="Normal"/>
    <w:rsid w:val="00A67C15"/>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68">
    <w:name w:val="xl168"/>
    <w:basedOn w:val="Normal"/>
    <w:rsid w:val="00A67C1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69">
    <w:name w:val="xl169"/>
    <w:basedOn w:val="Normal"/>
    <w:rsid w:val="00A67C1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70">
    <w:name w:val="xl170"/>
    <w:basedOn w:val="Normal"/>
    <w:rsid w:val="00A67C15"/>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71">
    <w:name w:val="xl171"/>
    <w:basedOn w:val="Normal"/>
    <w:rsid w:val="00A67C1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72">
    <w:name w:val="xl172"/>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u w:val="single"/>
      <w:lang w:val="en-US" w:eastAsia="en-US" w:bidi="ar-SA"/>
    </w:rPr>
  </w:style>
  <w:style w:type="paragraph" w:customStyle="1" w:styleId="xl173">
    <w:name w:val="xl173"/>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74">
    <w:name w:val="xl174"/>
    <w:basedOn w:val="Normal"/>
    <w:rsid w:val="00A67C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75">
    <w:name w:val="xl175"/>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76">
    <w:name w:val="xl176"/>
    <w:basedOn w:val="Normal"/>
    <w:rsid w:val="00A67C1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77">
    <w:name w:val="xl177"/>
    <w:basedOn w:val="Normal"/>
    <w:rsid w:val="00A67C15"/>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78">
    <w:name w:val="xl178"/>
    <w:basedOn w:val="Normal"/>
    <w:rsid w:val="00A67C1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79">
    <w:name w:val="xl179"/>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80">
    <w:name w:val="xl180"/>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81">
    <w:name w:val="xl181"/>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82">
    <w:name w:val="xl182"/>
    <w:basedOn w:val="Normal"/>
    <w:rsid w:val="00A67C1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83">
    <w:name w:val="xl183"/>
    <w:basedOn w:val="Normal"/>
    <w:rsid w:val="00A67C15"/>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84">
    <w:name w:val="xl184"/>
    <w:basedOn w:val="Normal"/>
    <w:rsid w:val="00A67C1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85">
    <w:name w:val="xl185"/>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86">
    <w:name w:val="xl186"/>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87">
    <w:name w:val="xl187"/>
    <w:basedOn w:val="Normal"/>
    <w:rsid w:val="00A67C1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88">
    <w:name w:val="xl188"/>
    <w:basedOn w:val="Normal"/>
    <w:rsid w:val="00A67C15"/>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89">
    <w:name w:val="xl189"/>
    <w:basedOn w:val="Normal"/>
    <w:rsid w:val="00A67C1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90">
    <w:name w:val="xl190"/>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FFFFFF"/>
      <w:sz w:val="16"/>
      <w:szCs w:val="16"/>
      <w:lang w:val="en-US" w:eastAsia="en-US" w:bidi="ar-SA"/>
    </w:rPr>
  </w:style>
  <w:style w:type="paragraph" w:customStyle="1" w:styleId="xl191">
    <w:name w:val="xl191"/>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192">
    <w:name w:val="xl192"/>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93">
    <w:name w:val="xl193"/>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94">
    <w:name w:val="xl194"/>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95">
    <w:name w:val="xl195"/>
    <w:basedOn w:val="Normal"/>
    <w:rsid w:val="00A67C15"/>
    <w:pPr>
      <w:pBdr>
        <w:bottom w:val="single" w:sz="4" w:space="0" w:color="auto"/>
      </w:pBdr>
      <w:shd w:val="clear" w:color="000000" w:fill="FFFFFF"/>
      <w:spacing w:before="100" w:beforeAutospacing="1" w:after="100" w:afterAutospacing="1"/>
      <w:jc w:val="center"/>
      <w:textAlignment w:val="top"/>
    </w:pPr>
    <w:rPr>
      <w:rFonts w:ascii="Arial Armenian" w:hAnsi="Arial Armenian"/>
      <w:b/>
      <w:bCs/>
      <w:sz w:val="21"/>
      <w:szCs w:val="21"/>
      <w:lang w:val="en-US" w:eastAsia="en-US" w:bidi="ar-SA"/>
    </w:rPr>
  </w:style>
  <w:style w:type="paragraph" w:customStyle="1" w:styleId="xl196">
    <w:name w:val="xl196"/>
    <w:basedOn w:val="Normal"/>
    <w:rsid w:val="00A67C15"/>
    <w:pPr>
      <w:shd w:val="clear" w:color="000000" w:fill="FFFFFF"/>
      <w:spacing w:before="100" w:beforeAutospacing="1" w:after="100" w:afterAutospacing="1"/>
      <w:jc w:val="center"/>
      <w:textAlignment w:val="center"/>
    </w:pPr>
    <w:rPr>
      <w:rFonts w:ascii="Arial Armenian" w:hAnsi="Arial Armenian"/>
      <w:b/>
      <w:bCs/>
      <w:sz w:val="21"/>
      <w:szCs w:val="21"/>
      <w:lang w:val="en-US" w:eastAsia="en-US" w:bidi="ar-SA"/>
    </w:rPr>
  </w:style>
  <w:style w:type="paragraph" w:customStyle="1" w:styleId="xl197">
    <w:name w:val="xl197"/>
    <w:basedOn w:val="Normal"/>
    <w:rsid w:val="00A67C15"/>
    <w:pPr>
      <w:shd w:val="clear" w:color="000000" w:fill="FFFFFF"/>
      <w:spacing w:before="100" w:beforeAutospacing="1" w:after="100" w:afterAutospacing="1"/>
      <w:jc w:val="center"/>
      <w:textAlignment w:val="center"/>
    </w:pPr>
    <w:rPr>
      <w:rFonts w:ascii="Arial Armenian" w:hAnsi="Arial Armenian"/>
      <w:b/>
      <w:bCs/>
      <w:sz w:val="21"/>
      <w:szCs w:val="21"/>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3345391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5345626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64934481">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7641343">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1057639">
      <w:bodyDiv w:val="1"/>
      <w:marLeft w:val="0"/>
      <w:marRight w:val="0"/>
      <w:marTop w:val="0"/>
      <w:marBottom w:val="0"/>
      <w:divBdr>
        <w:top w:val="none" w:sz="0" w:space="0" w:color="auto"/>
        <w:left w:val="none" w:sz="0" w:space="0" w:color="auto"/>
        <w:bottom w:val="none" w:sz="0" w:space="0" w:color="auto"/>
        <w:right w:val="none" w:sz="0" w:space="0" w:color="auto"/>
      </w:divBdr>
    </w:div>
    <w:div w:id="109301038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036707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44480675">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57916546">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4483348">
      <w:bodyDiv w:val="1"/>
      <w:marLeft w:val="0"/>
      <w:marRight w:val="0"/>
      <w:marTop w:val="0"/>
      <w:marBottom w:val="0"/>
      <w:divBdr>
        <w:top w:val="none" w:sz="0" w:space="0" w:color="auto"/>
        <w:left w:val="none" w:sz="0" w:space="0" w:color="auto"/>
        <w:bottom w:val="none" w:sz="0" w:space="0" w:color="auto"/>
        <w:right w:val="none" w:sz="0" w:space="0" w:color="auto"/>
      </w:divBdr>
    </w:div>
    <w:div w:id="1653755052">
      <w:bodyDiv w:val="1"/>
      <w:marLeft w:val="0"/>
      <w:marRight w:val="0"/>
      <w:marTop w:val="0"/>
      <w:marBottom w:val="0"/>
      <w:divBdr>
        <w:top w:val="none" w:sz="0" w:space="0" w:color="auto"/>
        <w:left w:val="none" w:sz="0" w:space="0" w:color="auto"/>
        <w:bottom w:val="none" w:sz="0" w:space="0" w:color="auto"/>
        <w:right w:val="none" w:sz="0" w:space="0" w:color="auto"/>
      </w:divBdr>
    </w:div>
    <w:div w:id="1807041678">
      <w:bodyDiv w:val="1"/>
      <w:marLeft w:val="0"/>
      <w:marRight w:val="0"/>
      <w:marTop w:val="0"/>
      <w:marBottom w:val="0"/>
      <w:divBdr>
        <w:top w:val="none" w:sz="0" w:space="0" w:color="auto"/>
        <w:left w:val="none" w:sz="0" w:space="0" w:color="auto"/>
        <w:bottom w:val="none" w:sz="0" w:space="0" w:color="auto"/>
        <w:right w:val="none" w:sz="0" w:space="0" w:color="auto"/>
      </w:divBdr>
    </w:div>
    <w:div w:id="1812407494">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426307">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09158991">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B7775-5DE3-432E-A9F5-DFBA23B79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4366</TotalTime>
  <Pages>98</Pages>
  <Words>25416</Words>
  <Characters>144877</Characters>
  <Application>Microsoft Office Word</Application>
  <DocSecurity>0</DocSecurity>
  <Lines>1207</Lines>
  <Paragraphs>339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169954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1991</cp:revision>
  <cp:lastPrinted>2018-02-16T07:12:00Z</cp:lastPrinted>
  <dcterms:created xsi:type="dcterms:W3CDTF">2019-10-28T07:04:00Z</dcterms:created>
  <dcterms:modified xsi:type="dcterms:W3CDTF">2025-12-09T06:17:00Z</dcterms:modified>
</cp:coreProperties>
</file>